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86A2C" w14:textId="77777777" w:rsidR="00221264" w:rsidRPr="009044F1" w:rsidRDefault="00221264" w:rsidP="007660C8">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433DFFF1" w14:textId="588F610D" w:rsidR="00520AC0" w:rsidRPr="00BA7128" w:rsidRDefault="00520AC0" w:rsidP="00520AC0">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w:t>
      </w:r>
      <w:r w:rsidRPr="00126624">
        <w:rPr>
          <w:rFonts w:ascii="GHEA Grapalat" w:hAnsi="GHEA Grapalat"/>
          <w:i w:val="0"/>
          <w:sz w:val="24"/>
          <w:szCs w:val="24"/>
        </w:rPr>
        <w:t xml:space="preserve"> </w:t>
      </w:r>
      <w:r w:rsidRPr="009044F1">
        <w:rPr>
          <w:rFonts w:ascii="GHEA Grapalat" w:hAnsi="GHEA Grapalat"/>
          <w:i w:val="0"/>
          <w:sz w:val="24"/>
          <w:szCs w:val="24"/>
        </w:rPr>
        <w:t>ОТКРЫТОМ КОНКУРСЕ</w:t>
      </w:r>
      <w:r>
        <w:rPr>
          <w:rStyle w:val="FootnoteReference"/>
          <w:rFonts w:ascii="GHEA Grapalat" w:hAnsi="GHEA Grapalat"/>
          <w:i w:val="0"/>
          <w:sz w:val="24"/>
          <w:szCs w:val="24"/>
        </w:rPr>
        <w:footnoteReference w:customMarkFollows="1" w:id="1"/>
        <w:t>*</w:t>
      </w:r>
    </w:p>
    <w:p w14:paraId="3C909884" w14:textId="1886BE7D" w:rsidR="00520AC0" w:rsidRDefault="00520AC0" w:rsidP="00520AC0">
      <w:pPr>
        <w:pStyle w:val="BodyTextIndent"/>
        <w:widowControl w:val="0"/>
        <w:spacing w:line="240" w:lineRule="auto"/>
        <w:ind w:firstLine="0"/>
        <w:jc w:val="center"/>
        <w:rPr>
          <w:rFonts w:ascii="GHEA Grapalat" w:hAnsi="GHEA Grapalat"/>
          <w:i w:val="0"/>
          <w:sz w:val="24"/>
          <w:szCs w:val="24"/>
        </w:rPr>
      </w:pPr>
    </w:p>
    <w:p w14:paraId="04467C9C" w14:textId="45A8C4C3" w:rsidR="00AE7A29" w:rsidRDefault="00AE7A29" w:rsidP="00520AC0">
      <w:pPr>
        <w:pStyle w:val="BodyTextIndent"/>
        <w:widowControl w:val="0"/>
        <w:spacing w:line="240" w:lineRule="auto"/>
        <w:ind w:firstLine="0"/>
        <w:jc w:val="center"/>
        <w:rPr>
          <w:rFonts w:ascii="GHEA Grapalat" w:hAnsi="GHEA Grapalat"/>
          <w:i w:val="0"/>
          <w:sz w:val="24"/>
          <w:szCs w:val="24"/>
        </w:rPr>
      </w:pPr>
      <w:r w:rsidRPr="00AE7A29">
        <w:rPr>
          <w:rFonts w:ascii="GHEA Grapalat" w:hAnsi="GHEA Grapalat"/>
          <w:i w:val="0"/>
          <w:sz w:val="24"/>
          <w:szCs w:val="24"/>
        </w:rPr>
        <w:t xml:space="preserve">С применением пункта 2 части 6 статьи 15 Закона </w:t>
      </w:r>
      <w:r>
        <w:rPr>
          <w:rFonts w:ascii="GHEA Grapalat" w:hAnsi="GHEA Grapalat"/>
          <w:i w:val="0"/>
          <w:sz w:val="24"/>
          <w:szCs w:val="24"/>
        </w:rPr>
        <w:t>«</w:t>
      </w:r>
      <w:r w:rsidRPr="00AE7A29">
        <w:rPr>
          <w:rFonts w:ascii="GHEA Grapalat" w:hAnsi="GHEA Grapalat"/>
          <w:i w:val="0"/>
          <w:sz w:val="24"/>
          <w:szCs w:val="24"/>
        </w:rPr>
        <w:t>О закупках</w:t>
      </w:r>
      <w:r>
        <w:rPr>
          <w:rFonts w:ascii="GHEA Grapalat" w:hAnsi="GHEA Grapalat"/>
          <w:i w:val="0"/>
          <w:sz w:val="24"/>
          <w:szCs w:val="24"/>
        </w:rPr>
        <w:t>»</w:t>
      </w:r>
    </w:p>
    <w:p w14:paraId="76913BE3" w14:textId="77777777" w:rsidR="00AE7A29" w:rsidRPr="009044F1" w:rsidRDefault="00AE7A29" w:rsidP="00520AC0">
      <w:pPr>
        <w:pStyle w:val="BodyTextIndent"/>
        <w:widowControl w:val="0"/>
        <w:spacing w:line="240" w:lineRule="auto"/>
        <w:ind w:firstLine="0"/>
        <w:jc w:val="center"/>
        <w:rPr>
          <w:rFonts w:ascii="GHEA Grapalat" w:hAnsi="GHEA Grapalat"/>
          <w:i w:val="0"/>
          <w:sz w:val="24"/>
          <w:szCs w:val="24"/>
        </w:rPr>
      </w:pPr>
    </w:p>
    <w:p w14:paraId="1237E33C" w14:textId="0123F607" w:rsidR="00520AC0" w:rsidRPr="009044F1" w:rsidRDefault="00520AC0" w:rsidP="00520AC0">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A80240">
        <w:rPr>
          <w:rFonts w:ascii="GHEA Grapalat" w:hAnsi="GHEA Grapalat"/>
          <w:i w:val="0"/>
          <w:sz w:val="24"/>
          <w:szCs w:val="24"/>
          <w:lang w:val="hy-AM"/>
        </w:rPr>
        <w:t>13</w:t>
      </w:r>
      <w:r w:rsidRPr="009044F1">
        <w:rPr>
          <w:rFonts w:ascii="GHEA Grapalat" w:hAnsi="GHEA Grapalat"/>
          <w:i w:val="0"/>
          <w:sz w:val="24"/>
          <w:szCs w:val="24"/>
        </w:rPr>
        <w:t>" "</w:t>
      </w:r>
      <w:r w:rsidR="00A80240">
        <w:rPr>
          <w:rFonts w:ascii="GHEA Grapalat" w:hAnsi="GHEA Grapalat"/>
          <w:i w:val="0"/>
          <w:sz w:val="24"/>
          <w:szCs w:val="24"/>
          <w:lang w:val="hy-AM"/>
        </w:rPr>
        <w:t>02</w:t>
      </w:r>
      <w:r w:rsidRPr="009044F1">
        <w:rPr>
          <w:rFonts w:ascii="GHEA Grapalat" w:hAnsi="GHEA Grapalat"/>
          <w:i w:val="0"/>
          <w:sz w:val="24"/>
          <w:szCs w:val="24"/>
        </w:rPr>
        <w:t>" 20</w:t>
      </w:r>
      <w:r>
        <w:rPr>
          <w:rFonts w:ascii="GHEA Grapalat" w:hAnsi="GHEA Grapalat"/>
          <w:i w:val="0"/>
          <w:sz w:val="24"/>
          <w:szCs w:val="24"/>
        </w:rPr>
        <w:t>2</w:t>
      </w:r>
      <w:r w:rsidR="00A80240">
        <w:rPr>
          <w:rFonts w:ascii="GHEA Grapalat" w:hAnsi="GHEA Grapalat"/>
          <w:i w:val="0"/>
          <w:sz w:val="24"/>
          <w:szCs w:val="24"/>
          <w:lang w:val="hy-AM"/>
        </w:rPr>
        <w:t>6</w:t>
      </w:r>
      <w:r>
        <w:rPr>
          <w:rFonts w:ascii="GHEA Grapalat" w:hAnsi="GHEA Grapalat"/>
          <w:i w:val="0"/>
          <w:sz w:val="24"/>
          <w:szCs w:val="24"/>
        </w:rPr>
        <w:t xml:space="preserve"> </w:t>
      </w:r>
      <w:r w:rsidRPr="009044F1">
        <w:rPr>
          <w:rFonts w:ascii="GHEA Grapalat" w:hAnsi="GHEA Grapalat"/>
          <w:i w:val="0"/>
          <w:sz w:val="24"/>
          <w:szCs w:val="24"/>
        </w:rPr>
        <w:t>года "</w:t>
      </w:r>
      <w:r w:rsidRPr="00214215">
        <w:rPr>
          <w:rFonts w:ascii="GHEA Grapalat" w:hAnsi="GHEA Grapalat"/>
          <w:i w:val="0"/>
          <w:sz w:val="24"/>
          <w:szCs w:val="24"/>
        </w:rPr>
        <w:t>3</w:t>
      </w:r>
      <w:r w:rsidRPr="009044F1">
        <w:rPr>
          <w:rFonts w:ascii="GHEA Grapalat" w:hAnsi="GHEA Grapalat"/>
          <w:i w:val="0"/>
          <w:sz w:val="24"/>
          <w:szCs w:val="24"/>
        </w:rPr>
        <w:t xml:space="preserve">" </w:t>
      </w:r>
    </w:p>
    <w:p w14:paraId="05154220" w14:textId="5E3BEE8C" w:rsidR="00520AC0" w:rsidRPr="00567A68" w:rsidRDefault="00520AC0" w:rsidP="00520AC0">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D1256A">
        <w:rPr>
          <w:rFonts w:ascii="GHEA Grapalat" w:hAnsi="GHEA Grapalat"/>
          <w:i w:val="0"/>
          <w:sz w:val="24"/>
          <w:szCs w:val="24"/>
          <w:lang w:val="en-US"/>
        </w:rPr>
        <w:t>EQ</w:t>
      </w:r>
      <w:r w:rsidR="00D1256A" w:rsidRPr="00D1256A">
        <w:rPr>
          <w:rFonts w:ascii="GHEA Grapalat" w:hAnsi="GHEA Grapalat"/>
          <w:i w:val="0"/>
          <w:sz w:val="24"/>
          <w:szCs w:val="24"/>
        </w:rPr>
        <w:t>-</w:t>
      </w:r>
      <w:proofErr w:type="spellStart"/>
      <w:r w:rsidR="00D1256A">
        <w:rPr>
          <w:rFonts w:ascii="GHEA Grapalat" w:hAnsi="GHEA Grapalat"/>
          <w:i w:val="0"/>
          <w:sz w:val="24"/>
          <w:szCs w:val="24"/>
          <w:lang w:val="en-US"/>
        </w:rPr>
        <w:t>BMAPDzB</w:t>
      </w:r>
      <w:proofErr w:type="spellEnd"/>
      <w:r w:rsidR="00D1256A" w:rsidRPr="00D1256A">
        <w:rPr>
          <w:rFonts w:ascii="GHEA Grapalat" w:hAnsi="GHEA Grapalat"/>
          <w:i w:val="0"/>
          <w:sz w:val="24"/>
          <w:szCs w:val="24"/>
        </w:rPr>
        <w:t>-</w:t>
      </w:r>
      <w:r w:rsidR="00765F41">
        <w:rPr>
          <w:rFonts w:ascii="GHEA Grapalat" w:hAnsi="GHEA Grapalat"/>
          <w:i w:val="0"/>
          <w:sz w:val="24"/>
          <w:szCs w:val="24"/>
        </w:rPr>
        <w:t>26/2</w:t>
      </w:r>
    </w:p>
    <w:p w14:paraId="1B968A7D" w14:textId="77777777" w:rsidR="00520AC0" w:rsidRPr="009044F1" w:rsidRDefault="00520AC0" w:rsidP="00520AC0">
      <w:pPr>
        <w:pStyle w:val="BodyTextIndent"/>
        <w:widowControl w:val="0"/>
        <w:spacing w:line="240" w:lineRule="auto"/>
        <w:rPr>
          <w:rFonts w:ascii="GHEA Grapalat" w:hAnsi="GHEA Grapalat"/>
          <w:i w:val="0"/>
          <w:sz w:val="24"/>
          <w:szCs w:val="24"/>
        </w:rPr>
      </w:pPr>
    </w:p>
    <w:p w14:paraId="794B8E1C" w14:textId="52C9194C" w:rsidR="00520AC0" w:rsidRPr="009044F1" w:rsidRDefault="00520AC0" w:rsidP="00520AC0">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Pr>
          <w:rFonts w:ascii="GHEA Grapalat" w:hAnsi="GHEA Grapalat"/>
          <w:i w:val="0"/>
          <w:sz w:val="24"/>
          <w:szCs w:val="24"/>
        </w:rPr>
        <w:t>р.Армения</w:t>
      </w:r>
      <w:r w:rsidRPr="009044F1">
        <w:rPr>
          <w:rFonts w:ascii="GHEA Grapalat" w:hAnsi="GHEA Grapalat"/>
          <w:i w:val="0"/>
          <w:sz w:val="24"/>
          <w:szCs w:val="24"/>
        </w:rPr>
        <w:t>,</w:t>
      </w:r>
      <w:r>
        <w:rPr>
          <w:rFonts w:ascii="GHEA Grapalat" w:hAnsi="GHEA Grapalat"/>
          <w:i w:val="0"/>
          <w:sz w:val="24"/>
          <w:szCs w:val="24"/>
        </w:rPr>
        <w:t xml:space="preserve"> мерия города Ереван</w:t>
      </w:r>
      <w:r w:rsidRPr="009044F1">
        <w:rPr>
          <w:rFonts w:ascii="GHEA Grapalat" w:hAnsi="GHEA Grapalat"/>
          <w:i w:val="0"/>
          <w:sz w:val="24"/>
          <w:szCs w:val="24"/>
        </w:rPr>
        <w:t xml:space="preserve"> находящийся по</w:t>
      </w:r>
      <w:r w:rsidRPr="005C11BF">
        <w:rPr>
          <w:rFonts w:ascii="GHEA Grapalat" w:hAnsi="GHEA Grapalat"/>
          <w:i w:val="0"/>
          <w:sz w:val="24"/>
          <w:szCs w:val="24"/>
        </w:rPr>
        <w:t xml:space="preserve"> </w:t>
      </w:r>
      <w:r w:rsidRPr="009044F1">
        <w:rPr>
          <w:rFonts w:ascii="GHEA Grapalat" w:hAnsi="GHEA Grapalat"/>
          <w:i w:val="0"/>
          <w:sz w:val="24"/>
          <w:szCs w:val="24"/>
        </w:rPr>
        <w:t>адресу</w:t>
      </w:r>
      <w:r>
        <w:rPr>
          <w:rFonts w:ascii="GHEA Grapalat" w:hAnsi="GHEA Grapalat"/>
          <w:i w:val="0"/>
          <w:sz w:val="24"/>
          <w:szCs w:val="24"/>
        </w:rPr>
        <w:t xml:space="preserve"> Аргишти 1</w:t>
      </w:r>
      <w:r w:rsidRPr="009044F1">
        <w:rPr>
          <w:rFonts w:ascii="GHEA Grapalat" w:hAnsi="GHEA Grapalat"/>
          <w:i w:val="0"/>
          <w:sz w:val="24"/>
          <w:szCs w:val="24"/>
        </w:rPr>
        <w:t>:</w:t>
      </w:r>
      <w:r w:rsidRPr="00203368">
        <w:rPr>
          <w:rFonts w:ascii="GHEA Grapalat" w:hAnsi="GHEA Grapalat"/>
          <w:i w:val="0"/>
          <w:sz w:val="24"/>
          <w:szCs w:val="24"/>
        </w:rPr>
        <w:t xml:space="preserve"> </w:t>
      </w:r>
      <w:r w:rsidRPr="009044F1">
        <w:rPr>
          <w:rFonts w:ascii="GHEA Grapalat" w:hAnsi="GHEA Grapalat"/>
          <w:i w:val="0"/>
          <w:sz w:val="24"/>
          <w:szCs w:val="24"/>
        </w:rPr>
        <w:t>объявляет</w:t>
      </w:r>
      <w:r>
        <w:rPr>
          <w:rFonts w:ascii="GHEA Grapalat" w:hAnsi="GHEA Grapalat"/>
          <w:i w:val="0"/>
          <w:sz w:val="24"/>
          <w:szCs w:val="24"/>
        </w:rPr>
        <w:t xml:space="preserve"> </w:t>
      </w:r>
      <w:r w:rsidRPr="009044F1">
        <w:rPr>
          <w:rFonts w:ascii="GHEA Grapalat" w:hAnsi="GHEA Grapalat"/>
          <w:i w:val="0"/>
          <w:sz w:val="24"/>
          <w:szCs w:val="24"/>
        </w:rPr>
        <w:t>открытый конкурс,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Pr="009044F1">
        <w:rPr>
          <w:rFonts w:ascii="GHEA Grapalat" w:hAnsi="GHEA Grapalat"/>
          <w:i w:val="0"/>
          <w:sz w:val="24"/>
          <w:szCs w:val="24"/>
        </w:rPr>
        <w:t>).</w:t>
      </w:r>
    </w:p>
    <w:p w14:paraId="6297CAEC" w14:textId="32AD5EC1" w:rsidR="00520AC0" w:rsidRPr="003A1EBB" w:rsidRDefault="00520AC0" w:rsidP="00520AC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sidRPr="00BC3F52">
        <w:rPr>
          <w:rFonts w:ascii="Calibri" w:hAnsi="Calibri" w:cs="Calibri"/>
          <w:i w:val="0"/>
          <w:sz w:val="24"/>
          <w:szCs w:val="24"/>
        </w:rPr>
        <w:t> </w:t>
      </w:r>
      <w:r w:rsidRPr="00BC3F52">
        <w:rPr>
          <w:rFonts w:ascii="GHEA Grapalat" w:hAnsi="GHEA Grapalat"/>
          <w:i w:val="0"/>
          <w:sz w:val="24"/>
          <w:szCs w:val="24"/>
        </w:rPr>
        <w:t>установленном</w:t>
      </w:r>
      <w:r w:rsidRPr="00BC3F52">
        <w:rPr>
          <w:rFonts w:ascii="Calibri" w:hAnsi="Calibri" w:cs="Calibri"/>
          <w:i w:val="0"/>
          <w:sz w:val="24"/>
          <w:szCs w:val="24"/>
        </w:rPr>
        <w:t> </w:t>
      </w:r>
      <w:r w:rsidRPr="00BC3F52">
        <w:rPr>
          <w:rFonts w:ascii="GHEA Grapalat" w:hAnsi="GHEA Grapalat"/>
          <w:i w:val="0"/>
          <w:sz w:val="24"/>
          <w:szCs w:val="24"/>
        </w:rPr>
        <w:t xml:space="preserve">порядке будет предложено заключить договор на поставку </w:t>
      </w:r>
      <w:r w:rsidR="00BC3F52" w:rsidRPr="00BC3F52">
        <w:rPr>
          <w:rFonts w:ascii="GHEA Grapalat" w:hAnsi="GHEA Grapalat"/>
          <w:i w:val="0"/>
          <w:sz w:val="24"/>
          <w:szCs w:val="24"/>
        </w:rPr>
        <w:t xml:space="preserve">лифтов (с установкой и обслуживанием), </w:t>
      </w:r>
      <w:r>
        <w:rPr>
          <w:rFonts w:ascii="GHEA Grapalat" w:hAnsi="GHEA Grapalat"/>
          <w:i w:val="0"/>
          <w:sz w:val="24"/>
          <w:szCs w:val="24"/>
        </w:rPr>
        <w:t xml:space="preserve"> (далее — договор).</w:t>
      </w:r>
    </w:p>
    <w:p w14:paraId="1A5595FD" w14:textId="77777777" w:rsidR="00221264" w:rsidRPr="009044F1" w:rsidRDefault="00221264" w:rsidP="007660C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6067CCC5" w14:textId="77777777" w:rsidR="00221264" w:rsidRPr="003F762C" w:rsidRDefault="00221264" w:rsidP="007660C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092794CF" w14:textId="77777777" w:rsidR="00221264" w:rsidRPr="009044F1" w:rsidRDefault="00221264" w:rsidP="007660C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4E848A9C" w14:textId="77777777" w:rsidR="00221264" w:rsidRPr="00D5443D" w:rsidRDefault="00221264" w:rsidP="007660C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DC67277" w14:textId="4821A17D" w:rsidR="00221264" w:rsidRPr="00C07F24" w:rsidRDefault="00221264" w:rsidP="007660C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Pr>
          <w:rFonts w:ascii="GHEA Grapalat" w:hAnsi="GHEA Grapalat"/>
          <w:i w:val="0"/>
          <w:sz w:val="24"/>
          <w:szCs w:val="24"/>
        </w:rPr>
        <w:t>настоящую процедуру</w:t>
      </w:r>
      <w:r w:rsidRPr="009044F1">
        <w:rPr>
          <w:rFonts w:ascii="GHEA Grapalat" w:hAnsi="GHEA Grapalat"/>
          <w:i w:val="0"/>
          <w:sz w:val="24"/>
          <w:szCs w:val="24"/>
        </w:rPr>
        <w:t xml:space="preserve">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Pr>
          <w:rFonts w:ascii="GHEA Grapalat" w:hAnsi="GHEA Grapalat"/>
          <w:i w:val="0"/>
          <w:sz w:val="24"/>
          <w:szCs w:val="24"/>
        </w:rPr>
        <w:t xml:space="preserve">), </w:t>
      </w:r>
      <w:r w:rsidRPr="00765F41">
        <w:rPr>
          <w:rFonts w:ascii="GHEA Grapalat" w:hAnsi="GHEA Grapalat"/>
          <w:b/>
          <w:bCs/>
          <w:i w:val="0"/>
          <w:sz w:val="24"/>
          <w:szCs w:val="24"/>
        </w:rPr>
        <w:t xml:space="preserve">до </w:t>
      </w:r>
      <w:r w:rsidR="008E7780" w:rsidRPr="00765F41">
        <w:rPr>
          <w:rFonts w:ascii="GHEA Grapalat" w:hAnsi="GHEA Grapalat"/>
          <w:b/>
          <w:bCs/>
          <w:i w:val="0"/>
          <w:sz w:val="24"/>
          <w:szCs w:val="24"/>
        </w:rPr>
        <w:t>11:00</w:t>
      </w:r>
      <w:r w:rsidRPr="00765F41">
        <w:rPr>
          <w:rFonts w:ascii="GHEA Grapalat" w:hAnsi="GHEA Grapalat"/>
          <w:b/>
          <w:bCs/>
          <w:i w:val="0"/>
          <w:sz w:val="24"/>
          <w:szCs w:val="24"/>
        </w:rPr>
        <w:t xml:space="preserve"> часов </w:t>
      </w:r>
      <w:r w:rsidR="00765F41" w:rsidRPr="00765F41">
        <w:rPr>
          <w:rFonts w:ascii="GHEA Grapalat" w:hAnsi="GHEA Grapalat"/>
          <w:b/>
          <w:bCs/>
          <w:i w:val="0"/>
          <w:sz w:val="24"/>
          <w:szCs w:val="24"/>
          <w:lang w:val="hy-AM"/>
        </w:rPr>
        <w:t>19</w:t>
      </w:r>
      <w:r w:rsidR="00ED45F7" w:rsidRPr="00765F41">
        <w:rPr>
          <w:rFonts w:ascii="GHEA Grapalat" w:hAnsi="GHEA Grapalat"/>
          <w:b/>
          <w:bCs/>
          <w:i w:val="0"/>
          <w:sz w:val="24"/>
          <w:szCs w:val="24"/>
        </w:rPr>
        <w:t xml:space="preserve">-го </w:t>
      </w:r>
      <w:r w:rsidR="00765F41" w:rsidRPr="00765F41">
        <w:rPr>
          <w:rFonts w:ascii="GHEA Grapalat" w:hAnsi="GHEA Grapalat"/>
          <w:b/>
          <w:bCs/>
          <w:i w:val="0"/>
          <w:sz w:val="24"/>
          <w:szCs w:val="24"/>
        </w:rPr>
        <w:t>марта</w:t>
      </w:r>
      <w:r w:rsidR="002F1E3F" w:rsidRPr="00765F41">
        <w:rPr>
          <w:rFonts w:ascii="GHEA Grapalat" w:hAnsi="GHEA Grapalat"/>
          <w:b/>
          <w:bCs/>
          <w:i w:val="0"/>
          <w:sz w:val="24"/>
          <w:szCs w:val="24"/>
        </w:rPr>
        <w:t xml:space="preserve"> 202</w:t>
      </w:r>
      <w:r w:rsidR="00765F41" w:rsidRPr="00765F41">
        <w:rPr>
          <w:rFonts w:ascii="GHEA Grapalat" w:hAnsi="GHEA Grapalat"/>
          <w:b/>
          <w:bCs/>
          <w:i w:val="0"/>
          <w:sz w:val="24"/>
          <w:szCs w:val="24"/>
        </w:rPr>
        <w:t>6</w:t>
      </w:r>
      <w:r w:rsidR="002F1E3F" w:rsidRPr="00765F41">
        <w:rPr>
          <w:rFonts w:ascii="GHEA Grapalat" w:hAnsi="GHEA Grapalat"/>
          <w:b/>
          <w:bCs/>
          <w:i w:val="0"/>
          <w:sz w:val="24"/>
          <w:szCs w:val="24"/>
        </w:rPr>
        <w:t>г</w:t>
      </w:r>
      <w:r w:rsidR="002F1E3F">
        <w:rPr>
          <w:rFonts w:ascii="GHEA Grapalat" w:hAnsi="GHEA Grapalat"/>
          <w:i w:val="0"/>
          <w:sz w:val="24"/>
          <w:szCs w:val="24"/>
        </w:rPr>
        <w:t>.</w:t>
      </w:r>
      <w:r w:rsidRPr="009044F1">
        <w:rPr>
          <w:rFonts w:ascii="GHEA Grapalat" w:hAnsi="GHEA Grapalat"/>
          <w:i w:val="0"/>
          <w:sz w:val="24"/>
          <w:szCs w:val="24"/>
        </w:rPr>
        <w:t xml:space="preserve"> с даты опубликования настоящего объявления.</w:t>
      </w:r>
    </w:p>
    <w:p w14:paraId="5122195E" w14:textId="77777777" w:rsidR="00221264" w:rsidRPr="001B32D9" w:rsidRDefault="00221264" w:rsidP="007660C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 xml:space="preserve">а английском или </w:t>
      </w:r>
      <w:r>
        <w:rPr>
          <w:rFonts w:ascii="GHEA Grapalat" w:hAnsi="GHEA Grapalat"/>
          <w:i w:val="0"/>
          <w:sz w:val="24"/>
          <w:szCs w:val="24"/>
        </w:rPr>
        <w:lastRenderedPageBreak/>
        <w:t>русском языке.</w:t>
      </w:r>
    </w:p>
    <w:p w14:paraId="600095B7" w14:textId="370F68AD" w:rsidR="00EB4724" w:rsidRPr="001B32D9" w:rsidRDefault="00EB4724" w:rsidP="00EB4724">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w:t>
      </w:r>
      <w:r w:rsidRPr="00285DB7">
        <w:rPr>
          <w:rFonts w:ascii="GHEA Grapalat" w:hAnsi="GHEA Grapalat"/>
          <w:b/>
          <w:i w:val="0"/>
          <w:sz w:val="24"/>
          <w:szCs w:val="24"/>
        </w:rPr>
        <w:t xml:space="preserve">в 11:00 часов </w:t>
      </w:r>
      <w:r w:rsidR="00765F41" w:rsidRPr="00765F41">
        <w:rPr>
          <w:rFonts w:ascii="GHEA Grapalat" w:hAnsi="GHEA Grapalat"/>
          <w:b/>
          <w:bCs/>
          <w:i w:val="0"/>
          <w:sz w:val="24"/>
          <w:szCs w:val="24"/>
          <w:lang w:val="hy-AM"/>
        </w:rPr>
        <w:t>19</w:t>
      </w:r>
      <w:r w:rsidR="00765F41" w:rsidRPr="00765F41">
        <w:rPr>
          <w:rFonts w:ascii="GHEA Grapalat" w:hAnsi="GHEA Grapalat"/>
          <w:b/>
          <w:bCs/>
          <w:i w:val="0"/>
          <w:sz w:val="24"/>
          <w:szCs w:val="24"/>
        </w:rPr>
        <w:t>-го марта 2026г</w:t>
      </w:r>
      <w:r w:rsidR="002F1E3F">
        <w:rPr>
          <w:rFonts w:ascii="GHEA Grapalat" w:hAnsi="GHEA Grapalat"/>
          <w:b/>
          <w:bCs/>
          <w:i w:val="0"/>
          <w:sz w:val="24"/>
          <w:szCs w:val="24"/>
        </w:rPr>
        <w:t>.</w:t>
      </w:r>
      <w:r w:rsidRPr="009044F1">
        <w:rPr>
          <w:rFonts w:ascii="GHEA Grapalat" w:hAnsi="GHEA Grapalat"/>
          <w:i w:val="0"/>
          <w:sz w:val="24"/>
          <w:szCs w:val="24"/>
        </w:rPr>
        <w:t xml:space="preserve"> со дня опубл</w:t>
      </w:r>
      <w:r>
        <w:rPr>
          <w:rFonts w:ascii="GHEA Grapalat" w:hAnsi="GHEA Grapalat"/>
          <w:i w:val="0"/>
          <w:sz w:val="24"/>
          <w:szCs w:val="24"/>
        </w:rPr>
        <w:t>икования настоящего объявления.</w:t>
      </w:r>
    </w:p>
    <w:p w14:paraId="7DA42D91" w14:textId="77777777" w:rsidR="00221264" w:rsidRDefault="00221264" w:rsidP="007660C8">
      <w:pPr>
        <w:pStyle w:val="BodyTextIndent"/>
        <w:widowControl w:val="0"/>
        <w:spacing w:line="240" w:lineRule="auto"/>
        <w:ind w:firstLine="567"/>
        <w:rPr>
          <w:rFonts w:ascii="GHEA Grapalat" w:hAnsi="GHEA Grapalat"/>
          <w:i w:val="0"/>
          <w:sz w:val="24"/>
          <w:szCs w:val="24"/>
        </w:rPr>
      </w:pPr>
      <w:r w:rsidRPr="0086410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r>
        <w:rPr>
          <w:rFonts w:ascii="GHEA Grapalat" w:hAnsi="GHEA Grapalat"/>
          <w:i w:val="0"/>
          <w:sz w:val="24"/>
          <w:szCs w:val="24"/>
        </w:rPr>
        <w:t>.</w:t>
      </w:r>
    </w:p>
    <w:p w14:paraId="3F71EBA8" w14:textId="77777777" w:rsidR="00415038" w:rsidRPr="00E92A8E" w:rsidRDefault="00415038" w:rsidP="00415038">
      <w:pPr>
        <w:pStyle w:val="BodyTextIndent"/>
        <w:spacing w:line="240" w:lineRule="auto"/>
        <w:rPr>
          <w:rFonts w:ascii="GHEA Grapalat" w:hAnsi="GHEA Grapalat"/>
          <w:i w:val="0"/>
          <w:sz w:val="24"/>
          <w:szCs w:val="24"/>
        </w:rPr>
      </w:pPr>
      <w:r w:rsidRPr="00BE11BD">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w:t>
      </w:r>
      <w:r w:rsidRPr="00E92A8E">
        <w:rPr>
          <w:rFonts w:ascii="GHEA Grapalat" w:hAnsi="GHEA Grapalat"/>
          <w:i w:val="0"/>
          <w:sz w:val="24"/>
          <w:szCs w:val="24"/>
        </w:rPr>
        <w:t xml:space="preserve">Оценочной комиссии </w:t>
      </w:r>
      <w:r>
        <w:rPr>
          <w:rFonts w:ascii="GHEA Grapalat" w:hAnsi="GHEA Grapalat"/>
          <w:i w:val="0"/>
          <w:sz w:val="24"/>
          <w:szCs w:val="24"/>
        </w:rPr>
        <w:t>Мурадяну Г. Р</w:t>
      </w:r>
      <w:r w:rsidRPr="00E92A8E">
        <w:rPr>
          <w:rFonts w:ascii="GHEA Grapalat" w:hAnsi="GHEA Grapalat"/>
          <w:i w:val="0"/>
          <w:sz w:val="24"/>
          <w:szCs w:val="24"/>
        </w:rPr>
        <w:t xml:space="preserve"> </w:t>
      </w:r>
    </w:p>
    <w:p w14:paraId="106A52EB" w14:textId="77777777" w:rsidR="00415038" w:rsidRPr="00E92A8E" w:rsidRDefault="00415038" w:rsidP="00415038">
      <w:pPr>
        <w:pStyle w:val="BodyTextIndent"/>
        <w:spacing w:line="240" w:lineRule="auto"/>
        <w:ind w:left="3402" w:firstLine="0"/>
        <w:rPr>
          <w:rFonts w:ascii="GHEA Grapalat" w:hAnsi="GHEA Grapalat"/>
          <w:i w:val="0"/>
          <w:sz w:val="24"/>
          <w:szCs w:val="24"/>
        </w:rPr>
      </w:pPr>
    </w:p>
    <w:p w14:paraId="59FBAE67" w14:textId="77777777" w:rsidR="00415038" w:rsidRPr="00DC685E" w:rsidRDefault="00415038" w:rsidP="00415038">
      <w:pPr>
        <w:pStyle w:val="BodyTextIndent"/>
        <w:spacing w:line="240" w:lineRule="auto"/>
        <w:ind w:firstLine="0"/>
        <w:jc w:val="left"/>
        <w:rPr>
          <w:rFonts w:ascii="GHEA Grapalat" w:hAnsi="GHEA Grapalat"/>
          <w:i w:val="0"/>
          <w:sz w:val="24"/>
          <w:szCs w:val="24"/>
        </w:rPr>
      </w:pPr>
      <w:r w:rsidRPr="00E92A8E">
        <w:rPr>
          <w:rFonts w:ascii="GHEA Grapalat" w:hAnsi="GHEA Grapalat"/>
          <w:i w:val="0"/>
          <w:sz w:val="24"/>
          <w:szCs w:val="24"/>
        </w:rPr>
        <w:t xml:space="preserve">Телефон </w:t>
      </w:r>
      <w:r w:rsidRPr="00DC685E">
        <w:rPr>
          <w:rFonts w:ascii="GHEA Grapalat" w:hAnsi="GHEA Grapalat"/>
          <w:i w:val="0"/>
          <w:sz w:val="24"/>
          <w:szCs w:val="24"/>
        </w:rPr>
        <w:t>+374 11 514373</w:t>
      </w:r>
    </w:p>
    <w:p w14:paraId="275E85A1" w14:textId="77777777" w:rsidR="00415038" w:rsidRPr="00DC685E" w:rsidRDefault="00415038" w:rsidP="00415038">
      <w:pPr>
        <w:pStyle w:val="BodyTextIndent"/>
        <w:spacing w:line="240" w:lineRule="auto"/>
        <w:ind w:firstLine="0"/>
        <w:jc w:val="left"/>
        <w:rPr>
          <w:rFonts w:ascii="GHEA Grapalat" w:hAnsi="GHEA Grapalat"/>
          <w:i w:val="0"/>
          <w:sz w:val="24"/>
          <w:szCs w:val="24"/>
        </w:rPr>
      </w:pPr>
      <w:r w:rsidRPr="00E92A8E">
        <w:rPr>
          <w:rFonts w:ascii="GHEA Grapalat" w:hAnsi="GHEA Grapalat"/>
          <w:i w:val="0"/>
          <w:sz w:val="24"/>
          <w:szCs w:val="24"/>
        </w:rPr>
        <w:t xml:space="preserve">Электронная почта </w:t>
      </w:r>
      <w:r w:rsidRPr="00DC685E">
        <w:rPr>
          <w:rFonts w:ascii="GHEA Grapalat" w:hAnsi="GHEA Grapalat"/>
          <w:i w:val="0"/>
          <w:sz w:val="24"/>
          <w:szCs w:val="24"/>
        </w:rPr>
        <w:t>gor</w:t>
      </w:r>
      <w:r w:rsidRPr="00E92A8E">
        <w:rPr>
          <w:rFonts w:ascii="GHEA Grapalat" w:hAnsi="GHEA Grapalat"/>
          <w:i w:val="0"/>
          <w:sz w:val="24"/>
          <w:szCs w:val="24"/>
        </w:rPr>
        <w:t>.</w:t>
      </w:r>
      <w:r w:rsidRPr="00DC685E">
        <w:rPr>
          <w:rFonts w:ascii="GHEA Grapalat" w:hAnsi="GHEA Grapalat"/>
          <w:i w:val="0"/>
          <w:sz w:val="24"/>
          <w:szCs w:val="24"/>
        </w:rPr>
        <w:t>muradyan</w:t>
      </w:r>
      <w:r w:rsidRPr="00E92A8E">
        <w:rPr>
          <w:rFonts w:ascii="GHEA Grapalat" w:hAnsi="GHEA Grapalat"/>
          <w:i w:val="0"/>
          <w:sz w:val="24"/>
          <w:szCs w:val="24"/>
        </w:rPr>
        <w:t>@</w:t>
      </w:r>
      <w:r w:rsidRPr="00DC685E">
        <w:rPr>
          <w:rFonts w:ascii="GHEA Grapalat" w:hAnsi="GHEA Grapalat"/>
          <w:i w:val="0"/>
          <w:sz w:val="24"/>
          <w:szCs w:val="24"/>
        </w:rPr>
        <w:t>yerevan</w:t>
      </w:r>
      <w:r w:rsidRPr="00E92A8E">
        <w:rPr>
          <w:rFonts w:ascii="GHEA Grapalat" w:hAnsi="GHEA Grapalat"/>
          <w:i w:val="0"/>
          <w:sz w:val="24"/>
          <w:szCs w:val="24"/>
        </w:rPr>
        <w:t>.</w:t>
      </w:r>
      <w:r w:rsidRPr="00DC685E">
        <w:rPr>
          <w:rFonts w:ascii="GHEA Grapalat" w:hAnsi="GHEA Grapalat"/>
          <w:i w:val="0"/>
          <w:sz w:val="24"/>
          <w:szCs w:val="24"/>
        </w:rPr>
        <w:t>am</w:t>
      </w:r>
    </w:p>
    <w:p w14:paraId="7D5C745D" w14:textId="70392DA7" w:rsidR="00221264" w:rsidRPr="00D5443D" w:rsidRDefault="00415038" w:rsidP="00415038">
      <w:pPr>
        <w:pStyle w:val="BodyTextIndent"/>
        <w:widowControl w:val="0"/>
        <w:spacing w:line="240" w:lineRule="auto"/>
        <w:ind w:firstLine="0"/>
        <w:jc w:val="left"/>
        <w:rPr>
          <w:rFonts w:ascii="GHEA Grapalat" w:hAnsi="GHEA Grapalat"/>
          <w:i w:val="0"/>
          <w:sz w:val="16"/>
          <w:szCs w:val="16"/>
        </w:rPr>
      </w:pPr>
      <w:r w:rsidRPr="00E92A8E">
        <w:rPr>
          <w:rFonts w:ascii="GHEA Grapalat" w:hAnsi="GHEA Grapalat"/>
          <w:i w:val="0"/>
          <w:sz w:val="24"/>
          <w:szCs w:val="24"/>
        </w:rPr>
        <w:t xml:space="preserve">Заказчик </w:t>
      </w:r>
      <w:r w:rsidRPr="00DC685E">
        <w:rPr>
          <w:rFonts w:ascii="GHEA Grapalat" w:hAnsi="GHEA Grapalat"/>
          <w:i w:val="0"/>
          <w:sz w:val="24"/>
          <w:szCs w:val="24"/>
        </w:rPr>
        <w:t>мэрия г. Еревана</w:t>
      </w:r>
      <w:r w:rsidRPr="00E92A8E">
        <w:rPr>
          <w:rFonts w:ascii="GHEA Grapalat" w:hAnsi="GHEA Grapalat"/>
          <w:i w:val="0"/>
          <w:sz w:val="16"/>
          <w:szCs w:val="16"/>
        </w:rPr>
        <w:t xml:space="preserve"> </w:t>
      </w:r>
      <w:r w:rsidR="00221264">
        <w:rPr>
          <w:rFonts w:ascii="GHEA Grapalat" w:hAnsi="GHEA Grapalat" w:cs="Sylfaen"/>
          <w:b/>
        </w:rPr>
        <w:br w:type="page"/>
      </w:r>
    </w:p>
    <w:p w14:paraId="2FC9EF96" w14:textId="77777777" w:rsidR="00883F02" w:rsidRPr="007C5FFD" w:rsidRDefault="00883F02" w:rsidP="00883F02">
      <w:pPr>
        <w:pStyle w:val="BodyText"/>
        <w:widowControl w:val="0"/>
        <w:spacing w:after="0"/>
        <w:ind w:firstLine="567"/>
        <w:jc w:val="right"/>
        <w:rPr>
          <w:rFonts w:ascii="GHEA Grapalat" w:hAnsi="GHEA Grapalat" w:cs="Sylfaen"/>
        </w:rPr>
      </w:pPr>
      <w:r w:rsidRPr="007C5FFD">
        <w:rPr>
          <w:rFonts w:ascii="GHEA Grapalat" w:hAnsi="GHEA Grapalat"/>
        </w:rPr>
        <w:lastRenderedPageBreak/>
        <w:t>Утверждено</w:t>
      </w:r>
    </w:p>
    <w:p w14:paraId="70F92395" w14:textId="13510508" w:rsidR="00883F02" w:rsidRPr="007C5FFD" w:rsidRDefault="00883F02" w:rsidP="00883F02">
      <w:pPr>
        <w:pStyle w:val="BodyText"/>
        <w:widowControl w:val="0"/>
        <w:spacing w:after="0"/>
        <w:ind w:firstLine="567"/>
        <w:jc w:val="right"/>
        <w:rPr>
          <w:rFonts w:ascii="GHEA Grapalat" w:hAnsi="GHEA Grapalat"/>
        </w:rPr>
      </w:pPr>
      <w:r w:rsidRPr="007C5FFD">
        <w:rPr>
          <w:rFonts w:ascii="GHEA Grapalat" w:hAnsi="GHEA Grapalat"/>
        </w:rPr>
        <w:t xml:space="preserve">Решением </w:t>
      </w:r>
      <w:r>
        <w:rPr>
          <w:rFonts w:ascii="GHEA Grapalat" w:hAnsi="GHEA Grapalat"/>
        </w:rPr>
        <w:t>о</w:t>
      </w:r>
      <w:r w:rsidRPr="007C5FFD">
        <w:rPr>
          <w:rFonts w:ascii="GHEA Grapalat" w:hAnsi="GHEA Grapalat"/>
        </w:rPr>
        <w:t>ценочной комиссии</w:t>
      </w:r>
      <w:r>
        <w:rPr>
          <w:rFonts w:ascii="GHEA Grapalat" w:hAnsi="GHEA Grapalat"/>
        </w:rPr>
        <w:t xml:space="preserve"> </w:t>
      </w:r>
      <w:r w:rsidRPr="007C5FFD">
        <w:rPr>
          <w:rFonts w:ascii="GHEA Grapalat" w:hAnsi="GHEA Grapalat"/>
        </w:rPr>
        <w:t>открытого конкурса</w:t>
      </w:r>
      <w:r w:rsidRPr="007C5FFD">
        <w:rPr>
          <w:rFonts w:ascii="GHEA Grapalat" w:hAnsi="GHEA Grapalat" w:cs="Sylfaen"/>
        </w:rPr>
        <w:br/>
      </w:r>
      <w:r w:rsidRPr="007C5FFD">
        <w:rPr>
          <w:rFonts w:ascii="GHEA Grapalat" w:hAnsi="GHEA Grapalat"/>
        </w:rPr>
        <w:t xml:space="preserve">под кодом </w:t>
      </w:r>
      <w:r w:rsidR="00D1256A">
        <w:rPr>
          <w:rFonts w:ascii="GHEA Grapalat" w:hAnsi="GHEA Grapalat"/>
          <w:lang w:val="en-US"/>
        </w:rPr>
        <w:t>EQ</w:t>
      </w:r>
      <w:r w:rsidR="00D1256A" w:rsidRPr="00D1256A">
        <w:rPr>
          <w:rFonts w:ascii="GHEA Grapalat" w:hAnsi="GHEA Grapalat"/>
        </w:rPr>
        <w:t>-</w:t>
      </w:r>
      <w:proofErr w:type="spellStart"/>
      <w:r w:rsidR="00D1256A">
        <w:rPr>
          <w:rFonts w:ascii="GHEA Grapalat" w:hAnsi="GHEA Grapalat"/>
          <w:lang w:val="en-US"/>
        </w:rPr>
        <w:t>BMAPDzB</w:t>
      </w:r>
      <w:proofErr w:type="spellEnd"/>
      <w:r w:rsidR="00D1256A" w:rsidRPr="00D1256A">
        <w:rPr>
          <w:rFonts w:ascii="GHEA Grapalat" w:hAnsi="GHEA Grapalat"/>
        </w:rPr>
        <w:t>-</w:t>
      </w:r>
      <w:r w:rsidR="00765F41">
        <w:rPr>
          <w:rFonts w:ascii="GHEA Grapalat" w:hAnsi="GHEA Grapalat"/>
        </w:rPr>
        <w:t>26/2</w:t>
      </w:r>
      <w:r w:rsidRPr="007C5FFD">
        <w:rPr>
          <w:rFonts w:ascii="GHEA Grapalat" w:hAnsi="GHEA Grapalat" w:cs="Times Armenian"/>
        </w:rPr>
        <w:br/>
      </w:r>
      <w:r w:rsidRPr="007C5FFD">
        <w:rPr>
          <w:rFonts w:ascii="GHEA Grapalat" w:hAnsi="GHEA Grapalat"/>
        </w:rPr>
        <w:t xml:space="preserve">№ 2 от </w:t>
      </w:r>
      <w:r w:rsidR="00935C77">
        <w:rPr>
          <w:rFonts w:ascii="GHEA Grapalat" w:hAnsi="GHEA Grapalat"/>
        </w:rPr>
        <w:t>13</w:t>
      </w:r>
      <w:r w:rsidR="00EC58C6" w:rsidRPr="00122D6A">
        <w:rPr>
          <w:rFonts w:ascii="GHEA Grapalat" w:hAnsi="GHEA Grapalat"/>
        </w:rPr>
        <w:t>-</w:t>
      </w:r>
      <w:r w:rsidR="00EC58C6">
        <w:rPr>
          <w:rFonts w:ascii="GHEA Grapalat" w:hAnsi="GHEA Grapalat"/>
        </w:rPr>
        <w:t xml:space="preserve">го </w:t>
      </w:r>
      <w:r w:rsidR="00935C77">
        <w:rPr>
          <w:rFonts w:ascii="GHEA Grapalat" w:hAnsi="GHEA Grapalat"/>
        </w:rPr>
        <w:t>февраля</w:t>
      </w:r>
      <w:r w:rsidRPr="007C5FFD">
        <w:rPr>
          <w:rFonts w:ascii="GHEA Grapalat" w:hAnsi="GHEA Grapalat"/>
        </w:rPr>
        <w:t xml:space="preserve"> 202</w:t>
      </w:r>
      <w:r w:rsidR="00935C77">
        <w:rPr>
          <w:rFonts w:ascii="GHEA Grapalat" w:hAnsi="GHEA Grapalat"/>
        </w:rPr>
        <w:t>6</w:t>
      </w:r>
      <w:r w:rsidRPr="007C5FFD">
        <w:rPr>
          <w:rFonts w:ascii="GHEA Grapalat" w:hAnsi="GHEA Grapalat"/>
        </w:rPr>
        <w:t>г.</w:t>
      </w:r>
    </w:p>
    <w:p w14:paraId="20D70005" w14:textId="77777777" w:rsidR="00883F02" w:rsidRPr="009044F1" w:rsidRDefault="00883F02" w:rsidP="00883F02">
      <w:pPr>
        <w:pStyle w:val="BodyText"/>
        <w:widowControl w:val="0"/>
        <w:spacing w:after="0"/>
        <w:ind w:right="-7" w:firstLine="567"/>
        <w:jc w:val="center"/>
        <w:rPr>
          <w:rFonts w:ascii="GHEA Grapalat" w:hAnsi="GHEA Grapalat"/>
        </w:rPr>
      </w:pPr>
    </w:p>
    <w:p w14:paraId="73288113" w14:textId="77777777" w:rsidR="00883F02" w:rsidRPr="003A1EBB" w:rsidRDefault="00883F02" w:rsidP="00883F02">
      <w:pPr>
        <w:pStyle w:val="BodyText"/>
        <w:widowControl w:val="0"/>
        <w:spacing w:after="0"/>
        <w:ind w:right="-7" w:firstLine="567"/>
        <w:jc w:val="center"/>
        <w:rPr>
          <w:rFonts w:ascii="GHEA Grapalat" w:hAnsi="GHEA Grapalat"/>
        </w:rPr>
      </w:pPr>
    </w:p>
    <w:p w14:paraId="73ECBE1F" w14:textId="77777777" w:rsidR="00883F02" w:rsidRPr="003A1EBB" w:rsidRDefault="00883F02" w:rsidP="00883F02">
      <w:pPr>
        <w:pStyle w:val="BodyText"/>
        <w:widowControl w:val="0"/>
        <w:spacing w:after="0"/>
        <w:ind w:right="-7" w:firstLine="567"/>
        <w:jc w:val="center"/>
        <w:rPr>
          <w:rFonts w:ascii="GHEA Grapalat" w:hAnsi="GHEA Grapalat"/>
        </w:rPr>
      </w:pPr>
    </w:p>
    <w:p w14:paraId="5C468DCB" w14:textId="77777777" w:rsidR="00883F02" w:rsidRPr="009044F1" w:rsidRDefault="00883F02" w:rsidP="00883F02">
      <w:pPr>
        <w:pStyle w:val="BodyText"/>
        <w:widowControl w:val="0"/>
        <w:spacing w:after="0"/>
        <w:ind w:right="-7" w:firstLine="567"/>
        <w:jc w:val="center"/>
        <w:rPr>
          <w:rFonts w:ascii="GHEA Grapalat" w:hAnsi="GHEA Grapalat"/>
        </w:rPr>
      </w:pPr>
      <w:r w:rsidRPr="009044F1">
        <w:rPr>
          <w:rFonts w:ascii="GHEA Grapalat" w:hAnsi="GHEA Grapalat"/>
          <w:i/>
        </w:rPr>
        <w:t>"</w:t>
      </w:r>
      <w:r w:rsidRPr="0011150E">
        <w:rPr>
          <w:rFonts w:ascii="GHEA Grapalat" w:hAnsi="GHEA Grapalat"/>
        </w:rPr>
        <w:t xml:space="preserve"> </w:t>
      </w:r>
      <w:r w:rsidRPr="006B1D93">
        <w:rPr>
          <w:rFonts w:ascii="GHEA Grapalat" w:hAnsi="GHEA Grapalat"/>
        </w:rPr>
        <w:t>м</w:t>
      </w:r>
      <w:r>
        <w:rPr>
          <w:rFonts w:ascii="GHEA Grapalat" w:hAnsi="GHEA Grapalat"/>
        </w:rPr>
        <w:t>э</w:t>
      </w:r>
      <w:r w:rsidRPr="006B1D93">
        <w:rPr>
          <w:rFonts w:ascii="GHEA Grapalat" w:hAnsi="GHEA Grapalat"/>
        </w:rPr>
        <w:t>рия города Ереван</w:t>
      </w:r>
      <w:r w:rsidRPr="009044F1">
        <w:rPr>
          <w:rFonts w:ascii="GHEA Grapalat" w:hAnsi="GHEA Grapalat"/>
          <w:i/>
        </w:rPr>
        <w:t>"</w:t>
      </w:r>
    </w:p>
    <w:p w14:paraId="19BA7931" w14:textId="77777777" w:rsidR="00883F02" w:rsidRPr="003A1EBB" w:rsidRDefault="00883F02" w:rsidP="00883F02">
      <w:pPr>
        <w:pStyle w:val="BodyText"/>
        <w:widowControl w:val="0"/>
        <w:spacing w:after="0"/>
        <w:ind w:right="-7" w:firstLine="567"/>
        <w:jc w:val="center"/>
        <w:rPr>
          <w:rFonts w:ascii="GHEA Grapalat" w:hAnsi="GHEA Grapalat"/>
        </w:rPr>
      </w:pPr>
    </w:p>
    <w:p w14:paraId="21C81B7A" w14:textId="77777777" w:rsidR="00883F02" w:rsidRPr="003A1EBB" w:rsidRDefault="00883F02" w:rsidP="00883F02">
      <w:pPr>
        <w:pStyle w:val="BodyText"/>
        <w:widowControl w:val="0"/>
        <w:spacing w:after="0"/>
        <w:ind w:right="-7" w:firstLine="567"/>
        <w:jc w:val="center"/>
        <w:rPr>
          <w:rFonts w:ascii="GHEA Grapalat" w:hAnsi="GHEA Grapalat"/>
        </w:rPr>
      </w:pPr>
    </w:p>
    <w:p w14:paraId="14D2E686" w14:textId="77777777" w:rsidR="00883F02" w:rsidRPr="003A1EBB" w:rsidRDefault="00883F02" w:rsidP="00883F02">
      <w:pPr>
        <w:pStyle w:val="BodyText"/>
        <w:widowControl w:val="0"/>
        <w:spacing w:after="0"/>
        <w:ind w:right="-7" w:firstLine="567"/>
        <w:jc w:val="center"/>
        <w:rPr>
          <w:rFonts w:ascii="GHEA Grapalat" w:hAnsi="GHEA Grapalat"/>
        </w:rPr>
      </w:pPr>
    </w:p>
    <w:p w14:paraId="79E255ED" w14:textId="77777777" w:rsidR="00883F02" w:rsidRPr="009044F1" w:rsidRDefault="00883F02" w:rsidP="00883F02">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7B076E96" w14:textId="77777777" w:rsidR="00883F02" w:rsidRPr="009044F1" w:rsidRDefault="00883F02" w:rsidP="00883F02">
      <w:pPr>
        <w:pStyle w:val="BodyText"/>
        <w:widowControl w:val="0"/>
        <w:spacing w:after="0"/>
        <w:ind w:right="-7" w:firstLine="567"/>
        <w:jc w:val="center"/>
        <w:rPr>
          <w:rFonts w:ascii="GHEA Grapalat" w:hAnsi="GHEA Grapalat" w:cs="Sylfaen"/>
        </w:rPr>
      </w:pPr>
    </w:p>
    <w:p w14:paraId="672A7CAE" w14:textId="77777777" w:rsidR="00883F02" w:rsidRPr="009044F1" w:rsidRDefault="00883F02" w:rsidP="00883F02">
      <w:pPr>
        <w:pStyle w:val="BodyText"/>
        <w:widowControl w:val="0"/>
        <w:spacing w:after="0"/>
        <w:ind w:right="-7" w:firstLine="567"/>
        <w:jc w:val="center"/>
        <w:rPr>
          <w:rFonts w:ascii="GHEA Grapalat" w:hAnsi="GHEA Grapalat" w:cs="Sylfaen"/>
        </w:rPr>
      </w:pPr>
    </w:p>
    <w:p w14:paraId="63FE19B8" w14:textId="399697D1" w:rsidR="00883F02" w:rsidRPr="006B1D93" w:rsidRDefault="00883F02" w:rsidP="00883F02">
      <w:pPr>
        <w:pStyle w:val="BodyText"/>
        <w:widowControl w:val="0"/>
        <w:spacing w:after="0"/>
        <w:ind w:right="-7"/>
        <w:jc w:val="center"/>
        <w:rPr>
          <w:rFonts w:ascii="GHEA Grapalat" w:hAnsi="GHEA Grapalat"/>
        </w:rPr>
      </w:pPr>
      <w:r w:rsidRPr="009044F1">
        <w:rPr>
          <w:rFonts w:ascii="GHEA Grapalat" w:hAnsi="GHEA Grapalat"/>
        </w:rPr>
        <w:t>НА</w:t>
      </w:r>
      <w:r>
        <w:rPr>
          <w:rFonts w:ascii="GHEA Grapalat" w:hAnsi="GHEA Grapalat"/>
        </w:rPr>
        <w:t xml:space="preserve"> </w:t>
      </w:r>
      <w:r w:rsidRPr="009044F1">
        <w:rPr>
          <w:rFonts w:ascii="GHEA Grapalat" w:hAnsi="GHEA Grapalat"/>
        </w:rPr>
        <w:t xml:space="preserve">ОТКРЫТЫЙ КОНКУРС, ОБЪЯВЛЕННЫЙ С ЦЕЛЬЮ ПРИОБРЕТЕНИЯ </w:t>
      </w:r>
      <w:r w:rsidR="00BC3F52" w:rsidRPr="00BC3F52">
        <w:rPr>
          <w:rFonts w:ascii="GHEA Grapalat" w:hAnsi="GHEA Grapalat"/>
          <w:iCs/>
        </w:rPr>
        <w:t xml:space="preserve">ЛИФТОВ (С УСТАНОВКОЙ И ОБСЛУЖИВАНИЕМ) </w:t>
      </w:r>
      <w:r w:rsidRPr="006B1D93">
        <w:rPr>
          <w:rFonts w:ascii="GHEA Grapalat" w:hAnsi="GHEA Grapalat"/>
        </w:rPr>
        <w:t>ДЛЯ НУЖД "М</w:t>
      </w:r>
      <w:r>
        <w:rPr>
          <w:rFonts w:ascii="GHEA Grapalat" w:hAnsi="GHEA Grapalat"/>
        </w:rPr>
        <w:t>Э</w:t>
      </w:r>
      <w:r w:rsidRPr="006B1D93">
        <w:rPr>
          <w:rFonts w:ascii="GHEA Grapalat" w:hAnsi="GHEA Grapalat"/>
        </w:rPr>
        <w:t>РИ</w:t>
      </w:r>
      <w:r>
        <w:rPr>
          <w:rFonts w:ascii="GHEA Grapalat" w:hAnsi="GHEA Grapalat"/>
        </w:rPr>
        <w:t>И</w:t>
      </w:r>
      <w:r w:rsidRPr="006B1D93">
        <w:rPr>
          <w:rFonts w:ascii="GHEA Grapalat" w:hAnsi="GHEA Grapalat"/>
        </w:rPr>
        <w:t xml:space="preserve"> ГОРОДА ЕРЕВАН"</w:t>
      </w:r>
    </w:p>
    <w:p w14:paraId="125A6FC7" w14:textId="77777777" w:rsidR="00221264" w:rsidRPr="009044F1" w:rsidRDefault="00221264" w:rsidP="007660C8">
      <w:pPr>
        <w:pStyle w:val="BodyText"/>
        <w:widowControl w:val="0"/>
        <w:spacing w:after="0"/>
        <w:ind w:right="-7" w:firstLine="567"/>
        <w:jc w:val="center"/>
        <w:rPr>
          <w:rFonts w:ascii="GHEA Grapalat" w:hAnsi="GHEA Grapalat"/>
        </w:rPr>
      </w:pPr>
    </w:p>
    <w:p w14:paraId="327ED985" w14:textId="77777777" w:rsidR="00221264" w:rsidRPr="009044F1" w:rsidRDefault="00221264" w:rsidP="007660C8">
      <w:pPr>
        <w:pStyle w:val="BodyText"/>
        <w:widowControl w:val="0"/>
        <w:spacing w:after="0"/>
        <w:ind w:right="-7" w:firstLine="567"/>
        <w:jc w:val="center"/>
        <w:rPr>
          <w:rFonts w:ascii="GHEA Grapalat" w:hAnsi="GHEA Grapalat"/>
        </w:rPr>
      </w:pPr>
    </w:p>
    <w:p w14:paraId="476B8DF2" w14:textId="77777777" w:rsidR="00221264" w:rsidRDefault="00221264" w:rsidP="007660C8">
      <w:pPr>
        <w:rPr>
          <w:rFonts w:ascii="GHEA Grapalat" w:hAnsi="GHEA Grapalat"/>
        </w:rPr>
      </w:pPr>
      <w:r>
        <w:rPr>
          <w:rFonts w:ascii="GHEA Grapalat" w:hAnsi="GHEA Grapalat"/>
        </w:rPr>
        <w:br w:type="page"/>
      </w:r>
    </w:p>
    <w:p w14:paraId="04315376" w14:textId="77777777" w:rsidR="00221264" w:rsidRPr="009044F1" w:rsidRDefault="00221264" w:rsidP="007660C8">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35B8179" w14:textId="77777777" w:rsidR="00221264" w:rsidRPr="005F25EF" w:rsidRDefault="00221264" w:rsidP="007660C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1882F439" w14:textId="77777777" w:rsidR="00221264" w:rsidRPr="00F40235" w:rsidRDefault="00221264" w:rsidP="007660C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72DFEC85" w14:textId="77777777" w:rsidR="00221264" w:rsidRPr="00D3436F" w:rsidRDefault="00221264" w:rsidP="007660C8">
      <w:pPr>
        <w:widowControl w:val="0"/>
        <w:ind w:firstLine="567"/>
        <w:jc w:val="both"/>
        <w:rPr>
          <w:rFonts w:ascii="GHEA Grapalat" w:hAnsi="GHEA Grapalat"/>
          <w:i/>
          <w:lang w:val="hy-AM"/>
        </w:rPr>
      </w:pPr>
    </w:p>
    <w:p w14:paraId="1381A4E7" w14:textId="77777777" w:rsidR="00221264" w:rsidRPr="009044F1" w:rsidRDefault="00221264" w:rsidP="007660C8">
      <w:pPr>
        <w:widowControl w:val="0"/>
        <w:ind w:firstLine="567"/>
        <w:jc w:val="both"/>
        <w:rPr>
          <w:rFonts w:ascii="GHEA Grapalat" w:hAnsi="GHEA Grapalat"/>
          <w:i/>
        </w:rPr>
      </w:pPr>
      <w:r w:rsidRPr="009044F1">
        <w:rPr>
          <w:rFonts w:ascii="GHEA Grapalat" w:hAnsi="GHEA Grapalat"/>
          <w:i/>
        </w:rPr>
        <w:t>Одновременно:</w:t>
      </w:r>
    </w:p>
    <w:p w14:paraId="6F9FEBAF" w14:textId="77777777" w:rsidR="00221264" w:rsidRPr="00506832" w:rsidRDefault="00221264" w:rsidP="007660C8">
      <w:pPr>
        <w:jc w:val="both"/>
        <w:rPr>
          <w:rFonts w:ascii="GHEA Grapalat" w:hAnsi="GHEA Grapalat"/>
          <w:i/>
        </w:rPr>
      </w:pPr>
      <w:r w:rsidRPr="009044F1">
        <w:rPr>
          <w:rFonts w:ascii="GHEA Grapalat" w:hAnsi="GHEA Grapalat"/>
          <w:i/>
        </w:rPr>
        <w:t>-</w:t>
      </w:r>
      <w:r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Pr>
          <w:rFonts w:ascii="GHEA Grapalat" w:hAnsi="GHEA Grapalat"/>
          <w:i/>
        </w:rPr>
        <w:t xml:space="preserve">следовать  </w:t>
      </w:r>
      <w:hyperlink w:history="1">
        <w:r w:rsidRPr="00A4566B">
          <w:rPr>
            <w:rFonts w:ascii="GHEA Grapalat" w:hAnsi="GHEA Grapalat"/>
            <w:i/>
          </w:rPr>
          <w:t>руководству по закупкам, осуществляемым в электронной форме</w:t>
        </w:r>
      </w:hyperlink>
      <w:r w:rsidRPr="00192A1C">
        <w:rPr>
          <w:rFonts w:ascii="GHEA Grapalat" w:hAnsi="GHEA Grapalat"/>
          <w:i/>
        </w:rPr>
        <w:t xml:space="preserve"> подраздела «Руководящие указания, руководств</w:t>
      </w:r>
      <w:r w:rsidRPr="00D3436F">
        <w:rPr>
          <w:rFonts w:ascii="GHEA Grapalat" w:hAnsi="GHEA Grapalat"/>
          <w:i/>
        </w:rPr>
        <w:t>а</w:t>
      </w:r>
      <w:r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Pr="00506832">
        <w:rPr>
          <w:rStyle w:val="Hyperlink"/>
          <w:rFonts w:ascii="GHEA Grapalat" w:hAnsi="GHEA Grapalat"/>
          <w:i/>
        </w:rPr>
        <w:t>www.procurement.am</w:t>
      </w:r>
      <w:r>
        <w:rPr>
          <w:rStyle w:val="Hyperlink"/>
          <w:rFonts w:ascii="GHEA Grapalat" w:hAnsi="GHEA Grapalat"/>
          <w:i/>
        </w:rPr>
        <w:fldChar w:fldCharType="end"/>
      </w:r>
      <w:r w:rsidRPr="00192A1C">
        <w:rPr>
          <w:rFonts w:ascii="GHEA Grapalat" w:hAnsi="GHEA Grapalat"/>
          <w:i/>
        </w:rPr>
        <w:t>.</w:t>
      </w:r>
    </w:p>
    <w:p w14:paraId="65219A7F" w14:textId="77777777" w:rsidR="00221264" w:rsidRDefault="00221264" w:rsidP="007660C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7" w:history="1">
        <w:r w:rsidRPr="00506832">
          <w:rPr>
            <w:rStyle w:val="Hyperlink"/>
            <w:rFonts w:ascii="Sylfaen" w:hAnsi="Sylfaen"/>
            <w:lang w:val="hy-AM"/>
          </w:rPr>
          <w:t>http://gnumner.am/hy/page/ughecuycner_dzernarkner</w:t>
        </w:r>
      </w:hyperlink>
    </w:p>
    <w:p w14:paraId="5530F924" w14:textId="77777777" w:rsidR="00221264" w:rsidRPr="007B5333" w:rsidRDefault="00221264" w:rsidP="007660C8">
      <w:pPr>
        <w:jc w:val="both"/>
        <w:rPr>
          <w:ins w:id="0" w:author="Vardan" w:date="2020-06-04T00:19:00Z"/>
          <w:rFonts w:ascii="GHEA Grapalat" w:hAnsi="GHEA Grapalat"/>
          <w:i/>
        </w:rPr>
      </w:pPr>
      <w:r w:rsidRPr="009044F1">
        <w:rPr>
          <w:rFonts w:ascii="GHEA Grapalat" w:hAnsi="GHEA Grapalat"/>
        </w:rPr>
        <w:t>-</w:t>
      </w:r>
      <w:r w:rsidRPr="001D209D">
        <w:rPr>
          <w:rFonts w:ascii="GHEA Grapalat" w:hAnsi="GHEA Grapalat"/>
        </w:rPr>
        <w:tab/>
      </w:r>
      <w:r w:rsidRPr="007B5333">
        <w:rPr>
          <w:rFonts w:ascii="GHEA Grapalat" w:hAnsi="GHEA Grapalat"/>
          <w:i/>
        </w:rPr>
        <w:t xml:space="preserve">при возникновении вопросов и проблем, связанных с системой, </w:t>
      </w:r>
      <w:r>
        <w:rPr>
          <w:rFonts w:ascii="GHEA Grapalat" w:hAnsi="GHEA Grapalat"/>
          <w:i/>
        </w:rPr>
        <w:t>Вы можете</w:t>
      </w:r>
      <w:r w:rsidRPr="007B5333">
        <w:rPr>
          <w:rFonts w:ascii="GHEA Grapalat" w:hAnsi="GHEA Grapalat"/>
          <w:i/>
        </w:rPr>
        <w:t xml:space="preserve"> </w:t>
      </w:r>
      <w:r>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7B5333">
        <w:rPr>
          <w:rFonts w:ascii="GHEA Grapalat" w:hAnsi="GHEA Grapalat"/>
          <w:i/>
        </w:rPr>
        <w:t>.</w:t>
      </w:r>
    </w:p>
    <w:p w14:paraId="52D2AF58" w14:textId="77777777" w:rsidR="00221264" w:rsidRPr="007B5333" w:rsidRDefault="00221264" w:rsidP="007660C8">
      <w:pPr>
        <w:ind w:firstLine="708"/>
        <w:jc w:val="both"/>
        <w:rPr>
          <w:rFonts w:ascii="GHEA Grapalat" w:hAnsi="GHEA Grapalat"/>
          <w:i/>
        </w:rPr>
      </w:pPr>
      <w:r w:rsidRPr="00FF2559">
        <w:rPr>
          <w:rFonts w:ascii="GHEA Grapalat" w:hAnsi="GHEA Grapalat"/>
          <w:i/>
        </w:rPr>
        <w:t>Регистрация в системе, а также подача заявки-бесплатно.</w:t>
      </w:r>
    </w:p>
    <w:p w14:paraId="779DB7EE" w14:textId="77777777" w:rsidR="00221264" w:rsidRPr="009044F1" w:rsidRDefault="00221264" w:rsidP="007660C8">
      <w:pPr>
        <w:widowControl w:val="0"/>
        <w:ind w:firstLine="567"/>
        <w:jc w:val="both"/>
        <w:rPr>
          <w:rFonts w:ascii="GHEA Grapalat" w:hAnsi="GHEA Grapalat"/>
          <w:i/>
        </w:rPr>
      </w:pPr>
    </w:p>
    <w:p w14:paraId="78A6140D" w14:textId="77777777" w:rsidR="00221264" w:rsidRPr="009044F1" w:rsidRDefault="00221264" w:rsidP="007660C8">
      <w:pPr>
        <w:widowControl w:val="0"/>
        <w:ind w:firstLine="567"/>
        <w:jc w:val="center"/>
        <w:rPr>
          <w:rFonts w:ascii="GHEA Grapalat" w:hAnsi="GHEA Grapalat" w:cs="Sylfaen"/>
          <w:b/>
        </w:rPr>
      </w:pPr>
      <w:r w:rsidRPr="009044F1">
        <w:rPr>
          <w:rFonts w:ascii="GHEA Grapalat" w:hAnsi="GHEA Grapalat"/>
        </w:rPr>
        <w:br w:type="page"/>
      </w:r>
    </w:p>
    <w:p w14:paraId="165C3AD3" w14:textId="77777777" w:rsidR="00221264" w:rsidRPr="009044F1" w:rsidRDefault="00221264" w:rsidP="007660C8">
      <w:pPr>
        <w:widowControl w:val="0"/>
        <w:jc w:val="center"/>
        <w:rPr>
          <w:rFonts w:ascii="GHEA Grapalat" w:hAnsi="GHEA Grapalat"/>
          <w:b/>
        </w:rPr>
      </w:pPr>
      <w:r w:rsidRPr="009044F1">
        <w:rPr>
          <w:rFonts w:ascii="GHEA Grapalat" w:hAnsi="GHEA Grapalat"/>
          <w:b/>
        </w:rPr>
        <w:lastRenderedPageBreak/>
        <w:t>СОДЕРЖАНИЕ</w:t>
      </w:r>
    </w:p>
    <w:p w14:paraId="6B496D1E" w14:textId="77777777" w:rsidR="00221264" w:rsidRPr="009044F1" w:rsidRDefault="00221264" w:rsidP="007660C8">
      <w:pPr>
        <w:widowControl w:val="0"/>
        <w:ind w:firstLine="567"/>
        <w:jc w:val="center"/>
        <w:rPr>
          <w:rFonts w:ascii="GHEA Grapalat" w:hAnsi="GHEA Grapalat"/>
          <w:i/>
        </w:rPr>
      </w:pPr>
    </w:p>
    <w:p w14:paraId="38798D64" w14:textId="6B3559D0" w:rsidR="001E4F3C" w:rsidRPr="00324B30" w:rsidRDefault="001E4F3C" w:rsidP="001E4F3C">
      <w:pPr>
        <w:widowControl w:val="0"/>
        <w:jc w:val="center"/>
        <w:rPr>
          <w:rFonts w:ascii="GHEA Grapalat" w:hAnsi="GHEA Grapalat"/>
        </w:rPr>
      </w:pPr>
      <w:r w:rsidRPr="00324B30">
        <w:rPr>
          <w:rFonts w:ascii="GHEA Grapalat" w:hAnsi="GHEA Grapalat"/>
        </w:rPr>
        <w:t xml:space="preserve">ПРИОБРЕТЕНИЕ </w:t>
      </w:r>
      <w:r w:rsidR="00BC3F52" w:rsidRPr="00BC3F52">
        <w:rPr>
          <w:rFonts w:ascii="GHEA Grapalat" w:hAnsi="GHEA Grapalat"/>
          <w:iCs/>
        </w:rPr>
        <w:t>ЛИФТОВ (С УСТАНОВКОЙ И ОБСЛУЖИВАНИЕМ)</w:t>
      </w:r>
      <w:r w:rsidRPr="00324B30">
        <w:rPr>
          <w:rFonts w:ascii="GHEA Grapalat" w:hAnsi="GHEA Grapalat"/>
        </w:rPr>
        <w:t xml:space="preserve"> ДЛЯ НУЖД М</w:t>
      </w:r>
      <w:r>
        <w:rPr>
          <w:rFonts w:ascii="GHEA Grapalat" w:hAnsi="GHEA Grapalat"/>
        </w:rPr>
        <w:t>Э</w:t>
      </w:r>
      <w:r w:rsidRPr="00324B30">
        <w:rPr>
          <w:rFonts w:ascii="GHEA Grapalat" w:hAnsi="GHEA Grapalat"/>
        </w:rPr>
        <w:t>РИИ ГОРОДА ЕРЕВАН</w:t>
      </w:r>
    </w:p>
    <w:p w14:paraId="2A3204AE" w14:textId="77777777" w:rsidR="001E4F3C" w:rsidRPr="003A1EBB" w:rsidRDefault="001E4F3C" w:rsidP="001E4F3C">
      <w:pPr>
        <w:widowControl w:val="0"/>
        <w:ind w:firstLine="567"/>
        <w:jc w:val="center"/>
        <w:rPr>
          <w:rFonts w:ascii="GHEA Grapalat" w:hAnsi="GHEA Grapalat"/>
        </w:rPr>
      </w:pPr>
    </w:p>
    <w:p w14:paraId="5BEA4866" w14:textId="4E74B505" w:rsidR="001E4F3C" w:rsidRPr="009044F1" w:rsidRDefault="001E4F3C" w:rsidP="001E4F3C">
      <w:pPr>
        <w:widowControl w:val="0"/>
        <w:jc w:val="center"/>
        <w:rPr>
          <w:rFonts w:ascii="GHEA Grapalat" w:hAnsi="GHEA Grapalat"/>
          <w:i/>
        </w:rPr>
      </w:pPr>
      <w:r w:rsidRPr="009044F1">
        <w:rPr>
          <w:rFonts w:ascii="GHEA Grapalat" w:hAnsi="GHEA Grapalat"/>
          <w:b/>
        </w:rPr>
        <w:t>ПРИГЛАШЕНИЯ НА</w:t>
      </w:r>
      <w:r>
        <w:rPr>
          <w:rFonts w:ascii="GHEA Grapalat" w:hAnsi="GHEA Grapalat"/>
          <w:b/>
        </w:rPr>
        <w:t xml:space="preserve"> </w:t>
      </w:r>
      <w:r w:rsidRPr="009044F1">
        <w:rPr>
          <w:rFonts w:ascii="GHEA Grapalat" w:hAnsi="GHEA Grapalat"/>
          <w:b/>
        </w:rPr>
        <w:t xml:space="preserve">ОТКРЫТЫЙ КОНКУРС, </w:t>
      </w:r>
      <w:r w:rsidRPr="005C1BF7">
        <w:rPr>
          <w:rFonts w:ascii="GHEA Grapalat" w:hAnsi="GHEA Grapalat"/>
          <w:b/>
        </w:rPr>
        <w:br/>
      </w:r>
      <w:r w:rsidRPr="009044F1">
        <w:rPr>
          <w:rFonts w:ascii="GHEA Grapalat" w:hAnsi="GHEA Grapalat"/>
          <w:b/>
        </w:rPr>
        <w:t>ОБЪЯВЛЕННЫЙ С ЦЕЛЬЮ ПРИОБРЕТЕНИЯ</w:t>
      </w:r>
    </w:p>
    <w:p w14:paraId="6A124A9F" w14:textId="77777777" w:rsidR="00221264" w:rsidRPr="009044F1" w:rsidRDefault="00221264" w:rsidP="007660C8">
      <w:pPr>
        <w:widowControl w:val="0"/>
        <w:jc w:val="center"/>
        <w:rPr>
          <w:rFonts w:ascii="GHEA Grapalat" w:hAnsi="GHEA Grapalat" w:cs="Sylfaen"/>
          <w:b/>
        </w:rPr>
      </w:pPr>
    </w:p>
    <w:p w14:paraId="5AC5B0F1" w14:textId="77777777" w:rsidR="00221264" w:rsidRPr="008842CE" w:rsidRDefault="00221264" w:rsidP="007660C8">
      <w:pPr>
        <w:widowControl w:val="0"/>
        <w:jc w:val="center"/>
        <w:rPr>
          <w:rFonts w:ascii="GHEA Grapalat" w:hAnsi="GHEA Grapalat"/>
          <w:b/>
        </w:rPr>
      </w:pPr>
      <w:r w:rsidRPr="009044F1">
        <w:rPr>
          <w:rFonts w:ascii="GHEA Grapalat" w:hAnsi="GHEA Grapalat"/>
          <w:b/>
        </w:rPr>
        <w:t>ЧАСТЬ I.</w:t>
      </w:r>
    </w:p>
    <w:p w14:paraId="6D21FF11" w14:textId="77777777" w:rsidR="00221264" w:rsidRPr="008842CE" w:rsidRDefault="00221264" w:rsidP="007660C8">
      <w:pPr>
        <w:widowControl w:val="0"/>
        <w:jc w:val="center"/>
        <w:rPr>
          <w:rFonts w:ascii="GHEA Grapalat" w:hAnsi="GHEA Grapalat"/>
        </w:rPr>
      </w:pPr>
    </w:p>
    <w:p w14:paraId="4C431022" w14:textId="77777777" w:rsidR="00221264" w:rsidRPr="009044F1" w:rsidRDefault="00221264" w:rsidP="007660C8">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43CEC3FD" w14:textId="77777777" w:rsidR="00221264" w:rsidRPr="009044F1" w:rsidRDefault="00221264" w:rsidP="007660C8">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6E41A05E" w14:textId="77777777" w:rsidR="00221264" w:rsidRPr="00543BAE" w:rsidRDefault="00221264" w:rsidP="007660C8">
      <w:pPr>
        <w:widowControl w:val="0"/>
        <w:tabs>
          <w:tab w:val="left" w:pos="1134"/>
        </w:tabs>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66B21FB8" w14:textId="77777777" w:rsidR="00221264" w:rsidRPr="009044F1" w:rsidRDefault="00221264" w:rsidP="007660C8">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5A77D37F" w14:textId="77777777" w:rsidR="00221264" w:rsidRPr="009044F1" w:rsidRDefault="00221264" w:rsidP="007660C8">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41F9A06E" w14:textId="77777777" w:rsidR="00221264" w:rsidRPr="009044F1" w:rsidRDefault="00221264" w:rsidP="007660C8">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208C6804" w14:textId="77777777" w:rsidR="00221264" w:rsidRPr="009044F1" w:rsidRDefault="00221264" w:rsidP="007660C8">
      <w:pPr>
        <w:widowControl w:val="0"/>
        <w:tabs>
          <w:tab w:val="left" w:pos="1134"/>
        </w:tabs>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457F22F1" w14:textId="77777777" w:rsidR="00221264" w:rsidRPr="008842CE" w:rsidRDefault="00221264" w:rsidP="007660C8">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396C47F3" w14:textId="77777777" w:rsidR="00221264" w:rsidRPr="003A1EBB" w:rsidRDefault="00221264" w:rsidP="007660C8">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0A110B4C" w14:textId="77777777" w:rsidR="00221264" w:rsidRPr="009044F1" w:rsidRDefault="00221264" w:rsidP="007660C8">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4AEB2A2A" w14:textId="77777777" w:rsidR="00221264" w:rsidRPr="003A1EBB" w:rsidRDefault="00221264" w:rsidP="007660C8">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3ABD7901" w14:textId="77777777" w:rsidR="00221264" w:rsidRPr="00543BAE" w:rsidRDefault="00221264" w:rsidP="007660C8">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11D7FCD9" w14:textId="77777777" w:rsidR="00221264" w:rsidRDefault="00221264" w:rsidP="007660C8">
      <w:pPr>
        <w:widowControl w:val="0"/>
        <w:jc w:val="center"/>
        <w:rPr>
          <w:rFonts w:ascii="GHEA Grapalat" w:hAnsi="GHEA Grapalat"/>
          <w:b/>
        </w:rPr>
      </w:pPr>
    </w:p>
    <w:p w14:paraId="260BD060" w14:textId="77777777" w:rsidR="00221264" w:rsidRDefault="00221264" w:rsidP="007660C8">
      <w:pPr>
        <w:widowControl w:val="0"/>
        <w:jc w:val="center"/>
        <w:rPr>
          <w:rFonts w:ascii="GHEA Grapalat" w:hAnsi="GHEA Grapalat"/>
          <w:b/>
        </w:rPr>
      </w:pPr>
    </w:p>
    <w:p w14:paraId="2E45A78D" w14:textId="77777777" w:rsidR="00221264" w:rsidRPr="00374F4A" w:rsidRDefault="00221264" w:rsidP="007660C8">
      <w:pPr>
        <w:widowControl w:val="0"/>
        <w:jc w:val="center"/>
        <w:rPr>
          <w:rFonts w:ascii="GHEA Grapalat" w:hAnsi="GHEA Grapalat"/>
          <w:b/>
        </w:rPr>
      </w:pPr>
      <w:r>
        <w:rPr>
          <w:rFonts w:ascii="GHEA Grapalat" w:hAnsi="GHEA Grapalat"/>
          <w:b/>
        </w:rPr>
        <w:t xml:space="preserve">ЧАСТЬ II. </w:t>
      </w:r>
    </w:p>
    <w:p w14:paraId="41399A4C" w14:textId="77777777" w:rsidR="00221264" w:rsidRPr="00374F4A" w:rsidRDefault="00221264" w:rsidP="007660C8">
      <w:pPr>
        <w:widowControl w:val="0"/>
        <w:jc w:val="center"/>
        <w:rPr>
          <w:rFonts w:ascii="GHEA Grapalat" w:hAnsi="GHEA Grapalat"/>
          <w:b/>
        </w:rPr>
      </w:pPr>
    </w:p>
    <w:p w14:paraId="59E139CA" w14:textId="21C5D08D" w:rsidR="00221264" w:rsidRDefault="00221264" w:rsidP="007660C8">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w:t>
      </w:r>
      <w:r w:rsidR="00EC649C">
        <w:rPr>
          <w:rFonts w:ascii="GHEA Grapalat" w:hAnsi="GHEA Grapalat"/>
          <w:b/>
        </w:rPr>
        <w:t xml:space="preserve"> </w:t>
      </w:r>
      <w:r w:rsidRPr="009044F1">
        <w:rPr>
          <w:rFonts w:ascii="GHEA Grapalat" w:hAnsi="GHEA Grapalat"/>
          <w:b/>
        </w:rPr>
        <w:t>ОТКРЫТЫЙ КОНКУРС</w:t>
      </w:r>
    </w:p>
    <w:p w14:paraId="3072CE9A" w14:textId="77777777" w:rsidR="00221264" w:rsidRPr="008842CE" w:rsidRDefault="00221264" w:rsidP="007660C8">
      <w:pPr>
        <w:widowControl w:val="0"/>
        <w:jc w:val="center"/>
        <w:rPr>
          <w:rFonts w:ascii="GHEA Grapalat" w:hAnsi="GHEA Grapalat"/>
          <w:b/>
        </w:rPr>
      </w:pPr>
    </w:p>
    <w:p w14:paraId="3F6CCA14" w14:textId="77777777" w:rsidR="00221264" w:rsidRPr="003A1EBB" w:rsidRDefault="00221264" w:rsidP="007660C8">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4B913CD4" w14:textId="77777777" w:rsidR="00221264" w:rsidRPr="003A1EBB" w:rsidRDefault="00221264" w:rsidP="007660C8">
      <w:pPr>
        <w:widowControl w:val="0"/>
        <w:tabs>
          <w:tab w:val="left" w:pos="1134"/>
        </w:tabs>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1DD76982" w14:textId="77777777" w:rsidR="00221264" w:rsidRPr="00625529" w:rsidRDefault="00221264" w:rsidP="007660C8">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6BF7678E" w14:textId="77777777" w:rsidR="00221264" w:rsidRDefault="00221264" w:rsidP="007660C8">
      <w:pPr>
        <w:rPr>
          <w:rFonts w:ascii="GHEA Grapalat" w:hAnsi="GHEA Grapalat"/>
          <w:spacing w:val="-6"/>
        </w:rPr>
      </w:pPr>
      <w:r>
        <w:rPr>
          <w:rFonts w:ascii="GHEA Grapalat" w:hAnsi="GHEA Grapalat"/>
          <w:spacing w:val="-6"/>
        </w:rPr>
        <w:br w:type="page"/>
      </w:r>
    </w:p>
    <w:p w14:paraId="0D4CAFCB" w14:textId="56A1C4A2" w:rsidR="00221264" w:rsidRPr="006D2DF7" w:rsidRDefault="00221264" w:rsidP="007660C8">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об</w:t>
      </w:r>
      <w:r w:rsidR="0077693A">
        <w:rPr>
          <w:rFonts w:ascii="GHEA Grapalat" w:hAnsi="GHEA Grapalat"/>
          <w:spacing w:val="-6"/>
        </w:rPr>
        <w:t xml:space="preserve"> </w:t>
      </w:r>
      <w:r w:rsidRPr="006D2DF7">
        <w:rPr>
          <w:rFonts w:ascii="GHEA Grapalat" w:hAnsi="GHEA Grapalat"/>
          <w:spacing w:val="-6"/>
        </w:rPr>
        <w:t xml:space="preserve"> открытом конкурсе, проводимом под кодом </w:t>
      </w:r>
      <w:r w:rsidR="00D1256A">
        <w:rPr>
          <w:rFonts w:ascii="GHEA Grapalat" w:hAnsi="GHEA Grapalat"/>
          <w:spacing w:val="-6"/>
        </w:rPr>
        <w:t>EQ-BMAPDzB-</w:t>
      </w:r>
      <w:r w:rsidR="00765F41">
        <w:rPr>
          <w:rFonts w:ascii="GHEA Grapalat" w:hAnsi="GHEA Grapalat"/>
          <w:spacing w:val="-6"/>
        </w:rPr>
        <w:t>26/2</w:t>
      </w:r>
      <w:r>
        <w:rPr>
          <w:rFonts w:ascii="GHEA Grapalat" w:hAnsi="GHEA Grapalat"/>
          <w:spacing w:val="-6"/>
        </w:rPr>
        <w:t xml:space="preserve"> </w:t>
      </w:r>
      <w:r w:rsidRPr="006D2DF7">
        <w:rPr>
          <w:rFonts w:ascii="GHEA Grapalat" w:hAnsi="GHEA Grapalat"/>
          <w:spacing w:val="-6"/>
        </w:rPr>
        <w:t>(далее — процедура).</w:t>
      </w:r>
    </w:p>
    <w:p w14:paraId="5200C64D" w14:textId="77777777" w:rsidR="00221264" w:rsidRPr="000B2CFA" w:rsidRDefault="00221264" w:rsidP="007660C8">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2C463B9" w14:textId="77777777" w:rsidR="00221264" w:rsidRPr="009044F1" w:rsidRDefault="00221264" w:rsidP="007660C8">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43326B53" w14:textId="77777777" w:rsidR="00221264" w:rsidRPr="009044F1" w:rsidRDefault="00221264" w:rsidP="007660C8">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04C3510" w14:textId="77777777" w:rsidR="00221264" w:rsidRPr="009044F1" w:rsidRDefault="00221264" w:rsidP="007660C8">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69C4C21" w14:textId="5B86EE72" w:rsidR="00221264" w:rsidRPr="009044F1" w:rsidRDefault="00221264" w:rsidP="007660C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A53062">
        <w:rPr>
          <w:rFonts w:ascii="GHEA Grapalat" w:hAnsi="GHEA Grapalat"/>
          <w:sz w:val="24"/>
          <w:szCs w:val="24"/>
          <w:lang w:val="en-US"/>
        </w:rPr>
        <w:t>gor</w:t>
      </w:r>
      <w:proofErr w:type="spellEnd"/>
      <w:r w:rsidR="00A53062" w:rsidRPr="00A53062">
        <w:rPr>
          <w:rFonts w:ascii="GHEA Grapalat" w:hAnsi="GHEA Grapalat"/>
          <w:sz w:val="24"/>
          <w:szCs w:val="24"/>
        </w:rPr>
        <w:t>.</w:t>
      </w:r>
      <w:proofErr w:type="spellStart"/>
      <w:r w:rsidR="00A53062">
        <w:rPr>
          <w:rFonts w:ascii="GHEA Grapalat" w:hAnsi="GHEA Grapalat"/>
          <w:sz w:val="24"/>
          <w:szCs w:val="24"/>
          <w:lang w:val="en-US"/>
        </w:rPr>
        <w:t>muradyan</w:t>
      </w:r>
      <w:proofErr w:type="spellEnd"/>
      <w:r w:rsidR="00A53062" w:rsidRPr="00A53062">
        <w:rPr>
          <w:rFonts w:ascii="GHEA Grapalat" w:hAnsi="GHEA Grapalat"/>
          <w:sz w:val="24"/>
          <w:szCs w:val="24"/>
        </w:rPr>
        <w:t>@</w:t>
      </w:r>
      <w:proofErr w:type="spellStart"/>
      <w:r w:rsidR="00A53062">
        <w:rPr>
          <w:rFonts w:ascii="GHEA Grapalat" w:hAnsi="GHEA Grapalat"/>
          <w:sz w:val="24"/>
          <w:szCs w:val="24"/>
          <w:lang w:val="en-US"/>
        </w:rPr>
        <w:t>yerevan</w:t>
      </w:r>
      <w:proofErr w:type="spellEnd"/>
      <w:r w:rsidR="00A53062" w:rsidRPr="00A53062">
        <w:rPr>
          <w:rFonts w:ascii="GHEA Grapalat" w:hAnsi="GHEA Grapalat"/>
          <w:sz w:val="24"/>
          <w:szCs w:val="24"/>
        </w:rPr>
        <w:t>.</w:t>
      </w:r>
      <w:r w:rsidR="00A53062">
        <w:rPr>
          <w:rFonts w:ascii="GHEA Grapalat" w:hAnsi="GHEA Grapalat"/>
          <w:sz w:val="24"/>
          <w:szCs w:val="24"/>
          <w:lang w:val="en-US"/>
        </w:rPr>
        <w:t>am</w:t>
      </w:r>
      <w:r w:rsidRPr="009044F1">
        <w:rPr>
          <w:rFonts w:ascii="GHEA Grapalat" w:hAnsi="GHEA Grapalat"/>
          <w:sz w:val="24"/>
          <w:szCs w:val="24"/>
        </w:rPr>
        <w:t>".</w:t>
      </w:r>
    </w:p>
    <w:p w14:paraId="35215300" w14:textId="77777777" w:rsidR="00221264" w:rsidRPr="009044F1" w:rsidRDefault="00221264" w:rsidP="007660C8">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A79F403" w14:textId="77777777" w:rsidR="00221264" w:rsidRPr="009044F1" w:rsidRDefault="00221264" w:rsidP="007660C8">
      <w:pPr>
        <w:pStyle w:val="Heading3"/>
        <w:keepNext w:val="0"/>
        <w:widowControl w:val="0"/>
        <w:spacing w:line="240" w:lineRule="auto"/>
        <w:rPr>
          <w:rFonts w:ascii="GHEA Grapalat" w:hAnsi="GHEA Grapalat"/>
          <w:sz w:val="24"/>
          <w:szCs w:val="24"/>
        </w:rPr>
      </w:pPr>
    </w:p>
    <w:p w14:paraId="1392F5EA" w14:textId="77777777" w:rsidR="00221264" w:rsidRPr="009044F1" w:rsidRDefault="00221264" w:rsidP="007660C8">
      <w:pPr>
        <w:widowControl w:val="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3DF9CD92" w14:textId="02CE88BF" w:rsidR="004B61E9" w:rsidRPr="009044F1" w:rsidRDefault="00221264" w:rsidP="004B61E9">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004B61E9" w:rsidRPr="009044F1">
        <w:rPr>
          <w:rFonts w:ascii="GHEA Grapalat" w:hAnsi="GHEA Grapalat"/>
          <w:i w:val="0"/>
          <w:sz w:val="24"/>
          <w:szCs w:val="24"/>
        </w:rPr>
        <w:t xml:space="preserve">Предметом закупки является приобретение </w:t>
      </w:r>
      <w:r w:rsidR="00BC3F52" w:rsidRPr="00BC3F52">
        <w:rPr>
          <w:rFonts w:ascii="GHEA Grapalat" w:hAnsi="GHEA Grapalat"/>
          <w:i w:val="0"/>
          <w:sz w:val="24"/>
          <w:szCs w:val="24"/>
        </w:rPr>
        <w:t>лифтов (с установкой и обслуживанием)</w:t>
      </w:r>
      <w:r w:rsidR="004B61E9" w:rsidRPr="009044F1">
        <w:rPr>
          <w:rFonts w:ascii="GHEA Grapalat" w:hAnsi="GHEA Grapalat"/>
          <w:i w:val="0"/>
          <w:sz w:val="24"/>
          <w:szCs w:val="24"/>
        </w:rPr>
        <w:t xml:space="preserve"> (далее — также товар) для нужд "</w:t>
      </w:r>
      <w:r w:rsidR="00FD3C0D">
        <w:rPr>
          <w:rFonts w:ascii="GHEA Grapalat" w:hAnsi="GHEA Grapalat"/>
          <w:i w:val="0"/>
          <w:sz w:val="24"/>
          <w:szCs w:val="24"/>
        </w:rPr>
        <w:t>мэрия г. Ереван</w:t>
      </w:r>
      <w:r w:rsidR="004B61E9" w:rsidRPr="009044F1">
        <w:rPr>
          <w:rFonts w:ascii="GHEA Grapalat" w:hAnsi="GHEA Grapalat"/>
          <w:i w:val="0"/>
          <w:sz w:val="24"/>
          <w:szCs w:val="24"/>
        </w:rPr>
        <w:t>", которые сгруппированы в</w:t>
      </w:r>
      <w:r w:rsidR="004B61E9">
        <w:rPr>
          <w:rFonts w:ascii="GHEA Grapalat" w:hAnsi="GHEA Grapalat"/>
          <w:i w:val="0"/>
          <w:sz w:val="24"/>
          <w:szCs w:val="24"/>
        </w:rPr>
        <w:t xml:space="preserve"> </w:t>
      </w:r>
      <w:r w:rsidR="00FD3C0D">
        <w:rPr>
          <w:rFonts w:ascii="GHEA Grapalat" w:hAnsi="GHEA Grapalat"/>
          <w:i w:val="0"/>
          <w:sz w:val="24"/>
          <w:szCs w:val="24"/>
        </w:rPr>
        <w:t>4</w:t>
      </w:r>
      <w:r w:rsidR="004B61E9" w:rsidRPr="009044F1">
        <w:rPr>
          <w:rFonts w:ascii="GHEA Grapalat" w:hAnsi="GHEA Grapalat"/>
          <w:i w:val="0"/>
          <w:sz w:val="24"/>
          <w:szCs w:val="24"/>
        </w:rPr>
        <w:t xml:space="preserve"> лот</w:t>
      </w:r>
      <w:r w:rsidR="00FD3C0D">
        <w:rPr>
          <w:rFonts w:ascii="GHEA Grapalat" w:hAnsi="GHEA Grapalat"/>
          <w:i w:val="0"/>
          <w:sz w:val="24"/>
          <w:szCs w:val="24"/>
        </w:rPr>
        <w:t>а</w:t>
      </w:r>
      <w:r w:rsidR="004B61E9" w:rsidRPr="009044F1">
        <w:rPr>
          <w:rFonts w:ascii="GHEA Grapalat" w:hAnsi="GHEA Grapalat"/>
          <w:i w:val="0"/>
          <w:sz w:val="24"/>
          <w:szCs w:val="24"/>
        </w:rPr>
        <w:t>:</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5"/>
        <w:gridCol w:w="1810"/>
        <w:gridCol w:w="6317"/>
      </w:tblGrid>
      <w:tr w:rsidR="004B61E9" w:rsidRPr="009044F1" w14:paraId="28F3EFFE" w14:textId="77777777" w:rsidTr="002840B7">
        <w:trPr>
          <w:jc w:val="center"/>
        </w:trPr>
        <w:tc>
          <w:tcPr>
            <w:tcW w:w="3325" w:type="dxa"/>
            <w:gridSpan w:val="2"/>
            <w:vAlign w:val="center"/>
          </w:tcPr>
          <w:p w14:paraId="3350390D" w14:textId="77777777" w:rsidR="004B61E9" w:rsidRPr="009044F1" w:rsidRDefault="004B61E9" w:rsidP="002840B7">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17" w:type="dxa"/>
            <w:vMerge w:val="restart"/>
            <w:vAlign w:val="center"/>
          </w:tcPr>
          <w:p w14:paraId="27A9677D" w14:textId="77777777" w:rsidR="004B61E9" w:rsidRPr="009044F1" w:rsidRDefault="004B61E9" w:rsidP="002840B7">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4B61E9" w:rsidRPr="009044F1" w14:paraId="454BB3E0" w14:textId="77777777" w:rsidTr="002840B7">
        <w:trPr>
          <w:jc w:val="center"/>
        </w:trPr>
        <w:tc>
          <w:tcPr>
            <w:tcW w:w="1515" w:type="dxa"/>
            <w:vAlign w:val="center"/>
          </w:tcPr>
          <w:p w14:paraId="314AA4FD" w14:textId="77777777" w:rsidR="004B61E9" w:rsidRPr="009044F1" w:rsidRDefault="004B61E9" w:rsidP="002840B7">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810" w:type="dxa"/>
            <w:vAlign w:val="center"/>
          </w:tcPr>
          <w:p w14:paraId="17A83CDA" w14:textId="77777777" w:rsidR="004B61E9" w:rsidRPr="009044F1" w:rsidRDefault="004B61E9" w:rsidP="002840B7">
            <w:pPr>
              <w:pStyle w:val="BodyTextIndent2"/>
              <w:widowControl w:val="0"/>
              <w:spacing w:line="240" w:lineRule="auto"/>
              <w:ind w:firstLine="0"/>
              <w:jc w:val="center"/>
              <w:rPr>
                <w:rFonts w:ascii="GHEA Grapalat" w:hAnsi="GHEA Grapalat"/>
                <w:sz w:val="24"/>
                <w:szCs w:val="24"/>
              </w:rPr>
            </w:pPr>
            <w:r w:rsidRPr="007D5D63">
              <w:rPr>
                <w:rFonts w:ascii="GHEA Grapalat" w:hAnsi="GHEA Grapalat"/>
                <w:b/>
                <w:i/>
                <w:sz w:val="24"/>
                <w:szCs w:val="24"/>
              </w:rPr>
              <w:t>Цена закупки</w:t>
            </w:r>
          </w:p>
        </w:tc>
        <w:tc>
          <w:tcPr>
            <w:tcW w:w="6317" w:type="dxa"/>
            <w:vMerge/>
            <w:vAlign w:val="center"/>
          </w:tcPr>
          <w:p w14:paraId="2C3340DA" w14:textId="77777777" w:rsidR="004B61E9" w:rsidRPr="009044F1" w:rsidRDefault="004B61E9" w:rsidP="002840B7">
            <w:pPr>
              <w:pStyle w:val="BodyTextIndent2"/>
              <w:widowControl w:val="0"/>
              <w:spacing w:line="240" w:lineRule="auto"/>
              <w:ind w:firstLine="0"/>
              <w:rPr>
                <w:rFonts w:ascii="GHEA Grapalat" w:hAnsi="GHEA Grapalat"/>
                <w:sz w:val="24"/>
                <w:szCs w:val="24"/>
                <w:u w:val="single"/>
              </w:rPr>
            </w:pPr>
          </w:p>
        </w:tc>
      </w:tr>
      <w:tr w:rsidR="00517B16" w:rsidRPr="009044F1" w14:paraId="3F36228C" w14:textId="77777777" w:rsidTr="002840B7">
        <w:trPr>
          <w:jc w:val="center"/>
        </w:trPr>
        <w:tc>
          <w:tcPr>
            <w:tcW w:w="1515" w:type="dxa"/>
            <w:vAlign w:val="center"/>
          </w:tcPr>
          <w:p w14:paraId="04407990" w14:textId="77777777" w:rsidR="00517B16" w:rsidRPr="009044F1" w:rsidRDefault="00517B16" w:rsidP="00517B16">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10" w:type="dxa"/>
            <w:vAlign w:val="center"/>
          </w:tcPr>
          <w:p w14:paraId="38842CFB" w14:textId="4647682D" w:rsidR="00517B16" w:rsidRPr="00935C77" w:rsidRDefault="00935C77" w:rsidP="00517B16">
            <w:pPr>
              <w:pStyle w:val="BodyTextIndent2"/>
              <w:widowControl w:val="0"/>
              <w:spacing w:line="240" w:lineRule="auto"/>
              <w:ind w:firstLine="0"/>
              <w:jc w:val="center"/>
              <w:rPr>
                <w:rFonts w:ascii="GHEA Grapalat" w:hAnsi="GHEA Grapalat"/>
                <w:sz w:val="22"/>
                <w:szCs w:val="22"/>
              </w:rPr>
            </w:pPr>
            <w:r>
              <w:rPr>
                <w:rFonts w:ascii="GHEA Grapalat" w:hAnsi="GHEA Grapalat"/>
              </w:rPr>
              <w:t>850000000</w:t>
            </w:r>
          </w:p>
        </w:tc>
        <w:tc>
          <w:tcPr>
            <w:tcW w:w="6317" w:type="dxa"/>
            <w:vAlign w:val="center"/>
          </w:tcPr>
          <w:p w14:paraId="2A4332F2" w14:textId="57C613A3" w:rsidR="00935C77" w:rsidRPr="005911C2" w:rsidRDefault="00935C77" w:rsidP="00935C77">
            <w:pPr>
              <w:jc w:val="center"/>
              <w:rPr>
                <w:rFonts w:ascii="GHEA Grapalat" w:hAnsi="GHEA Grapalat"/>
                <w:bCs/>
                <w:iCs/>
                <w:u w:val="single"/>
                <w:vertAlign w:val="subscript"/>
              </w:rPr>
            </w:pPr>
            <w:r>
              <w:rPr>
                <w:rFonts w:ascii="GHEA Grapalat" w:hAnsi="GHEA Grapalat"/>
                <w:bCs/>
                <w:color w:val="000000"/>
                <w:sz w:val="18"/>
                <w:szCs w:val="18"/>
              </w:rPr>
              <w:t xml:space="preserve">1 </w:t>
            </w:r>
            <w:r w:rsidR="000610E6" w:rsidRPr="005911C2">
              <w:rPr>
                <w:rFonts w:ascii="GHEA Grapalat" w:hAnsi="GHEA Grapalat"/>
                <w:bCs/>
                <w:color w:val="000000"/>
                <w:sz w:val="18"/>
                <w:szCs w:val="18"/>
              </w:rPr>
              <w:t>П</w:t>
            </w:r>
            <w:r w:rsidR="000610E6" w:rsidRPr="005911C2">
              <w:rPr>
                <w:rFonts w:ascii="GHEA Grapalat" w:hAnsi="GHEA Grapalat"/>
                <w:bCs/>
                <w:color w:val="000000"/>
                <w:sz w:val="18"/>
                <w:szCs w:val="18"/>
                <w:lang w:val="hy-AM"/>
              </w:rPr>
              <w:t>риобретение лифтов (с установкой и обслуживанием)</w:t>
            </w:r>
            <w:r w:rsidR="000610E6" w:rsidRPr="005911C2">
              <w:rPr>
                <w:rFonts w:ascii="GHEA Grapalat" w:hAnsi="GHEA Grapalat"/>
                <w:bCs/>
                <w:color w:val="000000"/>
                <w:sz w:val="18"/>
                <w:szCs w:val="18"/>
              </w:rPr>
              <w:t>,</w:t>
            </w:r>
            <w:r w:rsidR="000610E6" w:rsidRPr="005911C2">
              <w:rPr>
                <w:rFonts w:ascii="GHEA Grapalat" w:hAnsi="GHEA Grapalat"/>
                <w:bCs/>
                <w:color w:val="000000"/>
                <w:sz w:val="18"/>
                <w:szCs w:val="18"/>
                <w:lang w:val="hy-AM"/>
              </w:rPr>
              <w:t xml:space="preserve"> </w:t>
            </w:r>
          </w:p>
          <w:p w14:paraId="41BE5E58" w14:textId="544E1490" w:rsidR="00517B16" w:rsidRPr="005911C2" w:rsidRDefault="00517B16" w:rsidP="00C857C3">
            <w:pPr>
              <w:jc w:val="center"/>
              <w:rPr>
                <w:rFonts w:ascii="GHEA Grapalat" w:hAnsi="GHEA Grapalat"/>
                <w:bCs/>
                <w:iCs/>
                <w:u w:val="single"/>
                <w:vertAlign w:val="subscript"/>
              </w:rPr>
            </w:pPr>
          </w:p>
        </w:tc>
      </w:tr>
      <w:tr w:rsidR="00517B16" w:rsidRPr="009044F1" w14:paraId="41CD2A7C" w14:textId="77777777" w:rsidTr="002840B7">
        <w:trPr>
          <w:jc w:val="center"/>
        </w:trPr>
        <w:tc>
          <w:tcPr>
            <w:tcW w:w="1515" w:type="dxa"/>
            <w:vAlign w:val="center"/>
          </w:tcPr>
          <w:p w14:paraId="6520D9CC" w14:textId="575F1570" w:rsidR="00517B16" w:rsidRPr="009044F1" w:rsidRDefault="00517B16" w:rsidP="00517B16">
            <w:pPr>
              <w:pStyle w:val="BodyTextIndent2"/>
              <w:widowControl w:val="0"/>
              <w:spacing w:line="240" w:lineRule="auto"/>
              <w:ind w:firstLine="0"/>
              <w:jc w:val="center"/>
              <w:rPr>
                <w:rFonts w:ascii="GHEA Grapalat" w:hAnsi="GHEA Grapalat"/>
                <w:sz w:val="24"/>
                <w:szCs w:val="24"/>
              </w:rPr>
            </w:pPr>
            <w:r>
              <w:rPr>
                <w:rFonts w:ascii="GHEA Grapalat" w:hAnsi="GHEA Grapalat"/>
                <w:sz w:val="24"/>
                <w:szCs w:val="24"/>
              </w:rPr>
              <w:t>2</w:t>
            </w:r>
          </w:p>
        </w:tc>
        <w:tc>
          <w:tcPr>
            <w:tcW w:w="1810" w:type="dxa"/>
            <w:vAlign w:val="center"/>
          </w:tcPr>
          <w:p w14:paraId="38504C0A" w14:textId="280117AC" w:rsidR="00517B16" w:rsidRPr="00BC3F52" w:rsidRDefault="00935C77" w:rsidP="00517B16">
            <w:pPr>
              <w:pStyle w:val="BodyTextIndent2"/>
              <w:widowControl w:val="0"/>
              <w:spacing w:line="240" w:lineRule="auto"/>
              <w:ind w:firstLine="0"/>
              <w:jc w:val="center"/>
              <w:rPr>
                <w:rFonts w:ascii="GHEA Grapalat" w:hAnsi="GHEA Grapalat"/>
                <w:sz w:val="22"/>
                <w:szCs w:val="22"/>
              </w:rPr>
            </w:pPr>
            <w:r>
              <w:rPr>
                <w:rFonts w:ascii="GHEA Grapalat" w:hAnsi="GHEA Grapalat"/>
              </w:rPr>
              <w:t>850000000</w:t>
            </w:r>
          </w:p>
        </w:tc>
        <w:tc>
          <w:tcPr>
            <w:tcW w:w="6317" w:type="dxa"/>
            <w:vAlign w:val="center"/>
          </w:tcPr>
          <w:p w14:paraId="5C94281C" w14:textId="5F5ED63F" w:rsidR="00935C77" w:rsidRPr="005911C2" w:rsidRDefault="00935C77" w:rsidP="00935C77">
            <w:pPr>
              <w:jc w:val="center"/>
              <w:rPr>
                <w:rFonts w:ascii="GHEA Grapalat" w:hAnsi="GHEA Grapalat"/>
                <w:bCs/>
                <w:iCs/>
                <w:u w:val="single"/>
                <w:vertAlign w:val="subscript"/>
              </w:rPr>
            </w:pPr>
            <w:r>
              <w:rPr>
                <w:rFonts w:ascii="GHEA Grapalat" w:hAnsi="GHEA Grapalat"/>
                <w:bCs/>
                <w:color w:val="000000"/>
                <w:sz w:val="18"/>
                <w:szCs w:val="18"/>
              </w:rPr>
              <w:t xml:space="preserve">2 </w:t>
            </w:r>
            <w:r w:rsidR="000610E6" w:rsidRPr="005911C2">
              <w:rPr>
                <w:rFonts w:ascii="GHEA Grapalat" w:hAnsi="GHEA Grapalat"/>
                <w:bCs/>
                <w:color w:val="000000"/>
                <w:sz w:val="18"/>
                <w:szCs w:val="18"/>
              </w:rPr>
              <w:t>П</w:t>
            </w:r>
            <w:r w:rsidR="000610E6" w:rsidRPr="005911C2">
              <w:rPr>
                <w:rFonts w:ascii="GHEA Grapalat" w:hAnsi="GHEA Grapalat"/>
                <w:bCs/>
                <w:color w:val="000000"/>
                <w:sz w:val="18"/>
                <w:szCs w:val="18"/>
                <w:lang w:val="hy-AM"/>
              </w:rPr>
              <w:t>риобретение лифтов (с установкой и обслуживанием)</w:t>
            </w:r>
            <w:r w:rsidR="000610E6" w:rsidRPr="005911C2">
              <w:rPr>
                <w:rFonts w:ascii="GHEA Grapalat" w:hAnsi="GHEA Grapalat"/>
                <w:bCs/>
                <w:color w:val="000000"/>
                <w:sz w:val="18"/>
                <w:szCs w:val="18"/>
              </w:rPr>
              <w:t>,</w:t>
            </w:r>
            <w:r w:rsidR="000610E6" w:rsidRPr="005911C2">
              <w:rPr>
                <w:rFonts w:ascii="GHEA Grapalat" w:hAnsi="GHEA Grapalat"/>
                <w:bCs/>
                <w:color w:val="000000"/>
                <w:sz w:val="18"/>
                <w:szCs w:val="18"/>
                <w:lang w:val="hy-AM"/>
              </w:rPr>
              <w:t xml:space="preserve"> </w:t>
            </w:r>
          </w:p>
          <w:p w14:paraId="7B81E8CE" w14:textId="1C5E3777" w:rsidR="00517B16" w:rsidRPr="005911C2" w:rsidRDefault="00517B16" w:rsidP="00C857C3">
            <w:pPr>
              <w:jc w:val="center"/>
              <w:rPr>
                <w:rFonts w:ascii="GHEA Grapalat" w:hAnsi="GHEA Grapalat"/>
                <w:bCs/>
                <w:iCs/>
                <w:u w:val="single"/>
                <w:vertAlign w:val="subscript"/>
              </w:rPr>
            </w:pPr>
          </w:p>
        </w:tc>
      </w:tr>
    </w:tbl>
    <w:p w14:paraId="1AD820C4" w14:textId="77777777" w:rsidR="004B61E9" w:rsidRPr="009044F1" w:rsidRDefault="004B61E9" w:rsidP="004B61E9">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14:paraId="706DB2C0" w14:textId="77777777" w:rsidR="004B61E9" w:rsidRPr="000811C1" w:rsidRDefault="004B61E9" w:rsidP="004B61E9">
      <w:pPr>
        <w:pStyle w:val="BodyTextIndent2"/>
        <w:widowControl w:val="0"/>
        <w:spacing w:line="240" w:lineRule="auto"/>
        <w:ind w:firstLine="567"/>
        <w:rPr>
          <w:rFonts w:ascii="GHEA Grapalat" w:hAnsi="GHEA Grapalat"/>
          <w:sz w:val="24"/>
          <w:szCs w:val="24"/>
        </w:rPr>
      </w:pPr>
    </w:p>
    <w:p w14:paraId="3B6F6EC1" w14:textId="77777777" w:rsidR="004B61E9" w:rsidRPr="009044F1" w:rsidRDefault="004B61E9" w:rsidP="004B61E9">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4B61E9" w:rsidRPr="009044F1" w14:paraId="2CA2D913" w14:textId="77777777" w:rsidTr="002840B7">
        <w:trPr>
          <w:jc w:val="center"/>
        </w:trPr>
        <w:tc>
          <w:tcPr>
            <w:tcW w:w="6356" w:type="dxa"/>
            <w:gridSpan w:val="2"/>
          </w:tcPr>
          <w:p w14:paraId="3CF8B775" w14:textId="77777777" w:rsidR="004B61E9" w:rsidRPr="009044F1" w:rsidRDefault="004B61E9" w:rsidP="002840B7">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4B61E9" w:rsidRPr="009044F1" w14:paraId="45D272C3" w14:textId="77777777" w:rsidTr="002840B7">
        <w:trPr>
          <w:jc w:val="center"/>
        </w:trPr>
        <w:tc>
          <w:tcPr>
            <w:tcW w:w="2580" w:type="dxa"/>
            <w:vAlign w:val="center"/>
          </w:tcPr>
          <w:p w14:paraId="7E6E7202" w14:textId="77777777" w:rsidR="004B61E9" w:rsidRPr="009044F1" w:rsidRDefault="004B61E9" w:rsidP="002840B7">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6E18BB33" w14:textId="77777777" w:rsidR="004B61E9" w:rsidRPr="009044F1" w:rsidRDefault="004B61E9" w:rsidP="002840B7">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4B61E9" w:rsidRPr="009044F1" w14:paraId="00F1C6EE" w14:textId="77777777" w:rsidTr="002840B7">
        <w:trPr>
          <w:jc w:val="center"/>
        </w:trPr>
        <w:tc>
          <w:tcPr>
            <w:tcW w:w="2580" w:type="dxa"/>
          </w:tcPr>
          <w:p w14:paraId="35897796" w14:textId="312FCEA4" w:rsidR="004B61E9" w:rsidRPr="00153215" w:rsidRDefault="004B61E9" w:rsidP="002840B7">
            <w:pPr>
              <w:widowControl w:val="0"/>
              <w:jc w:val="center"/>
              <w:rPr>
                <w:rFonts w:ascii="GHEA Grapalat" w:hAnsi="GHEA Grapalat"/>
              </w:rPr>
            </w:pPr>
            <w:r>
              <w:rPr>
                <w:rFonts w:ascii="GHEA Grapalat" w:hAnsi="GHEA Grapalat"/>
              </w:rPr>
              <w:t xml:space="preserve">до </w:t>
            </w:r>
            <w:r w:rsidR="00E229B7">
              <w:rPr>
                <w:rFonts w:ascii="GHEA Grapalat" w:hAnsi="GHEA Grapalat"/>
              </w:rPr>
              <w:t>1</w:t>
            </w:r>
            <w:r>
              <w:rPr>
                <w:rFonts w:ascii="GHEA Grapalat" w:hAnsi="GHEA Grapalat"/>
              </w:rPr>
              <w:t>0%</w:t>
            </w:r>
          </w:p>
        </w:tc>
        <w:tc>
          <w:tcPr>
            <w:tcW w:w="3776" w:type="dxa"/>
          </w:tcPr>
          <w:p w14:paraId="75BD79AD" w14:textId="77777777" w:rsidR="004B61E9" w:rsidRPr="00153215" w:rsidRDefault="004B61E9" w:rsidP="002840B7">
            <w:pPr>
              <w:widowControl w:val="0"/>
              <w:jc w:val="center"/>
              <w:rPr>
                <w:rFonts w:ascii="GHEA Grapalat" w:hAnsi="GHEA Grapalat"/>
              </w:rPr>
            </w:pPr>
            <w:r w:rsidRPr="00CA379F">
              <w:rPr>
                <w:rFonts w:ascii="GHEA Grapalat" w:hAnsi="GHEA Grapalat"/>
              </w:rPr>
              <w:t>После предусмотрения финансовых средств для исполнения договора</w:t>
            </w:r>
          </w:p>
        </w:tc>
      </w:tr>
    </w:tbl>
    <w:p w14:paraId="56694D49" w14:textId="77777777" w:rsidR="004B61E9" w:rsidRPr="009044F1" w:rsidRDefault="004B61E9" w:rsidP="004B61E9">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14:paraId="335030A1" w14:textId="20C6C589" w:rsidR="00221264" w:rsidRPr="009044F1" w:rsidRDefault="00221264" w:rsidP="004B61E9">
      <w:pPr>
        <w:pStyle w:val="Heading3"/>
        <w:keepNext w:val="0"/>
        <w:widowControl w:val="0"/>
        <w:tabs>
          <w:tab w:val="left" w:pos="1134"/>
        </w:tabs>
        <w:spacing w:line="240" w:lineRule="auto"/>
        <w:ind w:firstLine="567"/>
        <w:jc w:val="both"/>
        <w:rPr>
          <w:rFonts w:ascii="GHEA Grapalat" w:hAnsi="GHEA Grapalat" w:cs="Sylfaen"/>
          <w:i w:val="0"/>
        </w:rPr>
      </w:pPr>
    </w:p>
    <w:p w14:paraId="266651C1" w14:textId="77777777" w:rsidR="00221264" w:rsidRPr="009044F1" w:rsidRDefault="00221264" w:rsidP="007660C8">
      <w:pPr>
        <w:widowControl w:val="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14:paraId="3E5B149B" w14:textId="77777777" w:rsidR="00221264" w:rsidRPr="009044F1" w:rsidRDefault="00221264" w:rsidP="007660C8">
      <w:pPr>
        <w:widowControl w:val="0"/>
        <w:tabs>
          <w:tab w:val="left" w:pos="1134"/>
        </w:tabs>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73260B0" w14:textId="77777777" w:rsidR="00221264" w:rsidRPr="009044F1" w:rsidRDefault="00221264" w:rsidP="007660C8">
      <w:pPr>
        <w:widowControl w:val="0"/>
        <w:tabs>
          <w:tab w:val="left" w:pos="1134"/>
        </w:tabs>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2B42CBB" w14:textId="77777777" w:rsidR="00221264" w:rsidRPr="003240F7" w:rsidRDefault="00221264" w:rsidP="007660C8">
      <w:pPr>
        <w:widowControl w:val="0"/>
        <w:tabs>
          <w:tab w:val="left" w:pos="1134"/>
        </w:tabs>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0524F840" w14:textId="77777777" w:rsidR="00221264" w:rsidRPr="009044F1" w:rsidRDefault="00221264" w:rsidP="007660C8">
      <w:pPr>
        <w:widowControl w:val="0"/>
        <w:tabs>
          <w:tab w:val="left" w:pos="1134"/>
        </w:tabs>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 xml:space="preserve">в отношении которых </w:t>
      </w:r>
      <w:r w:rsidRPr="001C7DCD">
        <w:rPr>
          <w:rFonts w:ascii="GHEA Grapalat" w:hAnsi="GHEA Grapalat"/>
        </w:rPr>
        <w:t xml:space="preserve"> административный акт, устанавливающий ответственность за антиконкурентное соглашение в сфере закупок, </w:t>
      </w:r>
      <w:r w:rsidRPr="001C7DCD">
        <w:rPr>
          <w:rFonts w:ascii="GHEA Grapalat" w:hAnsi="GHEA Grapalat"/>
        </w:rPr>
        <w:lastRenderedPageBreak/>
        <w:t xml:space="preserve">злоупотребление доминирующим положением или недобросовестную конкуренцию, в течение трех лет, предшествующих дню подачи заявки, стал </w:t>
      </w:r>
      <w:r>
        <w:rPr>
          <w:rFonts w:ascii="GHEA Grapalat" w:hAnsi="GHEA Grapalat"/>
        </w:rPr>
        <w:t>необжалуемым</w:t>
      </w:r>
      <w:r w:rsidRPr="001C7DCD">
        <w:rPr>
          <w:rFonts w:ascii="GHEA Grapalat" w:hAnsi="GHEA Grapalat"/>
        </w:rPr>
        <w:t xml:space="preserve">, а в случае </w:t>
      </w:r>
      <w:r>
        <w:rPr>
          <w:rFonts w:ascii="GHEA Grapalat" w:hAnsi="GHEA Grapalat"/>
        </w:rPr>
        <w:t>обжалования</w:t>
      </w:r>
      <w:r w:rsidRPr="001C7DCD">
        <w:rPr>
          <w:rFonts w:ascii="GHEA Grapalat" w:hAnsi="GHEA Grapalat"/>
        </w:rPr>
        <w:t xml:space="preserve"> оставлен без изменений</w:t>
      </w: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76545B88" w14:textId="77777777" w:rsidR="00221264" w:rsidRDefault="00221264" w:rsidP="007660C8">
      <w:pPr>
        <w:widowControl w:val="0"/>
        <w:tabs>
          <w:tab w:val="left" w:pos="1134"/>
        </w:tabs>
        <w:ind w:firstLine="567"/>
        <w:jc w:val="both"/>
        <w:rPr>
          <w:rFonts w:ascii="GHEA Grapalat" w:hAnsi="GHEA Grapalat"/>
          <w:lang w:val="en-US"/>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7B313B07" w14:textId="77777777" w:rsidR="006E2A0E" w:rsidRDefault="006E2A0E" w:rsidP="006E2A0E">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2AB26E1C" w14:textId="77777777" w:rsidR="006E2A0E" w:rsidRDefault="006E2A0E" w:rsidP="00744E4C">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A36F7AC" w14:textId="77777777" w:rsidR="006E2A0E" w:rsidRPr="00DC6560" w:rsidRDefault="006E2A0E" w:rsidP="00744E4C">
      <w:pPr>
        <w:widowControl w:val="0"/>
        <w:tabs>
          <w:tab w:val="left" w:pos="1134"/>
        </w:tabs>
        <w:spacing w:after="160"/>
        <w:ind w:firstLine="567"/>
        <w:jc w:val="both"/>
        <w:rPr>
          <w:rFonts w:ascii="GHEA Grapalat" w:hAnsi="GHEA Grapalat" w:cs="Sylfaen"/>
        </w:rPr>
      </w:pPr>
      <w:r w:rsidRPr="00DC6560">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9C8509C" w14:textId="77777777" w:rsidR="006E2A0E" w:rsidRPr="00DC6560" w:rsidRDefault="006E2A0E" w:rsidP="00744E4C">
      <w:pPr>
        <w:pStyle w:val="ListParagraph"/>
        <w:widowControl w:val="0"/>
        <w:numPr>
          <w:ilvl w:val="0"/>
          <w:numId w:val="31"/>
        </w:numPr>
        <w:tabs>
          <w:tab w:val="left" w:pos="1134"/>
        </w:tabs>
        <w:ind w:left="426"/>
        <w:contextualSpacing/>
        <w:jc w:val="both"/>
        <w:rPr>
          <w:rFonts w:ascii="GHEA Grapalat" w:hAnsi="GHEA Grapalat" w:cs="Sylfaen"/>
        </w:rPr>
      </w:pPr>
      <w:r w:rsidRPr="00DC6560">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4C94352" w14:textId="77777777" w:rsidR="006E2A0E" w:rsidRPr="00DC6560" w:rsidRDefault="006E2A0E" w:rsidP="00744E4C">
      <w:pPr>
        <w:pStyle w:val="ListParagraph"/>
        <w:widowControl w:val="0"/>
        <w:numPr>
          <w:ilvl w:val="0"/>
          <w:numId w:val="31"/>
        </w:numPr>
        <w:tabs>
          <w:tab w:val="left" w:pos="1134"/>
        </w:tabs>
        <w:ind w:left="426" w:hanging="284"/>
        <w:contextualSpacing/>
        <w:jc w:val="both"/>
        <w:rPr>
          <w:rFonts w:ascii="GHEA Grapalat" w:hAnsi="GHEA Grapalat" w:cs="Sylfaen"/>
        </w:rPr>
      </w:pPr>
      <w:r w:rsidRPr="00DC6560">
        <w:rPr>
          <w:rFonts w:ascii="GHEA Grapalat" w:hAnsi="GHEA Grapalat" w:cs="Sylfaen"/>
        </w:rPr>
        <w:t>в качестве отобранного участника отказался или лишился  права заключения договора.</w:t>
      </w:r>
    </w:p>
    <w:p w14:paraId="0EF31FFA"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Pr="003802C7">
        <w:rPr>
          <w:rFonts w:ascii="GHEA Grapalat" w:hAnsi="GHEA Grapalat"/>
        </w:rPr>
        <w:t>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FBE6D36" w14:textId="77777777" w:rsidR="000B424E" w:rsidRPr="00091F52" w:rsidRDefault="000B424E" w:rsidP="000B424E">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9B7FCE">
        <w:rPr>
          <w:rFonts w:ascii="GHEA Grapalat" w:hAnsi="GHEA Grapalat"/>
        </w:rPr>
        <w:t xml:space="preserve"> </w:t>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777092C5" w14:textId="77777777" w:rsidR="000B424E" w:rsidRPr="009044F1" w:rsidRDefault="000B424E" w:rsidP="000B424E">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w:t>
      </w:r>
      <w:r w:rsidRPr="009044F1">
        <w:rPr>
          <w:rFonts w:ascii="GHEA Grapalat" w:hAnsi="GHEA Grapalat"/>
        </w:rPr>
        <w:lastRenderedPageBreak/>
        <w:t>(консорциумом).</w:t>
      </w:r>
    </w:p>
    <w:p w14:paraId="34BB8DF9" w14:textId="77777777" w:rsidR="000B424E" w:rsidRPr="009044F1" w:rsidRDefault="000B424E" w:rsidP="000B424E">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A424D6B" w14:textId="77777777" w:rsidR="000B424E" w:rsidRPr="009044F1" w:rsidRDefault="000B424E" w:rsidP="000B424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CA0D20A" w14:textId="77777777" w:rsidR="000B424E" w:rsidRPr="009044F1" w:rsidRDefault="000B424E" w:rsidP="000B424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0A6D779" w14:textId="77777777" w:rsidR="000B424E" w:rsidRPr="009044F1" w:rsidRDefault="000B424E" w:rsidP="000B424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BA510F3" w14:textId="77777777" w:rsidR="000B424E" w:rsidRPr="009044F1" w:rsidRDefault="000B424E" w:rsidP="000B424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6882BDE" w14:textId="77777777" w:rsidR="000B424E" w:rsidRPr="009044F1" w:rsidRDefault="000B424E" w:rsidP="000B424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107CB94" w14:textId="77777777" w:rsidR="000B424E" w:rsidRPr="009044F1" w:rsidRDefault="000B424E" w:rsidP="000B424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3199DC4" w14:textId="77777777" w:rsidR="000B424E" w:rsidRPr="008842CE" w:rsidRDefault="000B424E" w:rsidP="000B424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8C66077" w14:textId="77777777" w:rsidR="000B424E" w:rsidRPr="009044F1" w:rsidRDefault="000B424E" w:rsidP="000B424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2D6F7D3D" w14:textId="77777777" w:rsidR="000B424E" w:rsidRPr="009044F1" w:rsidRDefault="000B424E" w:rsidP="000B424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92455FE" w14:textId="77777777" w:rsidR="000B424E" w:rsidRPr="009044F1" w:rsidRDefault="000B424E" w:rsidP="000B424E">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w:t>
      </w:r>
      <w:r w:rsidRPr="009044F1">
        <w:rPr>
          <w:rFonts w:ascii="GHEA Grapalat" w:hAnsi="GHEA Grapalat"/>
          <w:color w:val="000000"/>
        </w:rPr>
        <w:lastRenderedPageBreak/>
        <w:t>другим лицом, исполняющим подобные обязанности;</w:t>
      </w:r>
    </w:p>
    <w:p w14:paraId="7203BA07" w14:textId="77777777" w:rsidR="000B424E" w:rsidRPr="009044F1" w:rsidRDefault="000B424E" w:rsidP="000B424E">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40486B2" w14:textId="77777777" w:rsidR="000B424E" w:rsidRPr="00AF0131" w:rsidRDefault="000B424E" w:rsidP="000B424E">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AF0131">
        <w:rPr>
          <w:rFonts w:ascii="GHEA Grapalat" w:hAnsi="GHEA Grapalat"/>
          <w:color w:val="000000"/>
        </w:rPr>
        <w:t>супруг сестры или супруга брата и их дети.</w:t>
      </w:r>
    </w:p>
    <w:p w14:paraId="3E193E6F" w14:textId="77777777" w:rsidR="00221264" w:rsidRDefault="00221264" w:rsidP="007660C8">
      <w:pPr>
        <w:widowControl w:val="0"/>
        <w:tabs>
          <w:tab w:val="left" w:pos="1134"/>
        </w:tabs>
        <w:ind w:firstLine="567"/>
        <w:jc w:val="both"/>
        <w:rPr>
          <w:rFonts w:ascii="GHEA Grapalat" w:hAnsi="GHEA Grapalat"/>
        </w:rPr>
      </w:pPr>
      <w:r w:rsidRPr="00AF0131">
        <w:rPr>
          <w:rFonts w:ascii="GHEA Grapalat" w:hAnsi="GHEA Grapalat"/>
        </w:rPr>
        <w:t>2.4.</w:t>
      </w:r>
      <w:r w:rsidRPr="00AF0131">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AC3C74">
        <w:rPr>
          <w:rFonts w:ascii="GHEA Grapalat" w:hAnsi="GHEA Grapalat"/>
        </w:rPr>
        <w:t xml:space="preserve"> </w:t>
      </w:r>
      <w:r w:rsidRPr="00AF0131">
        <w:t xml:space="preserve"> </w:t>
      </w:r>
      <w:r w:rsidRPr="00AF0131">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697D0169"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14:paraId="7BAC1838" w14:textId="77777777" w:rsidR="00221264" w:rsidRPr="009044F1" w:rsidRDefault="00221264" w:rsidP="007660C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142A1EF2" w14:textId="77777777" w:rsidR="00221264" w:rsidRPr="009044F1" w:rsidRDefault="00221264" w:rsidP="007660C8">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EF1F478" w14:textId="77777777" w:rsidR="00221264" w:rsidRPr="00ED3BA4" w:rsidRDefault="00221264" w:rsidP="007660C8">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33C6F2C" w14:textId="77777777" w:rsidR="00221264" w:rsidRPr="009044F1" w:rsidDel="00806440" w:rsidRDefault="00221264" w:rsidP="007660C8">
      <w:pPr>
        <w:pStyle w:val="BodyTextIndent2"/>
        <w:widowControl w:val="0"/>
        <w:tabs>
          <w:tab w:val="left" w:pos="1134"/>
        </w:tabs>
        <w:spacing w:line="240" w:lineRule="auto"/>
        <w:ind w:firstLine="567"/>
        <w:rPr>
          <w:del w:id="1" w:author="Inesa Kocharyan" w:date="2021-03-29T11:09:00Z"/>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0819AB8" w14:textId="77777777" w:rsidR="00221264" w:rsidRDefault="00221264" w:rsidP="007660C8">
      <w:pPr>
        <w:widowControl w:val="0"/>
        <w:jc w:val="center"/>
        <w:rPr>
          <w:rFonts w:ascii="GHEA Grapalat" w:hAnsi="GHEA Grapalat"/>
          <w:b/>
        </w:rPr>
      </w:pPr>
    </w:p>
    <w:p w14:paraId="57192D01" w14:textId="77777777" w:rsidR="00221264" w:rsidRPr="009044F1" w:rsidRDefault="00221264" w:rsidP="007660C8">
      <w:pPr>
        <w:widowControl w:val="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14:paraId="7BE066FC" w14:textId="77777777" w:rsidR="00221264" w:rsidRPr="009044F1" w:rsidRDefault="00221264" w:rsidP="007660C8">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ADBD9C4" w14:textId="77777777" w:rsidR="00221264" w:rsidRPr="009044F1" w:rsidRDefault="00221264" w:rsidP="007660C8">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9044F1">
        <w:rPr>
          <w:rFonts w:ascii="GHEA Grapalat" w:hAnsi="GHEA Grapalat"/>
        </w:rPr>
        <w:lastRenderedPageBreak/>
        <w:t>календарных дней, следующих за днем получения запроса</w:t>
      </w:r>
      <w:r>
        <w:rPr>
          <w:rStyle w:val="FootnoteReference"/>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14:paraId="0F3E16BD" w14:textId="77777777" w:rsidR="00221264" w:rsidRPr="009044F1" w:rsidRDefault="00221264" w:rsidP="007660C8">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BFAFEBD" w14:textId="77777777" w:rsidR="00221264" w:rsidRPr="00204EEA" w:rsidRDefault="00221264" w:rsidP="007660C8">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w:t>
      </w:r>
      <w:r w:rsidRPr="007D4470">
        <w:rPr>
          <w:rFonts w:ascii="Calibri" w:hAnsi="Calibri" w:cs="Calibri"/>
        </w:rPr>
        <w:t> </w:t>
      </w:r>
      <w:r w:rsidRPr="007D4470">
        <w:rPr>
          <w:rFonts w:ascii="GHEA Grapalat" w:hAnsi="GHEA Grapalat" w:cs="GHEA Grapalat"/>
        </w:rPr>
        <w:t>нарушением</w:t>
      </w:r>
      <w:r w:rsidRPr="007D4470">
        <w:rPr>
          <w:rFonts w:ascii="GHEA Grapalat" w:hAnsi="GHEA Grapalat"/>
        </w:rPr>
        <w:t xml:space="preserve"> </w:t>
      </w:r>
      <w:r w:rsidRPr="007D4470">
        <w:rPr>
          <w:rFonts w:ascii="GHEA Grapalat" w:hAnsi="GHEA Grapalat" w:cs="GHEA Grapalat"/>
        </w:rPr>
        <w:t>установленного</w:t>
      </w:r>
      <w:r w:rsidRPr="007D4470">
        <w:rPr>
          <w:rFonts w:ascii="GHEA Grapalat" w:hAnsi="GHEA Grapalat"/>
        </w:rPr>
        <w:t xml:space="preserve"> </w:t>
      </w:r>
      <w:r w:rsidRPr="007D4470">
        <w:rPr>
          <w:rFonts w:ascii="GHEA Grapalat" w:hAnsi="GHEA Grapalat" w:cs="GHEA Grapalat"/>
        </w:rPr>
        <w:t>настоящим</w:t>
      </w:r>
      <w:r w:rsidRPr="007D4470">
        <w:rPr>
          <w:rFonts w:ascii="GHEA Grapalat" w:hAnsi="GHEA Grapalat"/>
        </w:rPr>
        <w:t xml:space="preserve"> </w:t>
      </w:r>
      <w:r w:rsidRPr="007D4470">
        <w:rPr>
          <w:rFonts w:ascii="GHEA Grapalat" w:hAnsi="GHEA Grapalat" w:cs="GHEA Grapalat"/>
        </w:rPr>
        <w:t>разделом</w:t>
      </w:r>
      <w:r w:rsidRPr="007D4470">
        <w:rPr>
          <w:rFonts w:ascii="GHEA Grapalat" w:hAnsi="GHEA Grapalat"/>
        </w:rPr>
        <w:t xml:space="preserve"> </w:t>
      </w:r>
      <w:r w:rsidRPr="007D4470">
        <w:rPr>
          <w:rFonts w:ascii="GHEA Grapalat" w:hAnsi="GHEA Grapalat" w:cs="GHEA Grapalat"/>
        </w:rPr>
        <w:t>срока</w:t>
      </w:r>
      <w:r w:rsidRPr="007D4470">
        <w:rPr>
          <w:rFonts w:ascii="GHEA Grapalat" w:hAnsi="GHEA Grapalat"/>
        </w:rPr>
        <w:t xml:space="preserve">, </w:t>
      </w:r>
      <w:r w:rsidRPr="007D4470">
        <w:rPr>
          <w:rFonts w:ascii="GHEA Grapalat" w:hAnsi="GHEA Grapalat" w:cs="GHEA Grapalat"/>
        </w:rPr>
        <w:t>а</w:t>
      </w:r>
      <w:r w:rsidRPr="007D4470">
        <w:rPr>
          <w:rFonts w:ascii="GHEA Grapalat" w:hAnsi="GHEA Grapalat"/>
        </w:rPr>
        <w:t xml:space="preserve"> </w:t>
      </w:r>
      <w:r w:rsidRPr="007D4470">
        <w:rPr>
          <w:rFonts w:ascii="GHEA Grapalat" w:hAnsi="GHEA Grapalat" w:cs="GHEA Grapalat"/>
        </w:rPr>
        <w:t>также</w:t>
      </w:r>
      <w:r w:rsidRPr="007D4470">
        <w:rPr>
          <w:rFonts w:ascii="GHEA Grapalat" w:hAnsi="GHEA Grapalat"/>
        </w:rPr>
        <w:t xml:space="preserve"> </w:t>
      </w:r>
      <w:r w:rsidRPr="007D4470">
        <w:rPr>
          <w:rFonts w:ascii="GHEA Grapalat" w:hAnsi="GHEA Grapalat" w:cs="GHEA Grapalat"/>
        </w:rPr>
        <w:t>в</w:t>
      </w:r>
      <w:r w:rsidRPr="007D4470">
        <w:rPr>
          <w:rFonts w:ascii="GHEA Grapalat" w:hAnsi="GHEA Grapalat"/>
        </w:rPr>
        <w:t xml:space="preserve"> </w:t>
      </w:r>
      <w:r w:rsidRPr="007D4470">
        <w:rPr>
          <w:rFonts w:ascii="GHEA Grapalat" w:hAnsi="GHEA Grapalat" w:cs="GHEA Grapalat"/>
        </w:rPr>
        <w:t>случае</w:t>
      </w:r>
      <w:r w:rsidRPr="007D4470">
        <w:rPr>
          <w:rFonts w:ascii="GHEA Grapalat" w:hAnsi="GHEA Grapalat"/>
        </w:rPr>
        <w:t xml:space="preserve">, </w:t>
      </w:r>
      <w:r w:rsidRPr="007D4470">
        <w:rPr>
          <w:rFonts w:ascii="GHEA Grapalat" w:hAnsi="GHEA Grapalat" w:cs="GHEA Grapalat"/>
        </w:rPr>
        <w:t>если</w:t>
      </w:r>
      <w:r w:rsidRPr="007D4470">
        <w:rPr>
          <w:rFonts w:ascii="GHEA Grapalat" w:hAnsi="GHEA Grapalat"/>
        </w:rPr>
        <w:t xml:space="preserve"> </w:t>
      </w:r>
      <w:r w:rsidRPr="007D4470">
        <w:rPr>
          <w:rFonts w:ascii="GHEA Grapalat" w:hAnsi="GHEA Grapalat" w:cs="GHEA Grapalat"/>
        </w:rPr>
        <w:t>запрос</w:t>
      </w:r>
      <w:r w:rsidRPr="007D4470">
        <w:rPr>
          <w:rFonts w:ascii="GHEA Grapalat" w:hAnsi="GHEA Grapalat"/>
        </w:rPr>
        <w:t xml:space="preserve"> </w:t>
      </w:r>
      <w:r w:rsidRPr="007D4470">
        <w:rPr>
          <w:rFonts w:ascii="GHEA Grapalat" w:hAnsi="GHEA Grapalat" w:cs="GHEA Grapalat"/>
        </w:rPr>
        <w:t>выходит</w:t>
      </w:r>
      <w:r w:rsidRPr="007D4470">
        <w:rPr>
          <w:rFonts w:ascii="GHEA Grapalat" w:hAnsi="GHEA Grapalat"/>
        </w:rPr>
        <w:t xml:space="preserve"> </w:t>
      </w:r>
      <w:r w:rsidRPr="007D4470">
        <w:rPr>
          <w:rFonts w:ascii="GHEA Grapalat" w:hAnsi="GHEA Grapalat" w:cs="GHEA Grapalat"/>
        </w:rPr>
        <w:t>за</w:t>
      </w:r>
      <w:r w:rsidRPr="007D4470">
        <w:rPr>
          <w:rFonts w:ascii="GHEA Grapalat" w:hAnsi="GHEA Grapalat"/>
        </w:rPr>
        <w:t xml:space="preserve"> </w:t>
      </w:r>
      <w:r w:rsidRPr="007D4470">
        <w:rPr>
          <w:rFonts w:ascii="GHEA Grapalat" w:hAnsi="GHEA Grapalat" w:cs="GHEA Grapalat"/>
        </w:rPr>
        <w:t>рамки</w:t>
      </w:r>
      <w:r w:rsidRPr="007D4470">
        <w:rPr>
          <w:rFonts w:ascii="GHEA Grapalat" w:hAnsi="GHEA Grapalat"/>
        </w:rPr>
        <w:t xml:space="preserve"> </w:t>
      </w:r>
      <w:r w:rsidRPr="007D4470">
        <w:rPr>
          <w:rFonts w:ascii="GHEA Grapalat" w:hAnsi="GHEA Grapalat" w:cs="GHEA Grapalat"/>
        </w:rPr>
        <w:t>содержания</w:t>
      </w:r>
      <w:r w:rsidRPr="007D4470">
        <w:rPr>
          <w:rFonts w:ascii="GHEA Grapalat" w:hAnsi="GHEA Grapalat"/>
        </w:rPr>
        <w:t xml:space="preserve">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70B8DB3" w14:textId="77777777" w:rsidR="00221264" w:rsidRDefault="00221264" w:rsidP="007660C8">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14:paraId="2147DB3B" w14:textId="77777777" w:rsidR="00221264" w:rsidRPr="000811C1" w:rsidRDefault="00221264" w:rsidP="007660C8">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14:paraId="5CB219AF" w14:textId="77777777" w:rsidR="00221264" w:rsidRPr="009044F1" w:rsidRDefault="00221264" w:rsidP="007660C8">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w:t>
      </w:r>
      <w:r w:rsidRPr="009044F1">
        <w:rPr>
          <w:rFonts w:ascii="GHEA Grapalat" w:hAnsi="GHEA Grapalat"/>
        </w:rPr>
        <w:lastRenderedPageBreak/>
        <w:t>заявок исчисляется со дня опубликования в системе и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5"/>
        <w:t>6</w:t>
      </w:r>
      <w:r w:rsidRPr="009044F1">
        <w:rPr>
          <w:rFonts w:ascii="GHEA Grapalat" w:hAnsi="GHEA Grapalat"/>
        </w:rPr>
        <w:t xml:space="preserve">. </w:t>
      </w:r>
    </w:p>
    <w:p w14:paraId="379031B5" w14:textId="77777777" w:rsidR="00221264" w:rsidRPr="009044F1" w:rsidRDefault="00221264" w:rsidP="007660C8">
      <w:pPr>
        <w:widowControl w:val="0"/>
        <w:jc w:val="center"/>
        <w:rPr>
          <w:rFonts w:ascii="GHEA Grapalat" w:hAnsi="GHEA Grapalat"/>
          <w:b/>
        </w:rPr>
      </w:pPr>
    </w:p>
    <w:p w14:paraId="31CFAC25" w14:textId="77777777" w:rsidR="00221264" w:rsidRPr="00995804" w:rsidRDefault="00221264" w:rsidP="007660C8">
      <w:pPr>
        <w:widowControl w:val="0"/>
        <w:jc w:val="center"/>
        <w:rPr>
          <w:rFonts w:ascii="GHEA Grapalat" w:hAnsi="GHEA Grapalat" w:cs="Arial"/>
          <w:b/>
        </w:rPr>
      </w:pPr>
      <w:r w:rsidRPr="00995804">
        <w:rPr>
          <w:rFonts w:ascii="GHEA Grapalat" w:hAnsi="GHEA Grapalat"/>
          <w:b/>
        </w:rPr>
        <w:t>4. ПОРЯДОК ПОДАЧИ ЗАЯВКИ</w:t>
      </w:r>
    </w:p>
    <w:p w14:paraId="070BD48C" w14:textId="71C9F706" w:rsidR="00221264" w:rsidRDefault="00221264" w:rsidP="007660C8">
      <w:pPr>
        <w:widowControl w:val="0"/>
        <w:tabs>
          <w:tab w:val="left" w:pos="1134"/>
        </w:tabs>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75A4B0B" w14:textId="77777777" w:rsidR="007D1C1F" w:rsidRPr="009044F1" w:rsidRDefault="007D1C1F" w:rsidP="007D1C1F">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Style w:val="FootnoteReference"/>
          <w:rFonts w:ascii="GHEA Grapalat" w:hAnsi="GHEA Grapalat"/>
          <w:sz w:val="24"/>
          <w:szCs w:val="24"/>
        </w:rPr>
        <w:footnoteReference w:customMarkFollows="1" w:id="6"/>
        <w:t>7</w:t>
      </w:r>
      <w:r w:rsidRPr="009044F1">
        <w:rPr>
          <w:rFonts w:ascii="GHEA Grapalat" w:hAnsi="GHEA Grapalat"/>
          <w:sz w:val="24"/>
          <w:szCs w:val="24"/>
        </w:rPr>
        <w:t>.</w:t>
      </w:r>
      <w:r>
        <w:rPr>
          <w:rFonts w:ascii="GHEA Grapalat" w:hAnsi="GHEA Grapalat"/>
          <w:sz w:val="24"/>
          <w:szCs w:val="24"/>
        </w:rPr>
        <w:t xml:space="preserve"> </w:t>
      </w:r>
    </w:p>
    <w:p w14:paraId="657044FE" w14:textId="77777777" w:rsidR="00221264" w:rsidRPr="009044F1" w:rsidRDefault="00221264" w:rsidP="007660C8">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F139F9D" w14:textId="17F930FE" w:rsidR="00221264" w:rsidRPr="005114D0" w:rsidRDefault="00221264" w:rsidP="007660C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w:t>
      </w:r>
      <w:r w:rsidR="0057327D">
        <w:rPr>
          <w:rFonts w:ascii="GHEA Grapalat" w:hAnsi="GHEA Grapalat"/>
          <w:sz w:val="24"/>
          <w:szCs w:val="24"/>
        </w:rPr>
        <w:t xml:space="preserve"> </w:t>
      </w:r>
      <w:r w:rsidRPr="009044F1">
        <w:rPr>
          <w:rFonts w:ascii="GHEA Grapalat" w:hAnsi="GHEA Grapalat"/>
          <w:sz w:val="24"/>
          <w:szCs w:val="24"/>
        </w:rPr>
        <w:t>открытый конкурс.</w:t>
      </w:r>
    </w:p>
    <w:p w14:paraId="4EDF0D9F" w14:textId="28DFCEE1" w:rsidR="00221264" w:rsidRPr="009044F1" w:rsidRDefault="00221264" w:rsidP="007660C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00EB4724">
        <w:rPr>
          <w:rFonts w:ascii="GHEA Grapalat" w:hAnsi="GHEA Grapalat"/>
          <w:sz w:val="24"/>
          <w:szCs w:val="24"/>
        </w:rPr>
        <w:t xml:space="preserve"> </w:t>
      </w:r>
      <w:r w:rsidRPr="00CD0ACF">
        <w:rPr>
          <w:rFonts w:ascii="GHEA Grapalat" w:hAnsi="GHEA Grapalat"/>
          <w:b/>
          <w:bCs/>
          <w:sz w:val="24"/>
          <w:szCs w:val="24"/>
        </w:rPr>
        <w:t>"</w:t>
      </w:r>
      <w:r w:rsidR="00EB4724" w:rsidRPr="00CD0ACF">
        <w:rPr>
          <w:rFonts w:ascii="GHEA Grapalat" w:hAnsi="GHEA Grapalat"/>
          <w:b/>
          <w:bCs/>
          <w:sz w:val="24"/>
          <w:szCs w:val="24"/>
        </w:rPr>
        <w:t>11:00</w:t>
      </w:r>
      <w:r w:rsidR="00AC32D4" w:rsidRPr="00CD0ACF">
        <w:rPr>
          <w:rFonts w:ascii="GHEA Grapalat" w:hAnsi="GHEA Grapalat"/>
          <w:b/>
          <w:bCs/>
          <w:sz w:val="24"/>
          <w:szCs w:val="24"/>
        </w:rPr>
        <w:t xml:space="preserve"> </w:t>
      </w:r>
      <w:r w:rsidR="00CD0ACF" w:rsidRPr="00CD0ACF">
        <w:rPr>
          <w:rFonts w:ascii="GHEA Grapalat" w:hAnsi="GHEA Grapalat"/>
          <w:b/>
          <w:bCs/>
          <w:sz w:val="24"/>
          <w:szCs w:val="24"/>
        </w:rPr>
        <w:t>19</w:t>
      </w:r>
      <w:r w:rsidR="00AC32D4" w:rsidRPr="00CD0ACF">
        <w:rPr>
          <w:rFonts w:ascii="GHEA Grapalat" w:hAnsi="GHEA Grapalat"/>
          <w:b/>
          <w:bCs/>
          <w:iCs/>
          <w:sz w:val="24"/>
          <w:szCs w:val="24"/>
        </w:rPr>
        <w:t xml:space="preserve">-го </w:t>
      </w:r>
      <w:r w:rsidR="00CD0ACF" w:rsidRPr="00CD0ACF">
        <w:rPr>
          <w:rFonts w:ascii="GHEA Grapalat" w:hAnsi="GHEA Grapalat"/>
          <w:b/>
          <w:bCs/>
          <w:iCs/>
          <w:sz w:val="24"/>
          <w:szCs w:val="24"/>
        </w:rPr>
        <w:t>марта</w:t>
      </w:r>
      <w:r w:rsidR="00FE42BA" w:rsidRPr="00CD0ACF">
        <w:rPr>
          <w:rFonts w:ascii="GHEA Grapalat" w:hAnsi="GHEA Grapalat"/>
          <w:b/>
          <w:bCs/>
          <w:iCs/>
          <w:sz w:val="24"/>
          <w:szCs w:val="24"/>
        </w:rPr>
        <w:t xml:space="preserve"> 202</w:t>
      </w:r>
      <w:r w:rsidR="00CD0ACF" w:rsidRPr="00CD0ACF">
        <w:rPr>
          <w:rFonts w:ascii="GHEA Grapalat" w:hAnsi="GHEA Grapalat"/>
          <w:b/>
          <w:bCs/>
          <w:iCs/>
          <w:sz w:val="24"/>
          <w:szCs w:val="24"/>
        </w:rPr>
        <w:t>6</w:t>
      </w:r>
      <w:r w:rsidR="00FE42BA" w:rsidRPr="00CD0ACF">
        <w:rPr>
          <w:rFonts w:ascii="GHEA Grapalat" w:hAnsi="GHEA Grapalat"/>
          <w:b/>
          <w:bCs/>
          <w:iCs/>
          <w:sz w:val="24"/>
          <w:szCs w:val="24"/>
        </w:rPr>
        <w:t>г</w:t>
      </w:r>
      <w:r w:rsidR="00AC32D4" w:rsidRPr="009044F1">
        <w:rPr>
          <w:rFonts w:ascii="GHEA Grapalat" w:hAnsi="GHEA Grapalat"/>
          <w:sz w:val="24"/>
          <w:szCs w:val="24"/>
        </w:rPr>
        <w:t xml:space="preserve"> </w:t>
      </w:r>
      <w:r w:rsidRPr="009044F1">
        <w:rPr>
          <w:rFonts w:ascii="GHEA Grapalat" w:hAnsi="GHEA Grapalat"/>
          <w:sz w:val="24"/>
          <w:szCs w:val="24"/>
        </w:rPr>
        <w:t>го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5E1A6075" w14:textId="77777777" w:rsidR="00221264" w:rsidRPr="00D3436F" w:rsidRDefault="00221264" w:rsidP="007660C8">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4F33E39" w14:textId="77777777" w:rsidR="00221264" w:rsidRDefault="00221264" w:rsidP="007660C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72A6E2C0" w14:textId="77777777" w:rsidR="00221264" w:rsidRDefault="00221264" w:rsidP="007660C8">
      <w:pPr>
        <w:jc w:val="both"/>
        <w:rPr>
          <w:rFonts w:ascii="GHEA Grapalat" w:hAnsi="GHEA Grapalat"/>
        </w:rPr>
      </w:pPr>
      <w:r>
        <w:rPr>
          <w:rFonts w:ascii="GHEA Grapalat" w:hAnsi="GHEA Grapalat"/>
        </w:rPr>
        <w:t xml:space="preserve">   а) подтверждение о соответствии своих данных</w:t>
      </w:r>
      <w:ins w:id="2" w:author="Inesa Kocharyan" w:date="2022-10-27T10:42:00Z">
        <w:r>
          <w:rPr>
            <w:rFonts w:ascii="GHEA Grapalat" w:hAnsi="GHEA Grapalat"/>
          </w:rPr>
          <w:t xml:space="preserve"> </w:t>
        </w:r>
      </w:ins>
      <w:r>
        <w:rPr>
          <w:rFonts w:ascii="GHEA Grapalat" w:hAnsi="GHEA Grapalat"/>
        </w:rPr>
        <w:t xml:space="preserve">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0755DBFC" w14:textId="77777777" w:rsidR="00221264" w:rsidRPr="00D85D59" w:rsidRDefault="00221264" w:rsidP="007660C8">
      <w:pPr>
        <w:jc w:val="both"/>
        <w:rPr>
          <w:rFonts w:ascii="GHEA Grapalat" w:hAnsi="GHEA Grapalat"/>
        </w:rPr>
      </w:pPr>
      <w:r w:rsidRPr="00D85D59">
        <w:rPr>
          <w:rFonts w:ascii="GHEA Grapalat" w:hAnsi="GHEA Grapalat"/>
        </w:rPr>
        <w:t xml:space="preserve">   б) в случае признания отобранным участником</w:t>
      </w:r>
      <w:r>
        <w:rPr>
          <w:rFonts w:ascii="GHEA Grapalat" w:hAnsi="GHEA Grapalat"/>
        </w:rPr>
        <w:t xml:space="preserve"> </w:t>
      </w:r>
      <w:r w:rsidRPr="00D85D59">
        <w:rPr>
          <w:rFonts w:ascii="GHEA Grapalat" w:hAnsi="GHEA Grapalat"/>
        </w:rPr>
        <w:t>- подтверждение об обязательстве предоставления обеспечения квалификации в порядке и сроки, установленные настоящ</w:t>
      </w:r>
      <w:r>
        <w:rPr>
          <w:rFonts w:ascii="GHEA Grapalat" w:hAnsi="GHEA Grapalat"/>
        </w:rPr>
        <w:t>им</w:t>
      </w:r>
      <w:r w:rsidRPr="00D85D59">
        <w:rPr>
          <w:rFonts w:ascii="GHEA Grapalat" w:hAnsi="GHEA Grapalat"/>
        </w:rPr>
        <w:t xml:space="preserve"> приглашени</w:t>
      </w:r>
      <w:r>
        <w:rPr>
          <w:rFonts w:ascii="GHEA Grapalat" w:hAnsi="GHEA Grapalat"/>
        </w:rPr>
        <w:t>ем</w:t>
      </w:r>
      <w:r w:rsidRPr="00D85D59">
        <w:rPr>
          <w:rFonts w:ascii="GHEA Grapalat" w:hAnsi="GHEA Grapalat"/>
        </w:rPr>
        <w:t xml:space="preserve"> или о наличии рейтинга кредитоспособности, установленного настоящим приглашением</w:t>
      </w:r>
      <w:r>
        <w:rPr>
          <w:rFonts w:ascii="GHEA Grapalat" w:hAnsi="GHEA Grapalat"/>
        </w:rPr>
        <w:t>;</w:t>
      </w:r>
    </w:p>
    <w:p w14:paraId="03E50C52" w14:textId="77777777" w:rsidR="00221264" w:rsidRDefault="00221264" w:rsidP="007660C8">
      <w:pPr>
        <w:ind w:firstLine="284"/>
        <w:jc w:val="both"/>
        <w:rPr>
          <w:rFonts w:ascii="GHEA Grapalat" w:hAnsi="GHEA Grapalat"/>
        </w:rPr>
      </w:pPr>
      <w:r>
        <w:rPr>
          <w:rFonts w:ascii="GHEA Grapalat" w:hAnsi="GHEA Grapalat"/>
        </w:rPr>
        <w:t>в) объявление об отсутствии злоупотребления</w:t>
      </w:r>
      <w:r w:rsidRPr="00976C48">
        <w:rPr>
          <w:rFonts w:ascii="GHEA Grapalat" w:hAnsi="GHEA Grapalat"/>
        </w:rPr>
        <w:t xml:space="preserve"> </w:t>
      </w:r>
      <w:r w:rsidRPr="00867EEF">
        <w:rPr>
          <w:rFonts w:ascii="GHEA Grapalat" w:hAnsi="GHEA Grapalat"/>
        </w:rPr>
        <w:t>недобросовестной конкуренции</w:t>
      </w:r>
      <w:r>
        <w:rPr>
          <w:rFonts w:ascii="GHEA Grapalat" w:hAnsi="GHEA Grapalat"/>
        </w:rPr>
        <w:t>,</w:t>
      </w:r>
      <w:r w:rsidRPr="00681C1F">
        <w:rPr>
          <w:rFonts w:ascii="GHEA Grapalat" w:hAnsi="GHEA Grapalat"/>
          <w:color w:val="000000" w:themeColor="text1"/>
        </w:rPr>
        <w:t xml:space="preserve"> </w:t>
      </w:r>
      <w:r>
        <w:rPr>
          <w:rFonts w:ascii="GHEA Grapalat" w:hAnsi="GHEA Grapalat"/>
        </w:rPr>
        <w:t xml:space="preserve"> доминирующим положением и антиконкурентного соглашения в рамках настоящей процедуры;</w:t>
      </w:r>
    </w:p>
    <w:p w14:paraId="05165AFE" w14:textId="77777777" w:rsidR="00221264" w:rsidRDefault="00221264" w:rsidP="007660C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Pr>
          <w:rFonts w:ascii="GHEA Grapalat" w:hAnsi="GHEA Grapalat"/>
        </w:rPr>
        <w:lastRenderedPageBreak/>
        <w:t xml:space="preserve">организаций, имеющих принадлежащую ему долю (пай)  в размере более пятидесяти процентов; </w:t>
      </w:r>
    </w:p>
    <w:p w14:paraId="45AD7467" w14:textId="77777777" w:rsidR="00221264" w:rsidRDefault="00221264" w:rsidP="007660C8">
      <w:pPr>
        <w:pStyle w:val="norm"/>
        <w:widowControl w:val="0"/>
        <w:tabs>
          <w:tab w:val="left" w:pos="1134"/>
        </w:tabs>
        <w:spacing w:line="240" w:lineRule="auto"/>
        <w:ind w:firstLine="284"/>
        <w:rPr>
          <w:rFonts w:ascii="GHEA Grapalat" w:hAnsi="GHEA Grapalat"/>
        </w:rPr>
      </w:pPr>
      <w:r w:rsidRPr="00F84DDA">
        <w:rPr>
          <w:rFonts w:ascii="GHEA Grapalat" w:hAnsi="GHEA Grapalat"/>
          <w:spacing w:val="-6"/>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14:paraId="2A575AC0" w14:textId="77777777" w:rsidR="00221264" w:rsidRDefault="00221264" w:rsidP="007660C8">
      <w:pPr>
        <w:pStyle w:val="norm"/>
        <w:widowControl w:val="0"/>
        <w:tabs>
          <w:tab w:val="left" w:pos="1134"/>
        </w:tabs>
        <w:spacing w:line="240" w:lineRule="auto"/>
        <w:ind w:firstLine="284"/>
        <w:rPr>
          <w:rFonts w:ascii="GHEA Grapalat" w:hAnsi="GHEA Grapalat"/>
          <w:lang w:val="hy-AM"/>
        </w:rPr>
      </w:pPr>
      <w:r w:rsidRPr="00F528BF">
        <w:rPr>
          <w:rFonts w:ascii="GHEA Grapalat" w:hAnsi="GHEA Grapalat"/>
          <w:sz w:val="24"/>
          <w:szCs w:val="24"/>
        </w:rPr>
        <w:t xml:space="preserve">  2) </w:t>
      </w:r>
      <w:r w:rsidRPr="007930E2">
        <w:rPr>
          <w:rFonts w:ascii="GHEA Grapalat" w:hAnsi="GHEA Grapalat"/>
          <w:sz w:val="24"/>
          <w:szCs w:val="24"/>
        </w:rPr>
        <w:t>технические характеристики</w:t>
      </w:r>
      <w:r w:rsidRPr="00F528BF">
        <w:rPr>
          <w:rFonts w:ascii="GHEA Grapalat" w:hAnsi="GHEA Grapalat"/>
          <w:sz w:val="24"/>
          <w:szCs w:val="24"/>
        </w:rPr>
        <w:t xml:space="preserve"> предлагаемого им товара</w:t>
      </w:r>
      <w:r w:rsidRPr="007930E2">
        <w:rPr>
          <w:rFonts w:ascii="GHEA Grapalat" w:hAnsi="GHEA Grapalat"/>
          <w:sz w:val="24"/>
          <w:szCs w:val="24"/>
        </w:rPr>
        <w:t xml:space="preserve">, а также товарный знак, </w:t>
      </w:r>
      <w:r w:rsidRPr="00F528BF">
        <w:rPr>
          <w:rFonts w:ascii="GHEA Grapalat" w:hAnsi="GHEA Grapalat"/>
          <w:sz w:val="24"/>
          <w:szCs w:val="24"/>
        </w:rPr>
        <w:t xml:space="preserve">фирменное наименование, </w:t>
      </w:r>
      <w:r>
        <w:rPr>
          <w:rFonts w:ascii="GHEA Grapalat" w:hAnsi="GHEA Grapalat"/>
          <w:sz w:val="24"/>
          <w:szCs w:val="24"/>
        </w:rPr>
        <w:t>модель</w:t>
      </w:r>
      <w:r w:rsidRPr="00F528BF">
        <w:rPr>
          <w:rFonts w:ascii="GHEA Grapalat" w:hAnsi="GHEA Grapalat"/>
          <w:sz w:val="24"/>
          <w:szCs w:val="24"/>
        </w:rPr>
        <w:t xml:space="preserve"> и</w:t>
      </w:r>
      <w:r w:rsidRPr="007930E2">
        <w:rPr>
          <w:rFonts w:ascii="GHEA Grapalat" w:hAnsi="GHEA Grapalat"/>
          <w:sz w:val="24"/>
          <w:szCs w:val="24"/>
        </w:rPr>
        <w:t xml:space="preserve"> наименование производителя, (далее</w:t>
      </w:r>
      <w:r w:rsidRPr="007930E2">
        <w:rPr>
          <w:rFonts w:ascii="Calibri" w:hAnsi="Calibri" w:cs="Calibri"/>
          <w:sz w:val="24"/>
          <w:szCs w:val="24"/>
        </w:rPr>
        <w:t> </w:t>
      </w:r>
      <w:r w:rsidRPr="007930E2">
        <w:rPr>
          <w:rFonts w:ascii="GHEA Grapalat" w:hAnsi="GHEA Grapalat" w:cs="GHEA Grapalat"/>
          <w:sz w:val="24"/>
          <w:szCs w:val="24"/>
        </w:rPr>
        <w:t>—</w:t>
      </w:r>
      <w:r w:rsidRPr="007930E2">
        <w:rPr>
          <w:rFonts w:ascii="GHEA Grapalat" w:hAnsi="GHEA Grapalat"/>
          <w:sz w:val="24"/>
          <w:szCs w:val="24"/>
        </w:rPr>
        <w:t xml:space="preserve"> </w:t>
      </w:r>
      <w:r w:rsidRPr="007930E2">
        <w:rPr>
          <w:rFonts w:ascii="GHEA Grapalat" w:hAnsi="GHEA Grapalat" w:cs="GHEA Grapalat"/>
          <w:sz w:val="24"/>
          <w:szCs w:val="24"/>
        </w:rPr>
        <w:t>полное</w:t>
      </w:r>
      <w:r w:rsidRPr="007930E2">
        <w:rPr>
          <w:rFonts w:ascii="GHEA Grapalat" w:hAnsi="GHEA Grapalat"/>
          <w:sz w:val="24"/>
          <w:szCs w:val="24"/>
        </w:rPr>
        <w:t xml:space="preserve"> </w:t>
      </w:r>
      <w:r w:rsidRPr="007930E2">
        <w:rPr>
          <w:rFonts w:ascii="GHEA Grapalat" w:hAnsi="GHEA Grapalat" w:cs="GHEA Grapalat"/>
          <w:sz w:val="24"/>
          <w:szCs w:val="24"/>
        </w:rPr>
        <w:t>описание</w:t>
      </w:r>
      <w:r w:rsidRPr="007930E2">
        <w:rPr>
          <w:rFonts w:ascii="GHEA Grapalat" w:hAnsi="GHEA Grapalat"/>
          <w:sz w:val="24"/>
          <w:szCs w:val="24"/>
        </w:rPr>
        <w:t xml:space="preserve"> </w:t>
      </w:r>
      <w:r w:rsidRPr="007930E2">
        <w:rPr>
          <w:rFonts w:ascii="GHEA Grapalat" w:hAnsi="GHEA Grapalat" w:cs="GHEA Grapalat"/>
          <w:sz w:val="24"/>
          <w:szCs w:val="24"/>
        </w:rPr>
        <w:t>товара</w:t>
      </w:r>
      <w:r w:rsidRPr="00F528BF">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sz w:val="24"/>
          <w:szCs w:val="24"/>
        </w:rPr>
        <w:t xml:space="preserve">модель </w:t>
      </w:r>
      <w:r w:rsidRPr="00E113A1">
        <w:rPr>
          <w:rFonts w:ascii="GHEA Grapalat" w:hAnsi="GHEA Grapalat"/>
        </w:rPr>
        <w:t>если не применяется условие, установленное последним предложением пункта 1.1 настоящей части</w:t>
      </w:r>
      <w:r w:rsidRPr="007C314D" w:rsidDel="001B47B5">
        <w:rPr>
          <w:rFonts w:ascii="GHEA Grapalat" w:hAnsi="GHEA Grapalat"/>
        </w:rPr>
        <w:t xml:space="preserve"> </w:t>
      </w:r>
      <w:r w:rsidRPr="007C314D">
        <w:rPr>
          <w:rStyle w:val="FootnoteReference"/>
          <w:rFonts w:ascii="GHEA Grapalat" w:hAnsi="GHEA Grapalat" w:cs="Sylfaen"/>
          <w:sz w:val="24"/>
          <w:szCs w:val="24"/>
        </w:rPr>
        <w:footnoteReference w:customMarkFollows="1" w:id="7"/>
        <w:t>8</w:t>
      </w:r>
      <w:r w:rsidRPr="007C314D">
        <w:rPr>
          <w:rFonts w:ascii="GHEA Grapalat" w:hAnsi="GHEA Grapalat" w:cs="Sylfaen"/>
          <w:sz w:val="24"/>
          <w:szCs w:val="24"/>
        </w:rPr>
        <w:t>:</w:t>
      </w:r>
      <w:r w:rsidRPr="00932115">
        <w:t xml:space="preserve"> </w:t>
      </w:r>
    </w:p>
    <w:p w14:paraId="74414E97" w14:textId="77777777" w:rsidR="00221264" w:rsidRPr="009044F1" w:rsidRDefault="00221264" w:rsidP="007660C8">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0870E4B4" w14:textId="77777777" w:rsidR="00221264" w:rsidRPr="00AA7117" w:rsidRDefault="00221264" w:rsidP="007660C8">
      <w:pPr>
        <w:widowControl w:val="0"/>
        <w:tabs>
          <w:tab w:val="left" w:pos="1134"/>
        </w:tabs>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Fonts w:ascii="GHEA Grapalat" w:hAnsi="GHEA Grapalat"/>
        </w:rPr>
        <w:t xml:space="preserve">Если </w:t>
      </w:r>
      <w:r w:rsidRPr="009044F1">
        <w:rPr>
          <w:rFonts w:ascii="GHEA Grapalat" w:hAnsi="GHEA Grapalat"/>
        </w:rPr>
        <w:t>обеспечение заявки</w:t>
      </w:r>
      <w:r>
        <w:rPr>
          <w:rFonts w:ascii="GHEA Grapalat" w:hAnsi="GHEA Grapalat"/>
        </w:rPr>
        <w:t xml:space="preserve"> представляется в форме банковской гарантии, </w:t>
      </w:r>
      <w:r w:rsidRPr="00C7261B">
        <w:rPr>
          <w:rFonts w:ascii="GHEA Grapalat" w:hAnsi="GHEA Grapalat"/>
        </w:rPr>
        <w:t xml:space="preserve">то в случае организации процедуры закупки электронным способом представляется </w:t>
      </w:r>
      <w:r>
        <w:rPr>
          <w:rFonts w:ascii="GHEA Grapalat" w:hAnsi="GHEA Grapalat"/>
        </w:rPr>
        <w:t>воспроизведенный</w:t>
      </w:r>
      <w:r w:rsidRPr="00C7261B">
        <w:rPr>
          <w:rFonts w:ascii="GHEA Grapalat" w:hAnsi="GHEA Grapalat"/>
        </w:rPr>
        <w:t xml:space="preserve"> (отсканированный) </w:t>
      </w:r>
      <w:r w:rsidRPr="009044F1">
        <w:rPr>
          <w:rFonts w:ascii="GHEA Grapalat" w:hAnsi="GHEA Grapalat"/>
        </w:rPr>
        <w:t>с оригинала документа</w:t>
      </w:r>
      <w:r>
        <w:rPr>
          <w:rFonts w:ascii="GHEA Grapalat" w:hAnsi="GHEA Grapalat"/>
        </w:rPr>
        <w:t xml:space="preserve"> </w:t>
      </w:r>
      <w:r w:rsidRPr="00C7261B">
        <w:rPr>
          <w:rFonts w:ascii="GHEA Grapalat" w:hAnsi="GHEA Grapalat"/>
        </w:rPr>
        <w:t xml:space="preserve"> вариант, при условии, что участник представ</w:t>
      </w:r>
      <w:r>
        <w:rPr>
          <w:rFonts w:ascii="GHEA Grapalat" w:hAnsi="GHEA Grapalat"/>
        </w:rPr>
        <w:t>и</w:t>
      </w:r>
      <w:r w:rsidRPr="00C7261B">
        <w:rPr>
          <w:rFonts w:ascii="GHEA Grapalat" w:hAnsi="GHEA Grapalat"/>
        </w:rPr>
        <w:t xml:space="preserve">т в </w:t>
      </w:r>
      <w:r>
        <w:rPr>
          <w:rFonts w:ascii="GHEA Grapalat" w:hAnsi="GHEA Grapalat"/>
        </w:rPr>
        <w:t xml:space="preserve">оценочную </w:t>
      </w:r>
      <w:r w:rsidRPr="00C7261B">
        <w:rPr>
          <w:rFonts w:ascii="GHEA Grapalat" w:hAnsi="GHEA Grapalat"/>
        </w:rPr>
        <w:t xml:space="preserve">комиссию ее оригинал до 17:00 по ереванскому времени рабочего дня, следующего за истечением </w:t>
      </w:r>
      <w:r>
        <w:rPr>
          <w:rFonts w:ascii="GHEA Grapalat" w:hAnsi="GHEA Grapalat"/>
        </w:rPr>
        <w:t xml:space="preserve">окончательного </w:t>
      </w:r>
      <w:r w:rsidRPr="00C7261B">
        <w:rPr>
          <w:rFonts w:ascii="GHEA Grapalat" w:hAnsi="GHEA Grapalat"/>
        </w:rPr>
        <w:t>срока подачи заявок</w:t>
      </w:r>
      <w:r>
        <w:rPr>
          <w:rFonts w:ascii="GHEA Grapalat" w:hAnsi="GHEA Grapalat"/>
        </w:rPr>
        <w:t xml:space="preserve">, с </w:t>
      </w:r>
      <w:r w:rsidRPr="009044F1">
        <w:rPr>
          <w:rFonts w:ascii="GHEA Grapalat" w:hAnsi="GHEA Grapalat"/>
        </w:rPr>
        <w:t>сопроводительным письмом.</w:t>
      </w:r>
      <w:r>
        <w:rPr>
          <w:rStyle w:val="FootnoteReference"/>
          <w:rFonts w:ascii="GHEA Grapalat" w:hAnsi="GHEA Grapalat"/>
        </w:rPr>
        <w:footnoteReference w:customMarkFollows="1" w:id="8"/>
        <w:t>9</w:t>
      </w:r>
    </w:p>
    <w:p w14:paraId="6E028BF4" w14:textId="77777777" w:rsidR="00221264" w:rsidRPr="009044F1" w:rsidRDefault="00221264" w:rsidP="007660C8">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2C0032D" w14:textId="77777777" w:rsidR="00221264" w:rsidRPr="00D3436F" w:rsidRDefault="00221264" w:rsidP="007660C8">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B46D925" w14:textId="77777777" w:rsidR="00221264" w:rsidRDefault="00221264" w:rsidP="007660C8">
      <w:pPr>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совместной деятельности (консорциумом)</w:t>
      </w:r>
      <w:r w:rsidRPr="00D76F48">
        <w:rPr>
          <w:rFonts w:ascii="GHEA Grapalat" w:hAnsi="GHEA Grapalat" w:cs="Sylfaen"/>
        </w:rPr>
        <w:t>:</w:t>
      </w:r>
      <w:r>
        <w:rPr>
          <w:rFonts w:ascii="GHEA Grapalat" w:hAnsi="GHEA Grapalat" w:cs="Sylfaen"/>
        </w:rPr>
        <w:t xml:space="preserve"> </w:t>
      </w:r>
    </w:p>
    <w:p w14:paraId="78054DC2" w14:textId="77777777" w:rsidR="00221264" w:rsidRDefault="00221264" w:rsidP="007660C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E850C33" w14:textId="77777777" w:rsidR="00221264" w:rsidRDefault="00221264" w:rsidP="007660C8">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w:t>
      </w:r>
      <w:r>
        <w:rPr>
          <w:rFonts w:ascii="GHEA Grapalat" w:hAnsi="GHEA Grapalat" w:cs="Sylfaen"/>
          <w:sz w:val="24"/>
          <w:szCs w:val="24"/>
        </w:rPr>
        <w:lastRenderedPageBreak/>
        <w:t>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1320320" w14:textId="77777777" w:rsidR="00221264" w:rsidRDefault="00221264" w:rsidP="007660C8">
      <w:pPr>
        <w:rPr>
          <w:rFonts w:ascii="GHEA Grapalat" w:hAnsi="GHEA Grapalat"/>
          <w:b/>
        </w:rPr>
      </w:pPr>
    </w:p>
    <w:p w14:paraId="06AED38C" w14:textId="77777777" w:rsidR="00221264" w:rsidRPr="009044F1" w:rsidRDefault="00221264" w:rsidP="007660C8">
      <w:pPr>
        <w:rPr>
          <w:rFonts w:ascii="GHEA Grapalat" w:hAnsi="GHEA Grapalat" w:cs="Arial"/>
          <w:b/>
        </w:rPr>
      </w:pPr>
      <w:r>
        <w:rPr>
          <w:rFonts w:ascii="GHEA Grapalat" w:hAnsi="GHEA Grapalat"/>
          <w:b/>
        </w:rPr>
        <w:t xml:space="preserve">                                       5.</w:t>
      </w:r>
      <w:r w:rsidRPr="009044F1">
        <w:rPr>
          <w:rFonts w:ascii="GHEA Grapalat" w:hAnsi="GHEA Grapalat"/>
          <w:b/>
        </w:rPr>
        <w:t xml:space="preserve">ЦЕНОВОЕ ПРЕДЛОЖЕНИЕ ЗАЯВКИ </w:t>
      </w:r>
    </w:p>
    <w:p w14:paraId="7BF64B11" w14:textId="77777777" w:rsidR="00221264" w:rsidRPr="009044F1" w:rsidRDefault="00221264" w:rsidP="007660C8">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2AAC7A2" w14:textId="77777777" w:rsidR="00221264" w:rsidRPr="009044F1" w:rsidRDefault="00221264" w:rsidP="007660C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 xml:space="preserve">Участник представляет ценовое предложение в форме расчета, состоящего из обобщенных компонентов </w:t>
      </w:r>
      <w:r>
        <w:rPr>
          <w:rFonts w:ascii="GHEA Grapalat" w:hAnsi="GHEA Grapalat"/>
          <w:sz w:val="24"/>
          <w:szCs w:val="24"/>
        </w:rPr>
        <w:t>-</w:t>
      </w:r>
      <w:r w:rsidRPr="00492C56">
        <w:rPr>
          <w:rFonts w:ascii="GHEA Grapalat" w:hAnsi="GHEA Grapalat"/>
          <w:sz w:val="24"/>
          <w:szCs w:val="24"/>
        </w:rPr>
        <w:t xml:space="preserve"> </w:t>
      </w:r>
      <w:r w:rsidRPr="009044F1">
        <w:rPr>
          <w:rFonts w:ascii="GHEA Grapalat" w:hAnsi="GHEA Grapalat"/>
          <w:sz w:val="24"/>
          <w:szCs w:val="24"/>
        </w:rPr>
        <w:t>стоимост</w:t>
      </w:r>
      <w:r>
        <w:rPr>
          <w:rFonts w:ascii="GHEA Grapalat" w:hAnsi="GHEA Grapalat"/>
          <w:sz w:val="24"/>
          <w:szCs w:val="24"/>
        </w:rPr>
        <w:t>ь (</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5CB96073" w14:textId="77777777" w:rsidR="00221264" w:rsidRPr="009044F1" w:rsidRDefault="00221264" w:rsidP="007660C8">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EB60A5F" w14:textId="77777777" w:rsidR="00221264" w:rsidRPr="00B21F47" w:rsidRDefault="00221264" w:rsidP="007660C8">
      <w:pPr>
        <w:pStyle w:val="norm"/>
        <w:widowControl w:val="0"/>
        <w:tabs>
          <w:tab w:val="left" w:pos="1134"/>
        </w:tabs>
        <w:spacing w:line="240" w:lineRule="auto"/>
        <w:ind w:firstLine="567"/>
        <w:rPr>
          <w:rFonts w:ascii="GHEA Grapalat" w:hAnsi="GHEA Grapalat" w:cs="Sylfaen"/>
          <w:sz w:val="24"/>
          <w:szCs w:val="24"/>
        </w:rPr>
      </w:pPr>
      <w:r w:rsidRPr="00B21F47">
        <w:rPr>
          <w:rFonts w:ascii="GHEA Grapalat" w:hAnsi="GHEA Grapalat"/>
          <w:sz w:val="24"/>
          <w:szCs w:val="24"/>
        </w:rPr>
        <w:t>а.</w:t>
      </w:r>
      <w:r w:rsidRPr="00B21F47">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38B8BC3F" w14:textId="77777777" w:rsidR="00221264" w:rsidRPr="00B21F47" w:rsidRDefault="00221264" w:rsidP="007660C8">
      <w:pPr>
        <w:pStyle w:val="norm"/>
        <w:widowControl w:val="0"/>
        <w:tabs>
          <w:tab w:val="left" w:pos="1134"/>
        </w:tabs>
        <w:spacing w:line="240" w:lineRule="auto"/>
        <w:ind w:firstLine="567"/>
        <w:rPr>
          <w:rFonts w:ascii="GHEA Grapalat" w:hAnsi="GHEA Grapalat" w:cs="Sylfaen"/>
          <w:sz w:val="24"/>
          <w:szCs w:val="24"/>
        </w:rPr>
      </w:pPr>
      <w:r w:rsidRPr="00B21F47">
        <w:rPr>
          <w:rFonts w:ascii="GHEA Grapalat" w:hAnsi="GHEA Grapalat"/>
          <w:sz w:val="24"/>
          <w:szCs w:val="24"/>
        </w:rPr>
        <w:t>б.</w:t>
      </w:r>
      <w:r w:rsidRPr="00B21F47">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21A9FA5" w14:textId="77777777" w:rsidR="00221264" w:rsidRPr="00B21F47" w:rsidRDefault="00221264" w:rsidP="007660C8">
      <w:pPr>
        <w:pStyle w:val="norm"/>
        <w:widowControl w:val="0"/>
        <w:tabs>
          <w:tab w:val="left" w:pos="1134"/>
        </w:tabs>
        <w:spacing w:line="240" w:lineRule="auto"/>
        <w:ind w:firstLine="567"/>
        <w:rPr>
          <w:rFonts w:ascii="GHEA Grapalat" w:hAnsi="GHEA Grapalat"/>
          <w:sz w:val="24"/>
          <w:szCs w:val="24"/>
        </w:rPr>
      </w:pPr>
      <w:r w:rsidRPr="00B21F47">
        <w:rPr>
          <w:rFonts w:ascii="GHEA Grapalat" w:hAnsi="GHEA Grapalat"/>
          <w:sz w:val="24"/>
          <w:szCs w:val="24"/>
        </w:rPr>
        <w:t>в.</w:t>
      </w:r>
      <w:r w:rsidRPr="00B21F47">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726B3FDA" w14:textId="77777777" w:rsidR="00221264" w:rsidRDefault="00221264" w:rsidP="007660C8">
      <w:pPr>
        <w:rPr>
          <w:rFonts w:ascii="GHEA Grapalat" w:hAnsi="GHEA Grapalat"/>
        </w:rPr>
      </w:pPr>
      <w:r>
        <w:rPr>
          <w:rFonts w:ascii="GHEA Grapalat" w:hAnsi="GHEA Grapalat"/>
        </w:rPr>
        <w:t>---------------------------</w:t>
      </w:r>
    </w:p>
    <w:p w14:paraId="177D6FE8" w14:textId="77777777" w:rsidR="00221264" w:rsidRDefault="00221264" w:rsidP="007660C8">
      <w:pPr>
        <w:rPr>
          <w:rFonts w:ascii="GHEA Grapalat" w:hAnsi="GHEA Grapalat"/>
        </w:rPr>
      </w:pPr>
      <w:r>
        <w:rPr>
          <w:rFonts w:ascii="GHEA Grapalat" w:hAnsi="GHEA Grapalat"/>
        </w:rPr>
        <w:br w:type="page"/>
      </w:r>
    </w:p>
    <w:p w14:paraId="423AC55D" w14:textId="77777777" w:rsidR="00221264" w:rsidRDefault="00221264" w:rsidP="007660C8">
      <w:pPr>
        <w:pStyle w:val="norm"/>
        <w:widowControl w:val="0"/>
        <w:tabs>
          <w:tab w:val="left" w:pos="1134"/>
        </w:tabs>
        <w:spacing w:line="240" w:lineRule="auto"/>
        <w:ind w:firstLine="567"/>
        <w:rPr>
          <w:rFonts w:ascii="GHEA Grapalat" w:hAnsi="GHEA Grapalat"/>
          <w:sz w:val="24"/>
          <w:szCs w:val="24"/>
        </w:rPr>
      </w:pPr>
      <w:r w:rsidRPr="00B21F47">
        <w:rPr>
          <w:rFonts w:ascii="GHEA Grapalat" w:hAnsi="GHEA Grapalat"/>
          <w:sz w:val="24"/>
          <w:szCs w:val="24"/>
        </w:rPr>
        <w:lastRenderedPageBreak/>
        <w:t>г.</w:t>
      </w:r>
      <w:r w:rsidRPr="00B21F47">
        <w:t xml:space="preserve"> </w:t>
      </w:r>
      <w:r w:rsidRPr="00B21F47">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63B24F75" w14:textId="77777777" w:rsidR="00221264" w:rsidRPr="00B21F47" w:rsidRDefault="00221264" w:rsidP="007660C8">
      <w:pPr>
        <w:pStyle w:val="norm"/>
        <w:widowControl w:val="0"/>
        <w:tabs>
          <w:tab w:val="left" w:pos="1134"/>
        </w:tabs>
        <w:spacing w:line="240" w:lineRule="auto"/>
        <w:ind w:firstLine="567"/>
        <w:rPr>
          <w:rFonts w:ascii="GHEA Grapalat" w:hAnsi="GHEA Grapalat"/>
          <w:sz w:val="24"/>
          <w:szCs w:val="24"/>
        </w:rPr>
      </w:pPr>
      <w:r w:rsidRPr="00B21F47">
        <w:rPr>
          <w:rFonts w:ascii="GHEA Grapalat" w:hAnsi="GHEA Grapalat"/>
          <w:sz w:val="24"/>
          <w:szCs w:val="24"/>
        </w:rPr>
        <w:t>д.</w:t>
      </w:r>
      <w:r w:rsidRPr="00B21F47">
        <w:t xml:space="preserve"> </w:t>
      </w:r>
      <w:r w:rsidRPr="00B21F47">
        <w:rPr>
          <w:rFonts w:ascii="GHEA Grapalat" w:hAnsi="GHEA Grapalat"/>
          <w:sz w:val="24"/>
          <w:szCs w:val="24"/>
        </w:rPr>
        <w:t>"стоимость"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4A9F3111" w14:textId="77777777" w:rsidR="00221264" w:rsidRPr="00B21F47" w:rsidRDefault="00221264" w:rsidP="007660C8">
      <w:pPr>
        <w:pStyle w:val="norm"/>
        <w:widowControl w:val="0"/>
        <w:tabs>
          <w:tab w:val="left" w:pos="1134"/>
        </w:tabs>
        <w:spacing w:line="240" w:lineRule="auto"/>
        <w:ind w:firstLine="567"/>
        <w:rPr>
          <w:rFonts w:ascii="GHEA Grapalat" w:hAnsi="GHEA Grapalat" w:cs="Sylfaen"/>
          <w:sz w:val="24"/>
          <w:szCs w:val="24"/>
        </w:rPr>
      </w:pPr>
      <w:r w:rsidRPr="00B21F47">
        <w:rPr>
          <w:rFonts w:ascii="GHEA Grapalat" w:hAnsi="GHEA Grapalat"/>
          <w:sz w:val="24"/>
          <w:szCs w:val="24"/>
        </w:rPr>
        <w:t>е.</w:t>
      </w:r>
      <w:r w:rsidRPr="00B21F47">
        <w:t xml:space="preserve"> </w:t>
      </w:r>
      <w:r w:rsidRPr="00B21F47">
        <w:rPr>
          <w:rFonts w:ascii="GHEA Grapalat" w:hAnsi="GHEA Grapalat"/>
          <w:sz w:val="24"/>
          <w:szCs w:val="24"/>
        </w:rPr>
        <w:t>в суммах, заполненных буквами в графах ценового предложения, лумы указаны в цифрах.</w:t>
      </w:r>
    </w:p>
    <w:p w14:paraId="582A32CA" w14:textId="77777777" w:rsidR="00221264" w:rsidRPr="009044F1" w:rsidRDefault="00221264" w:rsidP="007660C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5EB5283" w14:textId="77777777" w:rsidR="00221264" w:rsidRPr="009044F1" w:rsidRDefault="00221264" w:rsidP="007660C8">
      <w:pPr>
        <w:pStyle w:val="BodyTextIndent2"/>
        <w:widowControl w:val="0"/>
        <w:spacing w:line="240" w:lineRule="auto"/>
        <w:ind w:firstLine="567"/>
        <w:rPr>
          <w:rFonts w:ascii="GHEA Grapalat" w:hAnsi="GHEA Grapalat"/>
          <w:sz w:val="24"/>
          <w:szCs w:val="24"/>
        </w:rPr>
      </w:pPr>
    </w:p>
    <w:p w14:paraId="0FC95159" w14:textId="77777777" w:rsidR="00221264" w:rsidRPr="009044F1" w:rsidRDefault="00221264" w:rsidP="007660C8">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14:paraId="39426A12" w14:textId="77777777" w:rsidR="00221264" w:rsidRPr="00AA7117" w:rsidRDefault="00221264" w:rsidP="007660C8">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3EC0ADB" w14:textId="77777777" w:rsidR="00221264" w:rsidRPr="009044F1" w:rsidRDefault="00221264" w:rsidP="007660C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16956FD" w14:textId="77777777" w:rsidR="00221264" w:rsidRPr="009044F1" w:rsidRDefault="00221264" w:rsidP="007660C8">
      <w:pPr>
        <w:widowControl w:val="0"/>
        <w:ind w:firstLine="567"/>
        <w:jc w:val="center"/>
        <w:rPr>
          <w:rFonts w:ascii="GHEA Grapalat" w:hAnsi="GHEA Grapalat"/>
          <w:b/>
        </w:rPr>
      </w:pPr>
    </w:p>
    <w:p w14:paraId="513B032C" w14:textId="77777777" w:rsidR="00221264" w:rsidRPr="00221C7B" w:rsidRDefault="00221264" w:rsidP="007660C8">
      <w:pPr>
        <w:widowControl w:val="0"/>
        <w:jc w:val="center"/>
        <w:rPr>
          <w:rFonts w:ascii="GHEA Grapalat" w:hAnsi="GHEA Grapalat"/>
          <w:b/>
        </w:rPr>
      </w:pPr>
      <w:r w:rsidRPr="009044F1">
        <w:rPr>
          <w:rFonts w:ascii="GHEA Grapalat" w:hAnsi="GHEA Grapalat"/>
          <w:b/>
        </w:rPr>
        <w:t xml:space="preserve">7. ОБЕСПЕЧЕНИЕ ЗАЯВКИ </w:t>
      </w:r>
    </w:p>
    <w:p w14:paraId="5FF591F7" w14:textId="77777777" w:rsidR="00221264" w:rsidRPr="00681F45" w:rsidRDefault="00221264" w:rsidP="007660C8">
      <w:pPr>
        <w:widowControl w:val="0"/>
        <w:tabs>
          <w:tab w:val="left" w:pos="1134"/>
        </w:tabs>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6AED888B" w14:textId="77777777" w:rsidR="00221264" w:rsidRPr="009044F1" w:rsidRDefault="00221264" w:rsidP="007660C8">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Pr>
          <w:rFonts w:ascii="GHEA Grapalat" w:hAnsi="GHEA Grapalat"/>
        </w:rPr>
        <w:t>цены закупки</w:t>
      </w:r>
      <w:r w:rsidRPr="009044F1">
        <w:rPr>
          <w:rFonts w:ascii="GHEA Grapalat" w:hAnsi="GHEA Grapalat"/>
        </w:rPr>
        <w:t>.</w:t>
      </w:r>
      <w:r w:rsidRPr="003C6EB1">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359C3834" w14:textId="77777777" w:rsidR="00221264" w:rsidRPr="00996C18" w:rsidRDefault="00221264" w:rsidP="007660C8">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w:t>
      </w:r>
      <w:r w:rsidRPr="009044F1">
        <w:rPr>
          <w:rFonts w:ascii="GHEA Grapalat" w:hAnsi="GHEA Grapalat"/>
        </w:rPr>
        <w:lastRenderedPageBreak/>
        <w:t xml:space="preserve">предусмотренных пунктом 7.3 части 1 настоящего приглашения. </w:t>
      </w:r>
      <w:r w:rsidRPr="00A4251D">
        <w:rPr>
          <w:rFonts w:ascii="GHEA Grapalat" w:hAnsi="GHEA Grapalat"/>
        </w:rPr>
        <w:t xml:space="preserve">При этом обеспечение заявки </w:t>
      </w:r>
      <w:r>
        <w:rPr>
          <w:rFonts w:ascii="GHEA Grapalat" w:hAnsi="GHEA Grapalat"/>
        </w:rPr>
        <w:t>подлежит возврату</w:t>
      </w:r>
      <w:r w:rsidRPr="00A4251D">
        <w:rPr>
          <w:rFonts w:ascii="GHEA Grapalat" w:hAnsi="GHEA Grapalat"/>
        </w:rPr>
        <w:t xml:space="preserve"> в течение пяти рабочих дней, следующих за днем заключения договора</w:t>
      </w:r>
      <w:r>
        <w:rPr>
          <w:rFonts w:ascii="GHEA Grapalat" w:hAnsi="GHEA Grapalat"/>
        </w:rPr>
        <w:t xml:space="preserve">. </w:t>
      </w:r>
      <w:r w:rsidRPr="00746D6F">
        <w:rPr>
          <w:rFonts w:ascii="GHEA Grapalat" w:hAnsi="GHEA Grapalat"/>
        </w:rPr>
        <w:t xml:space="preserve">В случае объявления процедуры закупки несостоявшейся обеспечение заявки </w:t>
      </w:r>
      <w:r>
        <w:rPr>
          <w:rFonts w:ascii="GHEA Grapalat" w:hAnsi="GHEA Grapalat"/>
        </w:rPr>
        <w:t>подлежит возврату</w:t>
      </w:r>
      <w:r w:rsidRPr="00746D6F">
        <w:rPr>
          <w:rFonts w:ascii="GHEA Grapalat" w:hAnsi="GHEA Grapalat"/>
        </w:rPr>
        <w:t xml:space="preserve"> в течение пяти рабочих дней, следующих за истечением </w:t>
      </w:r>
      <w:r w:rsidRPr="003F741E">
        <w:rPr>
          <w:rFonts w:ascii="GHEA Grapalat" w:hAnsi="GHEA Grapalat"/>
        </w:rPr>
        <w:t xml:space="preserve">периода ожидания, </w:t>
      </w:r>
      <w:r w:rsidRPr="00746D6F">
        <w:rPr>
          <w:rFonts w:ascii="GHEA Grapalat" w:hAnsi="GHEA Grapalat"/>
        </w:rPr>
        <w:t>если результаты процедуры закупки не обжалованы</w:t>
      </w:r>
      <w:r>
        <w:rPr>
          <w:rFonts w:ascii="GHEA Grapalat" w:hAnsi="GHEA Grapalat"/>
        </w:rPr>
        <w:t>.</w:t>
      </w:r>
      <w:r w:rsidRPr="00570BBD">
        <w:t xml:space="preserve"> </w:t>
      </w:r>
      <w:r w:rsidRPr="00C51E98">
        <w:rPr>
          <w:rFonts w:ascii="GHEA Grapalat" w:hAnsi="GHEA Grapalat"/>
        </w:rPr>
        <w:t xml:space="preserve">При наличии </w:t>
      </w:r>
      <w:r>
        <w:rPr>
          <w:rFonts w:ascii="GHEA Grapalat" w:hAnsi="GHEA Grapalat"/>
        </w:rPr>
        <w:t>обжалования</w:t>
      </w:r>
      <w:r w:rsidRPr="00C51E98">
        <w:rPr>
          <w:rFonts w:ascii="GHEA Grapalat" w:hAnsi="GHEA Grapalat"/>
        </w:rPr>
        <w:t xml:space="preserve"> обеспечение заявки </w:t>
      </w:r>
      <w:r>
        <w:rPr>
          <w:rFonts w:ascii="GHEA Grapalat" w:hAnsi="GHEA Grapalat"/>
        </w:rPr>
        <w:t>подлежит возврату</w:t>
      </w:r>
      <w:r w:rsidRPr="00C51E98">
        <w:rPr>
          <w:rFonts w:ascii="GHEA Grapalat" w:hAnsi="GHEA Grapalat"/>
        </w:rPr>
        <w:t xml:space="preserve"> в течение пяти рабочих дней, следующих за днем вступления в законную силу заключительного судебного акта суда об оставлении </w:t>
      </w:r>
      <w:r>
        <w:rPr>
          <w:rFonts w:ascii="GHEA Grapalat" w:hAnsi="GHEA Grapalat"/>
        </w:rPr>
        <w:t xml:space="preserve">без изменения </w:t>
      </w:r>
      <w:r w:rsidRPr="00C51E98">
        <w:rPr>
          <w:rFonts w:ascii="GHEA Grapalat" w:hAnsi="GHEA Grapalat"/>
        </w:rPr>
        <w:t>решения оценочной комиссии об объявлении процедуры закупки несостоявшейся</w:t>
      </w:r>
      <w:r>
        <w:rPr>
          <w:rFonts w:ascii="GHEA Grapalat" w:hAnsi="GHEA Grapalat"/>
        </w:rPr>
        <w:t>.</w:t>
      </w:r>
    </w:p>
    <w:p w14:paraId="4524F889" w14:textId="77777777" w:rsidR="00221264" w:rsidRPr="009044F1" w:rsidRDefault="00221264" w:rsidP="007660C8">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D11608">
        <w:rPr>
          <w:rFonts w:ascii="GHEA Grapalat" w:hAnsi="GHEA Grapalat"/>
          <w:vertAlign w:val="superscript"/>
        </w:rPr>
        <w:t>9.1</w:t>
      </w:r>
    </w:p>
    <w:p w14:paraId="365F6AD9" w14:textId="77777777" w:rsidR="00221264" w:rsidRPr="00681F45" w:rsidRDefault="00221264" w:rsidP="007660C8">
      <w:pPr>
        <w:widowControl w:val="0"/>
        <w:tabs>
          <w:tab w:val="left" w:pos="1134"/>
        </w:tabs>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14:paraId="0592E0D3" w14:textId="77777777" w:rsidR="00221264"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а.</w:t>
      </w:r>
      <w:r w:rsidRPr="005114D0">
        <w:rPr>
          <w:rFonts w:ascii="GHEA Grapalat" w:hAnsi="GHEA Grapalat"/>
        </w:rPr>
        <w:tab/>
      </w:r>
      <w:r>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Pr="007964B7">
        <w:rPr>
          <w:rFonts w:ascii="GHEA Grapalat" w:hAnsi="GHEA Grapalat"/>
        </w:rPr>
        <w:t>В</w:t>
      </w:r>
      <w:r w:rsidRPr="007964B7">
        <w:rPr>
          <w:rFonts w:ascii="Courier New" w:hAnsi="Courier New" w:cs="Courier New"/>
        </w:rPr>
        <w:t> </w:t>
      </w:r>
      <w:r w:rsidRPr="007964B7">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7964B7">
        <w:rPr>
          <w:rFonts w:ascii="Courier New" w:hAnsi="Courier New" w:cs="Courier New"/>
        </w:rPr>
        <w:t> </w:t>
      </w:r>
      <w:r w:rsidRPr="007964B7">
        <w:rPr>
          <w:rFonts w:ascii="GHEA Grapalat" w:hAnsi="GHEA Grapalat"/>
        </w:rPr>
        <w:t>представленным лотам,</w:t>
      </w:r>
      <w:r w:rsidRPr="007964B7">
        <w:rPr>
          <w:rFonts w:ascii="GHEA Grapalat" w:hAnsi="GHEA Grapalat"/>
          <w:color w:val="000000" w:themeColor="text1"/>
        </w:rPr>
        <w:t xml:space="preserve"> </w:t>
      </w:r>
      <w:r w:rsidRPr="007964B7">
        <w:rPr>
          <w:rFonts w:ascii="GHEA Grapalat" w:hAnsi="GHEA Grapalat"/>
        </w:rPr>
        <w:t xml:space="preserve">а в том случае </w:t>
      </w:r>
      <w:r w:rsidRPr="007964B7">
        <w:rPr>
          <w:rFonts w:ascii="GHEA Grapalat" w:hAnsi="GHEA Grapalat"/>
          <w:lang w:val="en-US"/>
        </w:rPr>
        <w:t>e</w:t>
      </w:r>
      <w:r w:rsidRPr="007964B7">
        <w:rPr>
          <w:rFonts w:ascii="GHEA Grapalat" w:hAnsi="GHEA Grapalat"/>
        </w:rPr>
        <w:t>сли ценовые предложения превышают цены закупки - в отношении общей суммы ценовых предложений</w:t>
      </w:r>
      <w:r w:rsidRPr="007964B7">
        <w:rPr>
          <w:rFonts w:ascii="GHEA Grapalat" w:hAnsi="GHEA Grapalat"/>
          <w:color w:val="000000" w:themeColor="text1"/>
        </w:rPr>
        <w:t xml:space="preserve"> с учетом </w:t>
      </w:r>
      <w:r w:rsidRPr="007964B7">
        <w:rPr>
          <w:rFonts w:ascii="GHEA Grapalat" w:hAnsi="GHEA Grapalat" w:cs="Sylfaen"/>
        </w:rPr>
        <w:t>требований абзаца «д» подпункта 1 пункта 32 Порядка</w:t>
      </w:r>
      <w:r w:rsidRPr="007964B7">
        <w:rPr>
          <w:rFonts w:ascii="GHEA Grapalat" w:hAnsi="GHEA Grapalat" w:cs="Sylfaen"/>
          <w:lang w:val="hy-AM"/>
        </w:rPr>
        <w:t>.</w:t>
      </w:r>
    </w:p>
    <w:p w14:paraId="6EC7B7E5" w14:textId="77777777" w:rsidR="00221264" w:rsidRPr="00C35487" w:rsidRDefault="00221264" w:rsidP="007660C8">
      <w:pPr>
        <w:widowControl w:val="0"/>
        <w:tabs>
          <w:tab w:val="left" w:pos="1134"/>
        </w:tabs>
        <w:ind w:firstLine="567"/>
        <w:jc w:val="both"/>
      </w:pPr>
      <w:r w:rsidRPr="009044F1">
        <w:rPr>
          <w:rFonts w:ascii="GHEA Grapalat" w:hAnsi="GHEA Grapalat"/>
        </w:rPr>
        <w:t>б.</w:t>
      </w:r>
      <w:r w:rsidRPr="005114D0">
        <w:rPr>
          <w:rFonts w:ascii="GHEA Grapalat" w:hAnsi="GHEA Grapalat"/>
        </w:rPr>
        <w:tab/>
      </w:r>
      <w:r>
        <w:rPr>
          <w:rFonts w:ascii="GHEA Grapalat" w:hAnsi="GHEA Grapalat"/>
        </w:rPr>
        <w:t>е</w:t>
      </w:r>
      <w:r w:rsidRPr="00BB7860">
        <w:rPr>
          <w:rFonts w:ascii="GHEA Grapalat" w:hAnsi="GHEA Grapalat"/>
        </w:rPr>
        <w:t xml:space="preserve">сли участник лишается права заключения договора </w:t>
      </w:r>
      <w:r>
        <w:rPr>
          <w:rFonts w:ascii="GHEA Grapalat" w:hAnsi="GHEA Grapalat"/>
        </w:rPr>
        <w:t>по какому</w:t>
      </w:r>
      <w:r w:rsidRPr="00BB7860">
        <w:rPr>
          <w:rFonts w:ascii="GHEA Grapalat" w:hAnsi="GHEA Grapalat"/>
        </w:rPr>
        <w:t xml:space="preserve">-либо </w:t>
      </w:r>
      <w:r>
        <w:rPr>
          <w:rFonts w:ascii="GHEA Grapalat" w:hAnsi="GHEA Grapalat"/>
        </w:rPr>
        <w:t>лоту</w:t>
      </w:r>
      <w:r w:rsidRPr="00BB7860">
        <w:rPr>
          <w:rFonts w:ascii="GHEA Grapalat" w:hAnsi="GHEA Grapalat"/>
        </w:rPr>
        <w:t>, то обеспечение заявки выплачивается только в размере обеспечения, рассчитанного в отношении это</w:t>
      </w:r>
      <w:r>
        <w:rPr>
          <w:rFonts w:ascii="GHEA Grapalat" w:hAnsi="GHEA Grapalat"/>
        </w:rPr>
        <w:t>го лота</w:t>
      </w:r>
      <w:r w:rsidRPr="009044F1">
        <w:rPr>
          <w:rFonts w:ascii="GHEA Grapalat" w:hAnsi="GHEA Grapalat"/>
        </w:rPr>
        <w:t>.</w:t>
      </w:r>
      <w:r>
        <w:rPr>
          <w:rStyle w:val="FootnoteReference"/>
          <w:rFonts w:ascii="GHEA Grapalat" w:hAnsi="GHEA Grapalat"/>
        </w:rPr>
        <w:footnoteReference w:customMarkFollows="1" w:id="9"/>
        <w:t>10</w:t>
      </w:r>
    </w:p>
    <w:p w14:paraId="7EE6C3B3"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75EE9F70"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5E677DCD"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435213E3" w14:textId="25379AB3" w:rsidR="00221264" w:rsidRDefault="00221264" w:rsidP="007660C8">
      <w:pPr>
        <w:widowControl w:val="0"/>
        <w:tabs>
          <w:tab w:val="left" w:pos="1134"/>
        </w:tabs>
        <w:ind w:firstLine="567"/>
        <w:jc w:val="both"/>
        <w:rPr>
          <w:rFonts w:ascii="GHEA Grapalat" w:hAnsi="GHEA Grapalat"/>
          <w:lang w:val="hy-AM"/>
        </w:rPr>
      </w:pPr>
      <w:r w:rsidRPr="009044F1">
        <w:rPr>
          <w:rFonts w:ascii="GHEA Grapalat" w:hAnsi="GHEA Grapalat"/>
        </w:rPr>
        <w:t>7.4.</w:t>
      </w:r>
      <w:r w:rsidRPr="005114D0">
        <w:rPr>
          <w:rFonts w:ascii="GHEA Grapalat" w:hAnsi="GHEA Grapalat"/>
        </w:rPr>
        <w:tab/>
      </w:r>
      <w:r w:rsidRPr="007F518B">
        <w:rPr>
          <w:rFonts w:ascii="GHEA Grapalat" w:hAnsi="GHEA Grapalat"/>
          <w:b/>
          <w:bCs/>
        </w:rPr>
        <w:t xml:space="preserve">Обеспечение заявки должно быть действительно в течение </w:t>
      </w:r>
      <w:r w:rsidR="00050C85" w:rsidRPr="007F518B">
        <w:rPr>
          <w:rFonts w:ascii="GHEA Grapalat" w:hAnsi="GHEA Grapalat"/>
          <w:b/>
          <w:bCs/>
          <w:lang w:val="hy-AM"/>
        </w:rPr>
        <w:t>120</w:t>
      </w:r>
      <w:r w:rsidRPr="007F518B">
        <w:rPr>
          <w:rFonts w:ascii="Courier New" w:hAnsi="Courier New" w:cs="Courier New"/>
          <w:b/>
          <w:bCs/>
        </w:rPr>
        <w:t> </w:t>
      </w:r>
      <w:r w:rsidRPr="007F518B">
        <w:rPr>
          <w:rFonts w:ascii="GHEA Grapalat" w:hAnsi="GHEA Grapalat"/>
          <w:b/>
          <w:bCs/>
        </w:rPr>
        <w:t>(</w:t>
      </w:r>
      <w:r w:rsidR="00050C85" w:rsidRPr="007F518B">
        <w:rPr>
          <w:rFonts w:ascii="GHEA Grapalat" w:hAnsi="GHEA Grapalat"/>
          <w:b/>
          <w:bCs/>
        </w:rPr>
        <w:t>сто двадцати</w:t>
      </w:r>
      <w:r w:rsidRPr="007F518B">
        <w:rPr>
          <w:rFonts w:ascii="GHEA Grapalat" w:hAnsi="GHEA Grapalat"/>
          <w:b/>
          <w:bCs/>
        </w:rPr>
        <w:t>) рабочих дней со дня подачи заявки</w:t>
      </w:r>
      <w:r w:rsidRPr="009044F1">
        <w:rPr>
          <w:rFonts w:ascii="GHEA Grapalat" w:hAnsi="GHEA Grapalat"/>
        </w:rPr>
        <w:t>.</w:t>
      </w:r>
      <w:r w:rsidRPr="00CA4200">
        <w:rPr>
          <w:rFonts w:ascii="GHEA Grapalat" w:hAnsi="GHEA Grapalat"/>
          <w:vertAlign w:val="superscript"/>
        </w:rPr>
        <w:t>10.1</w:t>
      </w:r>
      <w:r w:rsidRPr="009044F1">
        <w:rPr>
          <w:rFonts w:ascii="GHEA Grapalat" w:hAnsi="GHEA Grapalat"/>
        </w:rPr>
        <w:t xml:space="preserve"> </w:t>
      </w:r>
    </w:p>
    <w:p w14:paraId="3ED1D351" w14:textId="77777777" w:rsidR="00221264" w:rsidRPr="009F7FAF" w:rsidRDefault="00221264" w:rsidP="007660C8">
      <w:pPr>
        <w:widowControl w:val="0"/>
        <w:tabs>
          <w:tab w:val="left" w:pos="1134"/>
        </w:tabs>
        <w:ind w:firstLine="567"/>
        <w:jc w:val="both"/>
        <w:rPr>
          <w:rFonts w:ascii="GHEA Grapalat" w:hAnsi="GHEA Grapalat"/>
        </w:rPr>
      </w:pPr>
      <w:r w:rsidRPr="009F7FAF">
        <w:rPr>
          <w:rFonts w:ascii="GHEA Grapalat" w:hAnsi="GHEA Grapalat"/>
        </w:rPr>
        <w:t xml:space="preserve">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w:t>
      </w:r>
      <w:r w:rsidRPr="009F7FAF">
        <w:rPr>
          <w:rFonts w:ascii="GHEA Grapalat" w:hAnsi="GHEA Grapalat"/>
        </w:rPr>
        <w:lastRenderedPageBreak/>
        <w:t>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12A49AD4" w14:textId="77777777" w:rsidR="00221264" w:rsidRPr="00996C18" w:rsidRDefault="00221264" w:rsidP="007660C8">
      <w:pPr>
        <w:widowControl w:val="0"/>
        <w:tabs>
          <w:tab w:val="left" w:pos="1134"/>
        </w:tabs>
        <w:ind w:firstLine="567"/>
        <w:jc w:val="both"/>
        <w:rPr>
          <w:rFonts w:ascii="GHEA Grapalat" w:hAnsi="GHEA Grapalat" w:cs="Sylfaen"/>
        </w:rPr>
      </w:pPr>
      <w:r w:rsidRPr="009F7FAF">
        <w:rPr>
          <w:rFonts w:ascii="GHEA Grapalat" w:hAnsi="GHEA Grapalat"/>
        </w:rPr>
        <w:t>7.</w:t>
      </w:r>
      <w:r w:rsidRPr="009F7FAF">
        <w:rPr>
          <w:rFonts w:ascii="GHEA Grapalat" w:hAnsi="GHEA Grapalat"/>
          <w:lang w:val="hy-AM"/>
        </w:rPr>
        <w:t>6</w:t>
      </w:r>
      <w:r w:rsidRPr="009F7FAF">
        <w:rPr>
          <w:rFonts w:ascii="GHEA Grapalat" w:hAnsi="GHEA Grapalat"/>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4FD466AB" w14:textId="77777777" w:rsidR="00221264" w:rsidRPr="00681F45" w:rsidRDefault="00221264" w:rsidP="007660C8">
      <w:pPr>
        <w:widowControl w:val="0"/>
        <w:tabs>
          <w:tab w:val="left" w:pos="1134"/>
        </w:tabs>
        <w:ind w:firstLine="567"/>
        <w:jc w:val="both"/>
        <w:rPr>
          <w:rFonts w:ascii="GHEA Grapalat" w:hAnsi="GHEA Grapalat" w:cs="Sylfaen"/>
        </w:rPr>
      </w:pPr>
    </w:p>
    <w:p w14:paraId="22739C0B" w14:textId="77777777" w:rsidR="00221264" w:rsidRPr="00CA4200" w:rsidRDefault="00221264" w:rsidP="007660C8">
      <w:pPr>
        <w:rPr>
          <w:rFonts w:ascii="GHEA Grapalat" w:hAnsi="GHEA Grapalat" w:cs="Sylfaen"/>
        </w:rPr>
      </w:pPr>
      <w:r w:rsidRPr="00CA4200">
        <w:rPr>
          <w:rFonts w:ascii="GHEA Grapalat" w:hAnsi="GHEA Grapalat" w:cs="Sylfaen"/>
        </w:rPr>
        <w:t>----------------------------------</w:t>
      </w:r>
    </w:p>
    <w:p w14:paraId="48361761" w14:textId="77777777" w:rsidR="00221264" w:rsidRDefault="00221264" w:rsidP="007660C8">
      <w:pPr>
        <w:jc w:val="both"/>
        <w:rPr>
          <w:ins w:id="4" w:author="Inesa Kocharyan" w:date="2022-05-31T17:07:00Z"/>
          <w:rFonts w:ascii="GHEA Grapalat" w:hAnsi="GHEA Grapalat"/>
          <w:b/>
        </w:rPr>
      </w:pPr>
      <w:r w:rsidRPr="00CA4200">
        <w:rPr>
          <w:rFonts w:ascii="GHEA Grapalat" w:hAnsi="GHEA Grapalat"/>
          <w:vertAlign w:val="superscript"/>
        </w:rPr>
        <w:t>10.1</w:t>
      </w:r>
      <w:r w:rsidRPr="00CA4200">
        <w:rPr>
          <w:rFonts w:ascii="GHEA Grapalat" w:hAnsi="GHEA Grapalat"/>
        </w:rPr>
        <w:t xml:space="preserve"> </w:t>
      </w:r>
      <w:r w:rsidRPr="00B44B15">
        <w:rPr>
          <w:rFonts w:ascii="GHEA Grapalat" w:hAnsi="GHEA Grapalat"/>
          <w:i/>
        </w:rPr>
        <w:t xml:space="preserve">Если процедура организуется на основании пункта 2 части 6 статьи 15 Закона </w:t>
      </w:r>
      <w:r w:rsidRPr="00B44B15">
        <w:rPr>
          <w:rFonts w:ascii="GHEA Grapalat" w:hAnsi="GHEA Grapalat"/>
          <w:i/>
          <w:sz w:val="18"/>
          <w:szCs w:val="18"/>
        </w:rPr>
        <w:t>&lt;&lt;</w:t>
      </w:r>
      <w:r w:rsidRPr="00B44B15">
        <w:rPr>
          <w:rFonts w:ascii="GHEA Grapalat" w:hAnsi="GHEA Grapalat"/>
          <w:i/>
        </w:rPr>
        <w:t xml:space="preserve">О закупках </w:t>
      </w:r>
      <w:r w:rsidRPr="00B44B15">
        <w:rPr>
          <w:rFonts w:ascii="GHEA Grapalat" w:hAnsi="GHEA Grapalat"/>
          <w:i/>
          <w:sz w:val="18"/>
          <w:szCs w:val="18"/>
        </w:rPr>
        <w:t>&gt;&gt;</w:t>
      </w:r>
      <w:r w:rsidRPr="00B44B15">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B44B15">
        <w:rPr>
          <w:rFonts w:ascii="GHEA Grapalat" w:hAnsi="GHEA Grapalat"/>
          <w:i/>
          <w:sz w:val="16"/>
          <w:szCs w:val="16"/>
        </w:rPr>
        <w:t>&lt;&lt;</w:t>
      </w:r>
      <w:r w:rsidRPr="00B44B15">
        <w:rPr>
          <w:rFonts w:ascii="GHEA Grapalat" w:hAnsi="GHEA Grapalat"/>
          <w:i/>
        </w:rPr>
        <w:t>90</w:t>
      </w:r>
      <w:r w:rsidRPr="00B44B15">
        <w:rPr>
          <w:rFonts w:ascii="Courier New" w:hAnsi="Courier New" w:cs="Courier New"/>
          <w:i/>
        </w:rPr>
        <w:t> </w:t>
      </w:r>
      <w:r w:rsidRPr="00B44B15">
        <w:rPr>
          <w:rFonts w:ascii="GHEA Grapalat" w:hAnsi="GHEA Grapalat"/>
          <w:i/>
        </w:rPr>
        <w:t>(девяноста) рабочих дней</w:t>
      </w:r>
      <w:r w:rsidRPr="00B44B15">
        <w:rPr>
          <w:rFonts w:ascii="GHEA Grapalat" w:hAnsi="GHEA Grapalat"/>
          <w:i/>
          <w:sz w:val="16"/>
          <w:szCs w:val="16"/>
        </w:rPr>
        <w:t>&gt;&gt;</w:t>
      </w:r>
      <w:r w:rsidRPr="00B44B15">
        <w:rPr>
          <w:rFonts w:ascii="GHEA Grapalat" w:hAnsi="GHEA Grapalat"/>
          <w:i/>
        </w:rPr>
        <w:t xml:space="preserve"> заменяются на слова </w:t>
      </w:r>
      <w:r w:rsidRPr="00B44B15">
        <w:rPr>
          <w:rFonts w:ascii="GHEA Grapalat" w:hAnsi="GHEA Grapalat"/>
          <w:i/>
          <w:sz w:val="16"/>
          <w:szCs w:val="16"/>
        </w:rPr>
        <w:t>&lt;&lt;</w:t>
      </w:r>
      <w:r w:rsidRPr="00B44B15">
        <w:rPr>
          <w:rFonts w:ascii="GHEA Grapalat" w:hAnsi="GHEA Grapalat"/>
          <w:i/>
        </w:rPr>
        <w:t xml:space="preserve"> 120 (сто двадцати) рабочих дней</w:t>
      </w:r>
      <w:r w:rsidRPr="00B44B15">
        <w:rPr>
          <w:rFonts w:ascii="GHEA Grapalat" w:hAnsi="GHEA Grapalat"/>
          <w:i/>
          <w:sz w:val="16"/>
          <w:szCs w:val="16"/>
        </w:rPr>
        <w:t>&gt;&gt;</w:t>
      </w:r>
      <w:r w:rsidRPr="00B44B15">
        <w:rPr>
          <w:rFonts w:ascii="GHEA Grapalat" w:hAnsi="GHEA Grapalat"/>
          <w:i/>
        </w:rPr>
        <w:t xml:space="preserve"> .</w:t>
      </w:r>
      <w:ins w:id="5" w:author="Inesa Kocharyan" w:date="2022-05-31T17:07:00Z">
        <w:r>
          <w:rPr>
            <w:rFonts w:ascii="GHEA Grapalat" w:hAnsi="GHEA Grapalat"/>
            <w:b/>
          </w:rPr>
          <w:br w:type="page"/>
        </w:r>
      </w:ins>
    </w:p>
    <w:p w14:paraId="5E2BC5B8" w14:textId="77777777" w:rsidR="00221264" w:rsidRPr="005647BC" w:rsidRDefault="00221264" w:rsidP="007660C8">
      <w:pPr>
        <w:widowControl w:val="0"/>
        <w:jc w:val="center"/>
        <w:rPr>
          <w:rFonts w:ascii="GHEA Grapalat" w:hAnsi="GHEA Grapalat"/>
          <w:b/>
        </w:rPr>
      </w:pPr>
      <w:r>
        <w:rPr>
          <w:rFonts w:ascii="GHEA Grapalat" w:hAnsi="GHEA Grapalat"/>
          <w:b/>
        </w:rPr>
        <w:lastRenderedPageBreak/>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14:paraId="504D09BF" w14:textId="77777777" w:rsidR="00221264" w:rsidRPr="005647BC" w:rsidRDefault="00221264" w:rsidP="007660C8">
      <w:pPr>
        <w:widowControl w:val="0"/>
        <w:jc w:val="center"/>
        <w:rPr>
          <w:rFonts w:ascii="GHEA Grapalat" w:hAnsi="GHEA Grapalat"/>
          <w:b/>
        </w:rPr>
      </w:pPr>
    </w:p>
    <w:p w14:paraId="58D9ED68" w14:textId="2339338A" w:rsidR="00AB68B4" w:rsidRPr="009044F1" w:rsidRDefault="00221264" w:rsidP="00AB68B4">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00AB68B4" w:rsidRPr="009044F1">
        <w:rPr>
          <w:rFonts w:ascii="GHEA Grapalat" w:hAnsi="GHEA Grapalat"/>
          <w:sz w:val="24"/>
          <w:szCs w:val="24"/>
        </w:rPr>
        <w:t xml:space="preserve">Вскрытие заявок произойдет посредством </w:t>
      </w:r>
      <w:r w:rsidR="00AB68B4" w:rsidRPr="00C00C56">
        <w:rPr>
          <w:rFonts w:ascii="GHEA Grapalat" w:hAnsi="GHEA Grapalat"/>
          <w:b/>
          <w:sz w:val="24"/>
          <w:szCs w:val="24"/>
        </w:rPr>
        <w:t xml:space="preserve">системы </w:t>
      </w:r>
      <w:r w:rsidR="0025726F">
        <w:rPr>
          <w:rFonts w:ascii="GHEA Grapalat" w:hAnsi="GHEA Grapalat"/>
          <w:b/>
          <w:sz w:val="24"/>
          <w:szCs w:val="24"/>
        </w:rPr>
        <w:t>19</w:t>
      </w:r>
      <w:r w:rsidR="00AC32D4" w:rsidRPr="00AC32D4">
        <w:rPr>
          <w:rFonts w:ascii="GHEA Grapalat" w:hAnsi="GHEA Grapalat"/>
          <w:b/>
          <w:bCs/>
          <w:iCs/>
          <w:sz w:val="24"/>
          <w:szCs w:val="24"/>
        </w:rPr>
        <w:t xml:space="preserve">-го </w:t>
      </w:r>
      <w:r w:rsidR="0025726F">
        <w:rPr>
          <w:rFonts w:ascii="GHEA Grapalat" w:hAnsi="GHEA Grapalat"/>
          <w:b/>
          <w:bCs/>
          <w:iCs/>
          <w:sz w:val="24"/>
          <w:szCs w:val="24"/>
        </w:rPr>
        <w:t>марта</w:t>
      </w:r>
      <w:r w:rsidR="00FE42BA" w:rsidRPr="00FE42BA">
        <w:rPr>
          <w:rFonts w:ascii="GHEA Grapalat" w:hAnsi="GHEA Grapalat"/>
          <w:b/>
          <w:bCs/>
          <w:iCs/>
          <w:sz w:val="24"/>
          <w:szCs w:val="24"/>
        </w:rPr>
        <w:t xml:space="preserve"> 202</w:t>
      </w:r>
      <w:r w:rsidR="0025726F">
        <w:rPr>
          <w:rFonts w:ascii="GHEA Grapalat" w:hAnsi="GHEA Grapalat"/>
          <w:b/>
          <w:bCs/>
          <w:iCs/>
          <w:sz w:val="24"/>
          <w:szCs w:val="24"/>
        </w:rPr>
        <w:t>6</w:t>
      </w:r>
      <w:r w:rsidR="00FE42BA" w:rsidRPr="00FE42BA">
        <w:rPr>
          <w:rFonts w:ascii="GHEA Grapalat" w:hAnsi="GHEA Grapalat"/>
          <w:b/>
          <w:bCs/>
          <w:iCs/>
          <w:sz w:val="24"/>
          <w:szCs w:val="24"/>
        </w:rPr>
        <w:t>г</w:t>
      </w:r>
      <w:r w:rsidR="00AB68B4" w:rsidRPr="00C00C56">
        <w:rPr>
          <w:rFonts w:ascii="GHEA Grapalat" w:hAnsi="GHEA Grapalat"/>
          <w:b/>
          <w:sz w:val="24"/>
          <w:szCs w:val="24"/>
        </w:rPr>
        <w:t xml:space="preserve"> в "11:00"</w:t>
      </w:r>
      <w:r w:rsidR="00AB68B4"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446B86AC" w14:textId="77777777" w:rsidR="00221264" w:rsidRPr="009044F1" w:rsidRDefault="00221264" w:rsidP="007660C8">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6C1A58A9" w14:textId="77777777" w:rsidR="00221264" w:rsidRPr="009044F1" w:rsidRDefault="00221264" w:rsidP="007660C8">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49C845FA"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33167F5" w14:textId="77777777" w:rsidR="00221264" w:rsidRPr="002A665D" w:rsidRDefault="00221264" w:rsidP="007660C8">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патнадцати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396DD734" w14:textId="77777777" w:rsidR="00221264" w:rsidRPr="009044F1" w:rsidRDefault="00221264" w:rsidP="007660C8">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либо 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45E5BE62" w14:textId="77777777" w:rsidR="00221264" w:rsidRPr="009044F1" w:rsidRDefault="00221264" w:rsidP="007660C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9C57CF0" w14:textId="77777777" w:rsidR="00221264" w:rsidRPr="009044F1" w:rsidRDefault="00221264" w:rsidP="007660C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565DE1">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 xml:space="preserve">участников, оценка и сравнение ценовых предложений осуществляются без исчисления суммы налога, указанного в пункте 5.2. части 1 настоящего </w:t>
      </w:r>
      <w:r w:rsidRPr="009044F1">
        <w:rPr>
          <w:rFonts w:ascii="GHEA Grapalat" w:hAnsi="GHEA Grapalat"/>
          <w:sz w:val="24"/>
          <w:szCs w:val="24"/>
        </w:rPr>
        <w:lastRenderedPageBreak/>
        <w:t>приглашения, а при оценке заявок за основание принимается приложенное в системе ценовое предложение, утвержденное участником.</w:t>
      </w:r>
    </w:p>
    <w:p w14:paraId="4856B3AA" w14:textId="7431A14D" w:rsidR="00221264" w:rsidRPr="00A01157" w:rsidRDefault="00221264" w:rsidP="007660C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013EA" w:rsidRPr="00E42EE8">
        <w:rPr>
          <w:rFonts w:ascii="GHEA Grapalat" w:hAnsi="GHEA Grapalat"/>
          <w:color w:val="FF0000"/>
          <w:sz w:val="24"/>
          <w:szCs w:val="24"/>
        </w:rPr>
        <w:t>установленным Центральным банком р. Армения на день открытия заявок</w:t>
      </w:r>
      <w:r w:rsidR="00E013EA">
        <w:rPr>
          <w:rStyle w:val="FootnoteReference"/>
          <w:rFonts w:ascii="GHEA Grapalat" w:hAnsi="GHEA Grapalat"/>
          <w:i w:val="0"/>
          <w:sz w:val="24"/>
          <w:szCs w:val="24"/>
        </w:rPr>
        <w:t xml:space="preserve"> </w:t>
      </w:r>
      <w:r>
        <w:rPr>
          <w:rStyle w:val="FootnoteReference"/>
          <w:rFonts w:ascii="GHEA Grapalat" w:hAnsi="GHEA Grapalat"/>
          <w:i w:val="0"/>
          <w:sz w:val="24"/>
          <w:szCs w:val="24"/>
        </w:rPr>
        <w:footnoteReference w:customMarkFollows="1" w:id="10"/>
        <w:t>11</w:t>
      </w:r>
      <w:r>
        <w:rPr>
          <w:rFonts w:ascii="GHEA Grapalat" w:hAnsi="GHEA Grapalat"/>
          <w:i w:val="0"/>
          <w:sz w:val="24"/>
          <w:szCs w:val="24"/>
        </w:rPr>
        <w:t>.</w:t>
      </w:r>
    </w:p>
    <w:p w14:paraId="41376E9A" w14:textId="77777777" w:rsidR="00221264" w:rsidRPr="00186559" w:rsidRDefault="00221264" w:rsidP="007660C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736B3D">
        <w:rPr>
          <w:rFonts w:ascii="GHEA Grapalat" w:hAnsi="GHEA Grapalat"/>
          <w:sz w:val="24"/>
          <w:szCs w:val="24"/>
        </w:rPr>
        <w:t xml:space="preserve"> </w:t>
      </w:r>
      <w:r w:rsidRPr="009044F1">
        <w:rPr>
          <w:rFonts w:ascii="GHEA Grapalat" w:hAnsi="GHEA Grapalat"/>
          <w:sz w:val="24"/>
          <w:szCs w:val="24"/>
        </w:rPr>
        <w:t xml:space="preserve">участников.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r>
        <w:rPr>
          <w:rFonts w:ascii="GHEA Grapalat" w:hAnsi="GHEA Grapalat"/>
          <w:sz w:val="24"/>
          <w:szCs w:val="24"/>
          <w:lang w:val="hy-AM"/>
        </w:rPr>
        <w:t xml:space="preserve">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069AEEBA" w14:textId="77777777" w:rsidR="00221264" w:rsidRPr="007D28B8" w:rsidRDefault="00221264" w:rsidP="007660C8">
      <w:pPr>
        <w:pStyle w:val="norm"/>
        <w:widowControl w:val="0"/>
        <w:tabs>
          <w:tab w:val="left" w:pos="1134"/>
        </w:tabs>
        <w:spacing w:line="240" w:lineRule="auto"/>
        <w:ind w:firstLine="567"/>
        <w:rPr>
          <w:rFonts w:ascii="GHEA Grapalat" w:hAnsi="GHEA Grapalat" w:cs="Sylfaen"/>
          <w:sz w:val="24"/>
          <w:szCs w:val="24"/>
          <w:lang w:val="hy-AM"/>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участников,</w:t>
      </w:r>
      <w:ins w:id="6" w:author="Inesa Kocharyan" w:date="2022-10-27T11:06:00Z">
        <w:r>
          <w:rPr>
            <w:rFonts w:ascii="GHEA Grapalat" w:hAnsi="GHEA Grapalat"/>
            <w:sz w:val="24"/>
            <w:szCs w:val="24"/>
          </w:rPr>
          <w:t xml:space="preserve"> </w:t>
        </w:r>
      </w:ins>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sidDel="00334F26">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D28B8">
        <w:rPr>
          <w:rFonts w:ascii="GHEA Grapalat" w:hAnsi="GHEA Grapalat"/>
          <w:sz w:val="24"/>
          <w:szCs w:val="24"/>
        </w:rPr>
        <w:t xml:space="preserve"> </w:t>
      </w:r>
      <w:r w:rsidRPr="009044F1">
        <w:rPr>
          <w:rFonts w:ascii="GHEA Grapalat" w:hAnsi="GHEA Grapalat"/>
          <w:sz w:val="24"/>
          <w:szCs w:val="24"/>
        </w:rPr>
        <w:t>присутствуют</w:t>
      </w:r>
      <w:r w:rsidRPr="007D28B8">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lang w:val="hy-AM"/>
        </w:rPr>
        <w:t>,</w:t>
      </w:r>
    </w:p>
    <w:p w14:paraId="00C514D0" w14:textId="77777777" w:rsidR="00221264" w:rsidRPr="009044F1" w:rsidRDefault="00221264" w:rsidP="007660C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4F6817">
        <w:rPr>
          <w:rFonts w:ascii="GHEA Grapalat" w:hAnsi="GHEA Grapalat"/>
          <w:sz w:val="24"/>
          <w:szCs w:val="24"/>
        </w:rPr>
        <w:t xml:space="preserve"> </w:t>
      </w:r>
      <w:r w:rsidRPr="009044F1">
        <w:rPr>
          <w:rFonts w:ascii="GHEA Grapalat" w:hAnsi="GHEA Grapalat"/>
          <w:sz w:val="24"/>
          <w:szCs w:val="24"/>
        </w:rPr>
        <w:t>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 xml:space="preserve">и, </w:t>
      </w:r>
      <w:r w:rsidRPr="009044F1">
        <w:rPr>
          <w:rFonts w:ascii="GHEA Grapalat" w:hAnsi="GHEA Grapalat"/>
          <w:sz w:val="24"/>
          <w:szCs w:val="24"/>
        </w:rPr>
        <w:t>дате, времени и месте проведения одновременных переговоров по снижению цен,</w:t>
      </w:r>
    </w:p>
    <w:p w14:paraId="23BC2EBB" w14:textId="77777777" w:rsidR="00221264" w:rsidRPr="00A50C53" w:rsidRDefault="00221264" w:rsidP="007660C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05597423" w14:textId="77777777" w:rsidR="00221264" w:rsidRPr="009044F1" w:rsidRDefault="00221264" w:rsidP="007660C8">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участников, и до истечения предусмотренного для переговоров окончательного срока участник может пересмотреть свое ценовое предложение,</w:t>
      </w:r>
    </w:p>
    <w:p w14:paraId="53C9042B" w14:textId="77777777" w:rsidR="00221264" w:rsidRDefault="00221264" w:rsidP="007660C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CA3860">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1B1D693" w14:textId="77777777" w:rsidR="00221264" w:rsidRDefault="00221264" w:rsidP="007660C8">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w:t>
      </w:r>
      <w:r w:rsidRPr="002F249D">
        <w:rPr>
          <w:rFonts w:ascii="GHEA Grapalat" w:hAnsi="GHEA Grapalat"/>
          <w:sz w:val="24"/>
          <w:szCs w:val="24"/>
        </w:rPr>
        <w:lastRenderedPageBreak/>
        <w:t>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E81AB9A" w14:textId="77777777" w:rsidR="00221264" w:rsidRPr="009044F1" w:rsidRDefault="00221264" w:rsidP="007660C8">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4FA129DB" w14:textId="77777777" w:rsidR="00221264" w:rsidRPr="009044F1" w:rsidRDefault="00221264" w:rsidP="007660C8">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442CE4E" w14:textId="77777777" w:rsidR="005E46C7" w:rsidRDefault="005E46C7" w:rsidP="005E46C7">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 xml:space="preserve">включая тот случай,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6F654B">
        <w:rPr>
          <w:rFonts w:ascii="GHEA Grapalat" w:hAnsi="GHEA Grapalat"/>
          <w:sz w:val="24"/>
          <w:szCs w:val="24"/>
        </w:rPr>
        <w:t>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6F654B">
        <w:rPr>
          <w:rFonts w:ascii="GHEA Grapalat" w:hAnsi="GHEA Grapalat"/>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sidRPr="00704C42">
        <w:rPr>
          <w:rFonts w:ascii="GHEA Grapalat" w:hAnsi="GHEA Grapalat"/>
          <w:sz w:val="24"/>
          <w:szCs w:val="24"/>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71F1657E" w14:textId="77777777" w:rsidR="005E46C7" w:rsidRDefault="005E46C7" w:rsidP="005E46C7">
      <w:pPr>
        <w:pStyle w:val="norm"/>
        <w:widowControl w:val="0"/>
        <w:tabs>
          <w:tab w:val="left" w:pos="1134"/>
        </w:tabs>
        <w:spacing w:after="160" w:line="240" w:lineRule="auto"/>
        <w:ind w:firstLine="567"/>
        <w:rPr>
          <w:ins w:id="7" w:author="Inesa Kocharyan" w:date="2025-07-01T17:27:00Z"/>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54CF86D6" w14:textId="77777777" w:rsidR="005E46C7" w:rsidRPr="00704C42" w:rsidRDefault="005E46C7" w:rsidP="005E46C7">
      <w:pPr>
        <w:pStyle w:val="norm"/>
        <w:widowControl w:val="0"/>
        <w:tabs>
          <w:tab w:val="left" w:pos="1134"/>
        </w:tabs>
        <w:spacing w:after="160" w:line="240" w:lineRule="auto"/>
        <w:ind w:firstLine="567"/>
        <w:rPr>
          <w:rFonts w:ascii="GHEA Grapalat" w:hAnsi="GHEA Grapalat" w:cs="Sylfaen"/>
          <w:sz w:val="24"/>
          <w:szCs w:val="24"/>
        </w:rPr>
      </w:pPr>
      <w:r w:rsidRPr="00704C42">
        <w:rPr>
          <w:rFonts w:ascii="GHEA Grapalat" w:hAnsi="GHEA Grapalat"/>
          <w:sz w:val="24"/>
          <w:szCs w:val="24"/>
          <w:lang w:val="hy-AM"/>
        </w:rPr>
        <w:t xml:space="preserve">8.9.1 </w:t>
      </w:r>
      <w:r w:rsidRPr="00704C42">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w:t>
      </w:r>
      <w:r w:rsidRPr="006F654B">
        <w:rPr>
          <w:rFonts w:ascii="GHEA Grapalat" w:hAnsi="GHEA Grapalat"/>
          <w:sz w:val="24"/>
          <w:szCs w:val="24"/>
        </w:rPr>
        <w:t>постановления</w:t>
      </w:r>
      <w:r w:rsidRPr="00704C42">
        <w:rPr>
          <w:rFonts w:ascii="GHEA Grapalat" w:hAnsi="GHEA Grapalat"/>
          <w:sz w:val="24"/>
          <w:szCs w:val="24"/>
        </w:rPr>
        <w:t xml:space="preserve"> Правительства РА от 20.06.2025 № 817-А, заявка участника отклоняется.</w:t>
      </w:r>
    </w:p>
    <w:p w14:paraId="19EA7C3E" w14:textId="77777777" w:rsidR="00221264" w:rsidRDefault="00221264" w:rsidP="007660C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53AD18E9" w14:textId="77777777" w:rsidR="00221264" w:rsidRPr="009044F1" w:rsidRDefault="00221264" w:rsidP="007660C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BC5993">
        <w:rPr>
          <w:rFonts w:ascii="GHEA Grapalat" w:hAnsi="GHEA Grapalat"/>
        </w:rPr>
        <w:t xml:space="preserve"> </w:t>
      </w:r>
      <w:r w:rsidRPr="00BC5993">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C5993" w:rsidDel="00A5199D">
        <w:rPr>
          <w:rFonts w:ascii="GHEA Grapalat" w:hAnsi="GHEA Grapalat"/>
          <w:sz w:val="24"/>
          <w:szCs w:val="24"/>
        </w:rPr>
        <w:t xml:space="preserve"> </w:t>
      </w:r>
      <w:r w:rsidRPr="00BC5993">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w:t>
      </w:r>
      <w:r w:rsidRPr="00BC5993">
        <w:rPr>
          <w:rFonts w:ascii="GHEA Grapalat" w:hAnsi="GHEA Grapalat"/>
          <w:sz w:val="24"/>
          <w:szCs w:val="24"/>
        </w:rPr>
        <w:lastRenderedPageBreak/>
        <w:t>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r w:rsidRPr="009044F1">
        <w:rPr>
          <w:rFonts w:ascii="GHEA Grapalat" w:hAnsi="GHEA Grapalat"/>
          <w:sz w:val="24"/>
          <w:szCs w:val="24"/>
        </w:rPr>
        <w:t xml:space="preserve"> </w:t>
      </w:r>
    </w:p>
    <w:p w14:paraId="32A179F0" w14:textId="77777777" w:rsidR="00221264" w:rsidRPr="009044F1" w:rsidRDefault="00221264" w:rsidP="007660C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7CFB71D" w14:textId="77777777" w:rsidR="00221264" w:rsidRPr="009044F1" w:rsidRDefault="00221264" w:rsidP="007660C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6B0C5F3" w14:textId="77777777" w:rsidR="00221264" w:rsidRPr="009044F1" w:rsidRDefault="00221264" w:rsidP="007660C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76A6E333" w14:textId="77777777" w:rsidR="00221264" w:rsidRPr="009044F1" w:rsidRDefault="00221264" w:rsidP="007660C8">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5DC5407" w14:textId="77777777" w:rsidR="00632896" w:rsidRDefault="00632896" w:rsidP="00632896">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2F5B1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Pr>
          <w:rStyle w:val="ezkurwreuab5ozgtqnkl"/>
          <w:rFonts w:ascii="GHEA Grapalat" w:hAnsi="GHEA Grapalat"/>
        </w:rPr>
        <w:t>.</w:t>
      </w:r>
      <w:r>
        <w:rPr>
          <w:rFonts w:ascii="GHEA Grapalat" w:hAnsi="GHEA Grapalat"/>
        </w:rPr>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 xml:space="preserve">на </w:t>
      </w:r>
      <w:r w:rsidRPr="00551FD6">
        <w:rPr>
          <w:rFonts w:ascii="GHEA Grapalat" w:hAnsi="GHEA Grapalat"/>
        </w:rPr>
        <w:t>десят</w:t>
      </w:r>
      <w:r>
        <w:rPr>
          <w:rFonts w:ascii="GHEA Grapalat" w:hAnsi="GHEA Grapalat"/>
        </w:rPr>
        <w:t>ый</w:t>
      </w:r>
      <w:r w:rsidRPr="00551FD6">
        <w:rPr>
          <w:rFonts w:ascii="GHEA Grapalat" w:hAnsi="GHEA Grapalat"/>
        </w:rPr>
        <w:t xml:space="preserve"> д</w:t>
      </w:r>
      <w:r>
        <w:rPr>
          <w:rFonts w:ascii="GHEA Grapalat" w:hAnsi="GHEA Grapalat"/>
        </w:rPr>
        <w:t>е</w:t>
      </w:r>
      <w:r w:rsidRPr="00551FD6">
        <w:rPr>
          <w:rFonts w:ascii="GHEA Grapalat" w:hAnsi="GHEA Grapalat"/>
        </w:rPr>
        <w:t>н</w:t>
      </w:r>
      <w:r>
        <w:rPr>
          <w:rFonts w:ascii="GHEA Grapalat" w:hAnsi="GHEA Grapalat"/>
        </w:rPr>
        <w:t>ь</w:t>
      </w:r>
      <w:r w:rsidRPr="00551FD6">
        <w:rPr>
          <w:rFonts w:ascii="GHEA Grapalat" w:hAnsi="GHEA Grapalat"/>
        </w:rPr>
        <w:t>,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w:t>
      </w:r>
      <w:r w:rsidRPr="007B2F64">
        <w:rPr>
          <w:rFonts w:ascii="GHEA Grapalat" w:hAnsi="GHEA Grapalat"/>
        </w:rPr>
        <w:t>объявления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409047C4" w14:textId="77777777" w:rsidR="00632896" w:rsidRPr="00E4221B" w:rsidRDefault="00632896" w:rsidP="00632896">
      <w:pPr>
        <w:widowControl w:val="0"/>
        <w:tabs>
          <w:tab w:val="left" w:pos="1276"/>
        </w:tabs>
        <w:rPr>
          <w:rFonts w:ascii="GHEA Grapalat" w:hAnsi="GHEA Grapalat"/>
        </w:rPr>
      </w:pPr>
      <w:r>
        <w:rPr>
          <w:rFonts w:ascii="GHEA Grapalat" w:hAnsi="GHEA Grapalat"/>
        </w:rPr>
        <w:lastRenderedPageBreak/>
        <w:t>Е</w:t>
      </w:r>
      <w:r w:rsidRPr="00E4221B">
        <w:rPr>
          <w:rFonts w:ascii="GHEA Grapalat" w:hAnsi="GHEA Grapalat"/>
        </w:rPr>
        <w:t>сли:</w:t>
      </w:r>
    </w:p>
    <w:p w14:paraId="7A1DFF05" w14:textId="77777777" w:rsidR="00632896" w:rsidRPr="00240665" w:rsidRDefault="00632896" w:rsidP="00632896">
      <w:pPr>
        <w:widowControl w:val="0"/>
        <w:ind w:left="284"/>
        <w:contextualSpacing/>
        <w:jc w:val="both"/>
        <w:rPr>
          <w:rFonts w:ascii="GHEA Grapalat" w:hAnsi="GHEA Grapalat"/>
        </w:rPr>
      </w:pPr>
      <w:r>
        <w:rPr>
          <w:rFonts w:ascii="GHEA Grapalat" w:hAnsi="GHEA Grapalat"/>
        </w:rPr>
        <w:t xml:space="preserve">- </w:t>
      </w:r>
      <w:r w:rsidRPr="00240665">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BCD5455" w14:textId="77777777" w:rsidR="00632896" w:rsidRDefault="00632896" w:rsidP="00632896">
      <w:pPr>
        <w:widowControl w:val="0"/>
        <w:ind w:left="284"/>
        <w:contextualSpacing/>
        <w:jc w:val="both"/>
        <w:rPr>
          <w:ins w:id="8" w:author="Inesa Kocharyan" w:date="2023-07-06T16:48:00Z"/>
          <w:rFonts w:ascii="GHEA Grapalat" w:hAnsi="GHEA Grapalat"/>
        </w:rPr>
      </w:pPr>
      <w:r>
        <w:rPr>
          <w:rFonts w:ascii="GHEA Grapalat" w:hAnsi="GHEA Grapalat"/>
        </w:rPr>
        <w:t xml:space="preserve">- </w:t>
      </w:r>
      <w:r w:rsidRPr="00240665">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0A7B7B">
        <w:rPr>
          <w:rFonts w:ascii="GHEA Grapalat" w:hAnsi="GHEA Grapalat"/>
        </w:rPr>
        <w:t>была осуществлена</w:t>
      </w:r>
      <w:r w:rsidRPr="00240665">
        <w:rPr>
          <w:rFonts w:ascii="GHEA Grapalat" w:hAnsi="GHEA Grapalat"/>
        </w:rPr>
        <w:t xml:space="preserve"> по истечении срока представления решения уполномоченному органу, но не позднее </w:t>
      </w:r>
      <w:r w:rsidRPr="000A7B7B">
        <w:rPr>
          <w:rFonts w:ascii="GHEA Grapalat" w:hAnsi="GHEA Grapalat"/>
        </w:rPr>
        <w:t>истечения сорокодневного срока, установленного для включения уполномоченным органом участника ,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240665">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3F2921E9" w14:textId="77777777" w:rsidR="00632896" w:rsidRDefault="00632896" w:rsidP="00632896">
      <w:pPr>
        <w:widowControl w:val="0"/>
        <w:tabs>
          <w:tab w:val="left" w:pos="1134"/>
        </w:tabs>
        <w:jc w:val="both"/>
        <w:rPr>
          <w:ins w:id="9" w:author="Inesa Kocharyan" w:date="2025-07-01T17:28:00Z"/>
          <w:rFonts w:ascii="GHEA Grapalat" w:hAnsi="GHEA Grapalat" w:cs="Sylfaen"/>
          <w:lang w:val="hy-AM"/>
        </w:rPr>
      </w:pPr>
      <w:r w:rsidRPr="00F96C75">
        <w:rPr>
          <w:rFonts w:ascii="GHEA Grapalat" w:hAnsi="GHEA Grapalat" w:cs="Sylfaen"/>
        </w:rPr>
        <w:t xml:space="preserve">   </w:t>
      </w:r>
      <w:r>
        <w:rPr>
          <w:rFonts w:ascii="GHEA Grapalat" w:hAnsi="GHEA Grapalat" w:cs="Sylfaen"/>
        </w:rPr>
        <w:t xml:space="preserve">    </w:t>
      </w:r>
      <w:r w:rsidRPr="00F96C75">
        <w:rPr>
          <w:rFonts w:ascii="GHEA Grapalat" w:hAnsi="GHEA Grapalat" w:cs="Sylfaen"/>
        </w:rPr>
        <w:t xml:space="preserve"> При этом</w:t>
      </w:r>
      <w:r>
        <w:rPr>
          <w:rFonts w:ascii="GHEA Grapalat" w:hAnsi="GHEA Grapalat" w:cs="Sylfaen"/>
          <w:lang w:val="hy-AM"/>
        </w:rPr>
        <w:t>;</w:t>
      </w:r>
    </w:p>
    <w:p w14:paraId="2806CA2D" w14:textId="77777777" w:rsidR="00632896" w:rsidRDefault="00632896" w:rsidP="00632896">
      <w:pPr>
        <w:widowControl w:val="0"/>
        <w:tabs>
          <w:tab w:val="left" w:pos="1134"/>
        </w:tabs>
        <w:jc w:val="both"/>
        <w:rPr>
          <w:ins w:id="10" w:author="Inesa Kocharyan" w:date="2025-07-01T17:30:00Z"/>
          <w:rFonts w:ascii="GHEA Grapalat" w:hAnsi="GHEA Grapalat" w:cs="Sylfaen"/>
        </w:rPr>
      </w:pPr>
      <w:r>
        <w:rPr>
          <w:rFonts w:ascii="GHEA Grapalat" w:hAnsi="GHEA Grapalat" w:cs="Sylfaen"/>
          <w:lang w:val="hy-AM"/>
        </w:rPr>
        <w:t>-</w:t>
      </w:r>
      <w:r w:rsidRPr="00F96C75">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6C0817">
        <w:rPr>
          <w:rFonts w:ascii="GHEA Grapalat" w:hAnsi="GHEA Grapalat"/>
        </w:rPr>
        <w:t>в том числе, когда лицо, включённое в список, предусмотренный подпунктом 2 пункта</w:t>
      </w:r>
      <w:r w:rsidRPr="006C0817">
        <w:rPr>
          <w:rFonts w:ascii="GHEA Grapalat" w:hAnsi="GHEA Grapalat"/>
          <w:lang w:val="hy-AM"/>
        </w:rPr>
        <w:t xml:space="preserve"> 2</w:t>
      </w:r>
      <w:r w:rsidRPr="006C0817">
        <w:rPr>
          <w:rFonts w:ascii="GHEA Grapalat" w:hAnsi="GHEA Grapalat"/>
        </w:rPr>
        <w:t xml:space="preserve"> постановления Правительства РА от 20.06.2025 № 817-А, предлагается участником в качестве агента / исполнителя/</w:t>
      </w:r>
      <w:r w:rsidRPr="006C0817">
        <w:rPr>
          <w:rFonts w:ascii="GHEA Grapalat" w:hAnsi="GHEA Grapalat" w:cs="Sylfaen"/>
        </w:rPr>
        <w:t xml:space="preserve"> </w:t>
      </w:r>
      <w:r w:rsidRPr="00F96C75">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786F4B8" w14:textId="77777777" w:rsidR="00632896" w:rsidRPr="004478C6" w:rsidRDefault="00632896" w:rsidP="00632896">
      <w:pPr>
        <w:widowControl w:val="0"/>
        <w:tabs>
          <w:tab w:val="left" w:pos="0"/>
        </w:tabs>
        <w:ind w:left="142" w:firstLine="785"/>
        <w:jc w:val="both"/>
        <w:rPr>
          <w:rFonts w:ascii="GHEA Grapalat" w:hAnsi="GHEA Grapalat"/>
        </w:rPr>
      </w:pPr>
      <w:r w:rsidRPr="004478C6">
        <w:rPr>
          <w:rFonts w:ascii="GHEA Grapalat" w:hAnsi="GHEA Grapalat" w:cs="Sylfaen"/>
        </w:rPr>
        <w:t>-</w:t>
      </w:r>
      <w:r w:rsidRPr="004478C6">
        <w:rPr>
          <w:rFonts w:ascii="GHEA Grapalat" w:hAnsi="GHEA Grapalat"/>
        </w:rPr>
        <w:t xml:space="preserve"> Обстоятельство, предусмотренное в пункте 8.</w:t>
      </w:r>
      <w:r w:rsidRPr="004478C6">
        <w:rPr>
          <w:rFonts w:ascii="GHEA Grapalat" w:hAnsi="GHEA Grapalat"/>
          <w:lang w:val="hy-AM"/>
        </w:rPr>
        <w:t>9.1</w:t>
      </w:r>
      <w:r w:rsidRPr="004478C6">
        <w:rPr>
          <w:rFonts w:ascii="GHEA Grapalat" w:hAnsi="GHEA Grapalat"/>
        </w:rPr>
        <w:t xml:space="preserve"> части</w:t>
      </w:r>
      <w:r w:rsidRPr="004478C6">
        <w:rPr>
          <w:rFonts w:ascii="GHEA Grapalat" w:hAnsi="GHEA Grapalat"/>
          <w:lang w:val="hy-AM"/>
        </w:rPr>
        <w:t xml:space="preserve"> 1</w:t>
      </w:r>
      <w:r w:rsidRPr="004478C6">
        <w:rPr>
          <w:rFonts w:ascii="GHEA Grapalat" w:hAnsi="GHEA Grapalat"/>
        </w:rPr>
        <w:t xml:space="preserve"> настоящего приглашения, не считается нарушением обязательств, взятых в рамках процесса закупки.</w:t>
      </w:r>
    </w:p>
    <w:p w14:paraId="256CBFC5" w14:textId="77777777" w:rsidR="00221264" w:rsidRPr="009044F1" w:rsidRDefault="00221264" w:rsidP="007660C8">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5805A2B6" w14:textId="77777777" w:rsidR="00221264" w:rsidRDefault="00221264" w:rsidP="007660C8">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своей электронной почты, указанной в настоящем </w:t>
      </w:r>
      <w:r>
        <w:rPr>
          <w:rFonts w:ascii="GHEA Grapalat" w:hAnsi="GHEA Grapalat"/>
          <w:sz w:val="24"/>
          <w:szCs w:val="24"/>
        </w:rPr>
        <w:lastRenderedPageBreak/>
        <w:t>приглашении, на электронную почту участника.</w:t>
      </w:r>
    </w:p>
    <w:p w14:paraId="6B3FF828" w14:textId="77777777" w:rsidR="00221264" w:rsidRPr="001439BD" w:rsidRDefault="00221264" w:rsidP="007660C8">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02000C8" w14:textId="77777777" w:rsidR="00221264" w:rsidRPr="009044F1" w:rsidRDefault="00221264" w:rsidP="007660C8">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6CAC203" w14:textId="77777777" w:rsidR="00221264" w:rsidRPr="009044F1" w:rsidRDefault="00221264" w:rsidP="007660C8">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1B81C043" w14:textId="77777777" w:rsidR="00221264" w:rsidRPr="00D3436F" w:rsidRDefault="00221264" w:rsidP="007660C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5BB995A4" w14:textId="352AC518" w:rsidR="00221264" w:rsidRDefault="00221264" w:rsidP="007660C8">
      <w:pPr>
        <w:pStyle w:val="BodyTextIndent2"/>
        <w:widowControl w:val="0"/>
        <w:spacing w:line="240" w:lineRule="auto"/>
        <w:ind w:firstLine="567"/>
        <w:rPr>
          <w:rFonts w:ascii="GHEA Grapalat" w:hAnsi="GHEA Grapalat"/>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44D80176" w14:textId="2DBCDA3E" w:rsidR="00260A66" w:rsidRPr="008A3C60" w:rsidRDefault="00260A66" w:rsidP="007660C8">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11"/>
        <w:t>12</w:t>
      </w:r>
    </w:p>
    <w:p w14:paraId="3BC22C34" w14:textId="77777777" w:rsidR="00221264" w:rsidRPr="009044F1" w:rsidRDefault="00221264" w:rsidP="007660C8">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lang w:val="hy-AM"/>
        </w:rPr>
        <w:t>20</w:t>
      </w:r>
      <w:r w:rsidRPr="009044F1">
        <w:rPr>
          <w:rFonts w:ascii="GHEA Grapalat" w:hAnsi="GHEA Grapalat"/>
        </w:rPr>
        <w:t xml:space="preserve"> части 1 настоящего Приглашения.</w:t>
      </w:r>
    </w:p>
    <w:p w14:paraId="2326993D" w14:textId="77777777" w:rsidR="00221264" w:rsidRPr="009044F1" w:rsidRDefault="00221264" w:rsidP="007660C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AD1848A" w14:textId="77777777" w:rsidR="00221264" w:rsidRPr="005114D0" w:rsidRDefault="00221264" w:rsidP="007660C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2D671A1" w14:textId="77777777" w:rsidR="00221264" w:rsidRPr="00374F4A" w:rsidRDefault="00221264" w:rsidP="007660C8">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7D222FA" w14:textId="77777777" w:rsidR="00221264" w:rsidRPr="009044F1" w:rsidRDefault="00221264" w:rsidP="007660C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lastRenderedPageBreak/>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394A377" w14:textId="77777777" w:rsidR="00221264" w:rsidRPr="009044F1" w:rsidRDefault="00221264" w:rsidP="007660C8">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84FF37C" w14:textId="77777777" w:rsidR="00221264" w:rsidRPr="009044F1" w:rsidRDefault="00221264" w:rsidP="007660C8">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6E3C9B0F" w14:textId="77777777" w:rsidR="00221264" w:rsidRPr="000811C1" w:rsidRDefault="00221264" w:rsidP="007660C8">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26158570" w14:textId="77777777" w:rsidR="00221264" w:rsidRPr="009044F1" w:rsidRDefault="00221264" w:rsidP="007660C8">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2ACDE40" w14:textId="45D78968" w:rsidR="00221264" w:rsidRDefault="00221264" w:rsidP="007660C8">
      <w:pPr>
        <w:pStyle w:val="BodyTextIndent2"/>
        <w:widowControl w:val="0"/>
        <w:spacing w:line="240" w:lineRule="auto"/>
        <w:ind w:firstLine="567"/>
        <w:rPr>
          <w:ins w:id="11" w:author="Vardan" w:date="2022-05-29T21:13: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7F518B">
        <w:rPr>
          <w:rFonts w:ascii="GHEA Grapalat" w:hAnsi="GHEA Grapalat"/>
          <w:b/>
          <w:bCs/>
          <w:sz w:val="24"/>
          <w:szCs w:val="24"/>
        </w:rPr>
        <w:t>"</w:t>
      </w:r>
      <w:r w:rsidR="007F518B" w:rsidRPr="007F518B">
        <w:rPr>
          <w:rFonts w:ascii="GHEA Grapalat" w:hAnsi="GHEA Grapalat"/>
          <w:b/>
          <w:bCs/>
          <w:sz w:val="24"/>
          <w:szCs w:val="24"/>
        </w:rPr>
        <w:t>10</w:t>
      </w:r>
      <w:r w:rsidRPr="007F518B">
        <w:rPr>
          <w:rFonts w:ascii="GHEA Grapalat" w:hAnsi="GHEA Grapalat"/>
          <w:b/>
          <w:bCs/>
          <w:sz w:val="24"/>
          <w:szCs w:val="24"/>
        </w:rPr>
        <w:t>"</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14:paraId="5CD6F871" w14:textId="77777777" w:rsidR="00221264" w:rsidRPr="00266508" w:rsidRDefault="00221264" w:rsidP="007660C8">
      <w:pPr>
        <w:pStyle w:val="BodyTextIndent2"/>
        <w:widowControl w:val="0"/>
        <w:numPr>
          <w:ilvl w:val="0"/>
          <w:numId w:val="30"/>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p>
    <w:p w14:paraId="3E05F3EC" w14:textId="77777777" w:rsidR="00221264" w:rsidRDefault="00221264" w:rsidP="007660C8">
      <w:pPr>
        <w:pStyle w:val="norm"/>
        <w:widowControl w:val="0"/>
        <w:numPr>
          <w:ilvl w:val="0"/>
          <w:numId w:val="30"/>
        </w:numPr>
        <w:tabs>
          <w:tab w:val="left" w:pos="1276"/>
        </w:tabs>
        <w:spacing w:line="240" w:lineRule="auto"/>
        <w:rPr>
          <w:rFonts w:ascii="GHEA Grapalat" w:hAnsi="GHEA Grapalat"/>
          <w:sz w:val="24"/>
          <w:szCs w:val="24"/>
        </w:rPr>
      </w:pPr>
      <w:r w:rsidRPr="00747338">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56B7BA8" w14:textId="77777777" w:rsidR="00221264" w:rsidRPr="00747338" w:rsidRDefault="00221264" w:rsidP="007660C8">
      <w:pPr>
        <w:pStyle w:val="norm"/>
        <w:widowControl w:val="0"/>
        <w:tabs>
          <w:tab w:val="left" w:pos="1276"/>
        </w:tabs>
        <w:spacing w:line="240" w:lineRule="auto"/>
        <w:ind w:left="636"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773841F" w14:textId="77777777" w:rsidR="00221264" w:rsidRPr="009044F1" w:rsidRDefault="00221264" w:rsidP="007660C8">
      <w:pPr>
        <w:widowControl w:val="0"/>
        <w:jc w:val="center"/>
        <w:rPr>
          <w:rFonts w:ascii="GHEA Grapalat" w:hAnsi="GHEA Grapalat" w:cs="Arial"/>
          <w:b/>
          <w:iCs/>
        </w:rPr>
      </w:pPr>
      <w:r w:rsidRPr="009044F1">
        <w:rPr>
          <w:rFonts w:ascii="GHEA Grapalat" w:hAnsi="GHEA Grapalat"/>
          <w:b/>
        </w:rPr>
        <w:t xml:space="preserve">9. ЗАКЛЮЧЕНИЕ ДОГОВОРА </w:t>
      </w:r>
    </w:p>
    <w:p w14:paraId="75A0538E"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2B25491"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На четвертый рабочий день</w:t>
      </w:r>
      <w:r w:rsidRPr="009044F1" w:rsidDel="00DD28E7">
        <w:rPr>
          <w:rFonts w:ascii="GHEA Grapalat" w:hAnsi="GHEA Grapalat"/>
        </w:rPr>
        <w:t xml:space="preserve"> </w:t>
      </w:r>
      <w:r w:rsidRPr="009044F1">
        <w:rPr>
          <w:rFonts w:ascii="GHEA Grapalat" w:hAnsi="GHEA Grapalat"/>
        </w:rPr>
        <w:t>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w:t>
      </w:r>
      <w:r>
        <w:rPr>
          <w:rFonts w:ascii="GHEA Grapalat" w:hAnsi="GHEA Grapalat"/>
          <w:lang w:val="hy-AM"/>
        </w:rPr>
        <w:t>5</w:t>
      </w:r>
      <w:r w:rsidRPr="009044F1">
        <w:rPr>
          <w:rFonts w:ascii="GHEA Grapalat" w:hAnsi="GHEA Grapalat"/>
        </w:rPr>
        <w:t xml:space="preserve"> части 1 настоящего Приглашения.</w:t>
      </w:r>
    </w:p>
    <w:p w14:paraId="2E62FA65"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62CC59E"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9.4.</w:t>
      </w:r>
      <w:r w:rsidRPr="005114D0">
        <w:rPr>
          <w:rFonts w:ascii="GHEA Grapalat" w:hAnsi="GHEA Grapalat"/>
        </w:rPr>
        <w:tab/>
      </w:r>
      <w:r w:rsidRPr="009044F1">
        <w:rPr>
          <w:rFonts w:ascii="GHEA Grapalat" w:hAnsi="GHEA Grapalat"/>
        </w:rPr>
        <w:t xml:space="preserve">В день отправки отобранному участнику извещения заказчика о </w:t>
      </w:r>
      <w:r w:rsidRPr="009044F1">
        <w:rPr>
          <w:rFonts w:ascii="GHEA Grapalat" w:hAnsi="GHEA Grapalat"/>
        </w:rPr>
        <w:lastRenderedPageBreak/>
        <w:t>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1EA5F878"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9.5</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 xml:space="preserve">то он лишается права подписания договора. </w:t>
      </w:r>
      <w:r w:rsidRPr="009044F1" w:rsidDel="00DF2686">
        <w:rPr>
          <w:rFonts w:ascii="GHEA Grapalat" w:hAnsi="GHEA Grapalat"/>
        </w:rPr>
        <w:t xml:space="preserve"> </w:t>
      </w:r>
    </w:p>
    <w:p w14:paraId="6039E4AA" w14:textId="77777777" w:rsidR="00221264" w:rsidRPr="009044F1" w:rsidRDefault="00221264" w:rsidP="007660C8">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8063C21"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9.6.</w:t>
      </w:r>
      <w:r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123D86D2" w14:textId="77777777" w:rsidR="00221264" w:rsidRPr="009044F1" w:rsidRDefault="00221264" w:rsidP="007660C8">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sidRPr="009044F1">
        <w:rPr>
          <w:rFonts w:ascii="GHEA Grapalat" w:hAnsi="GHEA Grapalat"/>
          <w:i w:val="0"/>
          <w:sz w:val="24"/>
          <w:szCs w:val="24"/>
        </w:rPr>
        <w:t xml:space="preserve"> цены, предложенной отобранным участником.</w:t>
      </w:r>
      <w:r w:rsidRPr="009044F1">
        <w:rPr>
          <w:rFonts w:ascii="GHEA Grapalat" w:hAnsi="GHEA Grapalat"/>
          <w:spacing w:val="-8"/>
          <w:sz w:val="24"/>
          <w:szCs w:val="24"/>
        </w:rPr>
        <w:t xml:space="preserve"> </w:t>
      </w:r>
    </w:p>
    <w:p w14:paraId="5D69EF0B" w14:textId="443C17AE" w:rsidR="00221264" w:rsidRDefault="00221264" w:rsidP="007660C8">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9.8</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6558E8" w14:textId="77777777" w:rsidR="00982247" w:rsidRPr="009044F1" w:rsidRDefault="00982247" w:rsidP="007660C8">
      <w:pPr>
        <w:pStyle w:val="BodyTextIndent"/>
        <w:widowControl w:val="0"/>
        <w:tabs>
          <w:tab w:val="left" w:pos="1134"/>
        </w:tabs>
        <w:spacing w:line="240" w:lineRule="auto"/>
        <w:ind w:firstLine="567"/>
        <w:rPr>
          <w:rFonts w:ascii="GHEA Grapalat" w:hAnsi="GHEA Grapalat" w:cs="Sylfaen"/>
          <w:i w:val="0"/>
          <w:sz w:val="24"/>
          <w:szCs w:val="24"/>
        </w:rPr>
      </w:pPr>
    </w:p>
    <w:p w14:paraId="44046126" w14:textId="77777777" w:rsidR="00221264" w:rsidRPr="009044F1" w:rsidRDefault="00221264" w:rsidP="007660C8">
      <w:pPr>
        <w:widowControl w:val="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770FB4B6" w14:textId="77777777" w:rsidR="00221264" w:rsidRDefault="00221264" w:rsidP="007660C8">
      <w:pPr>
        <w:widowControl w:val="0"/>
        <w:tabs>
          <w:tab w:val="left" w:pos="1276"/>
        </w:tabs>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r>
        <w:rPr>
          <w:rFonts w:ascii="GHEA Grapalat" w:hAnsi="GHEA Grapalat"/>
          <w:color w:val="000000" w:themeColor="text1"/>
          <w:vertAlign w:val="superscript"/>
        </w:rPr>
        <w:t>12</w:t>
      </w:r>
      <w:r w:rsidRPr="0048590E">
        <w:rPr>
          <w:rFonts w:ascii="GHEA Grapalat" w:hAnsi="GHEA Grapalat"/>
          <w:color w:val="000000" w:themeColor="text1"/>
          <w:vertAlign w:val="superscript"/>
        </w:rPr>
        <w:t>,1</w:t>
      </w:r>
      <w:r>
        <w:rPr>
          <w:rFonts w:ascii="GHEA Grapalat" w:hAnsi="GHEA Grapalat"/>
          <w:color w:val="000000" w:themeColor="text1"/>
        </w:rPr>
        <w:t xml:space="preserve"> </w:t>
      </w:r>
      <w:r w:rsidRPr="009044F1">
        <w:rPr>
          <w:rFonts w:ascii="GHEA Grapalat" w:hAnsi="GHEA Grapalat"/>
        </w:rPr>
        <w:t>.</w:t>
      </w:r>
    </w:p>
    <w:p w14:paraId="30949604" w14:textId="73548B39" w:rsidR="00221264" w:rsidRPr="00B81123" w:rsidRDefault="00221264" w:rsidP="007660C8">
      <w:pPr>
        <w:widowControl w:val="0"/>
        <w:tabs>
          <w:tab w:val="left" w:pos="1276"/>
        </w:tabs>
        <w:ind w:firstLine="567"/>
        <w:jc w:val="both"/>
        <w:rPr>
          <w:rFonts w:ascii="GHEA Grapalat" w:hAnsi="GHEA Grapalat"/>
        </w:rPr>
      </w:pPr>
      <w:r w:rsidRPr="00370E40">
        <w:rPr>
          <w:rFonts w:ascii="GHEA Grapalat" w:hAnsi="GHEA Grapalat"/>
        </w:rPr>
        <w:t xml:space="preserve">10.2 Размер обеспечения квалификации равен </w:t>
      </w:r>
      <w:r w:rsidR="00E278F2">
        <w:rPr>
          <w:rFonts w:ascii="GHEA Grapalat" w:hAnsi="GHEA Grapalat"/>
        </w:rPr>
        <w:t>30</w:t>
      </w:r>
      <w:r>
        <w:rPr>
          <w:rFonts w:ascii="GHEA Grapalat" w:hAnsi="GHEA Grapalat"/>
        </w:rPr>
        <w:t xml:space="preserve">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370E40">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товаров</w:t>
      </w:r>
      <w:r w:rsidRPr="002C42AD">
        <w:rPr>
          <w:rFonts w:ascii="GHEA Grapalat" w:hAnsi="GHEA Grapalat"/>
        </w:rPr>
        <w:t xml:space="preserve"> меньше цены заключаемого договора, то размер обеспечения </w:t>
      </w:r>
      <w:r>
        <w:rPr>
          <w:rFonts w:ascii="GHEA Grapalat" w:hAnsi="GHEA Grapalat"/>
        </w:rPr>
        <w:t>квалификации</w:t>
      </w:r>
      <w:r w:rsidRPr="002C42AD">
        <w:rPr>
          <w:rFonts w:ascii="GHEA Grapalat" w:hAnsi="GHEA Grapalat"/>
        </w:rPr>
        <w:t xml:space="preserve">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w:t>
      </w:r>
      <w:r w:rsidRPr="00174059">
        <w:rPr>
          <w:rFonts w:ascii="GHEA Grapalat" w:hAnsi="GHEA Grapalat"/>
        </w:rPr>
        <w:t>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sidR="00E278F2">
        <w:rPr>
          <w:rFonts w:ascii="GHEA Grapalat" w:hAnsi="GHEA Grapalat"/>
        </w:rPr>
        <w:t>9</w:t>
      </w:r>
      <w:r w:rsidRPr="00B81123">
        <w:rPr>
          <w:rFonts w:ascii="GHEA Grapalat" w:hAnsi="GHEA Grapalat"/>
        </w:rPr>
        <w:t>0-го рабочего дня, следующего за днем полного принятия заказчиком результата выполнения контракта.</w:t>
      </w:r>
      <w:r>
        <w:rPr>
          <w:rFonts w:ascii="GHEA Grapalat" w:hAnsi="GHEA Grapalat"/>
          <w:vertAlign w:val="superscript"/>
        </w:rPr>
        <w:t>13.1</w:t>
      </w:r>
    </w:p>
    <w:p w14:paraId="4F4BE082" w14:textId="77777777" w:rsidR="00221264" w:rsidRPr="00370E40" w:rsidRDefault="00221264" w:rsidP="007660C8">
      <w:pPr>
        <w:widowControl w:val="0"/>
        <w:tabs>
          <w:tab w:val="left" w:pos="1276"/>
        </w:tabs>
        <w:ind w:firstLine="567"/>
        <w:jc w:val="both"/>
        <w:rPr>
          <w:rFonts w:ascii="GHEA Grapalat" w:hAnsi="GHEA Grapalat" w:cs="Sylfaen"/>
        </w:rPr>
      </w:pPr>
      <w:r w:rsidRPr="00370E40">
        <w:rPr>
          <w:rFonts w:ascii="GHEA Grapalat" w:hAnsi="GHEA Grapalat" w:cs="Sylfaen"/>
        </w:rPr>
        <w:lastRenderedPageBreak/>
        <w:t xml:space="preserve">Если процедура закупки организована </w:t>
      </w:r>
      <w:r>
        <w:rPr>
          <w:rFonts w:ascii="GHEA Grapalat" w:hAnsi="GHEA Grapalat" w:cs="Sylfaen"/>
        </w:rPr>
        <w:t>по</w:t>
      </w:r>
      <w:r w:rsidRPr="00370E40">
        <w:rPr>
          <w:rFonts w:ascii="GHEA Grapalat" w:hAnsi="GHEA Grapalat" w:cs="Sylfaen"/>
        </w:rPr>
        <w:t xml:space="preserve"> лота</w:t>
      </w:r>
      <w:r>
        <w:rPr>
          <w:rFonts w:ascii="GHEA Grapalat" w:hAnsi="GHEA Grapalat" w:cs="Sylfaen"/>
        </w:rPr>
        <w:t>м</w:t>
      </w:r>
      <w:r w:rsidRPr="00370E40">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rPr>
        <w:t xml:space="preserve">. </w:t>
      </w:r>
      <w:r w:rsidRPr="00370E40">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370E40">
        <w:rPr>
          <w:rFonts w:ascii="Calibri" w:hAnsi="Calibri" w:cs="Calibri"/>
        </w:rPr>
        <w:t> </w:t>
      </w:r>
      <w:r w:rsidRPr="00370E40">
        <w:rPr>
          <w:rFonts w:ascii="GHEA Grapalat" w:hAnsi="GHEA Grapalat" w:cs="GHEA Grapalat"/>
        </w:rPr>
        <w:t>«</w:t>
      </w:r>
      <w:r w:rsidRPr="00370E40">
        <w:rPr>
          <w:rFonts w:ascii="GHEA Grapalat" w:hAnsi="GHEA Grapalat" w:cs="Sylfaen"/>
        </w:rPr>
        <w:t>900008000698</w:t>
      </w:r>
      <w:r w:rsidRPr="00370E40">
        <w:rPr>
          <w:rFonts w:ascii="GHEA Grapalat" w:hAnsi="GHEA Grapalat" w:cs="GHEA Grapalat"/>
        </w:rPr>
        <w:t>»</w:t>
      </w:r>
      <w:r w:rsidRPr="00370E40">
        <w:rPr>
          <w:rFonts w:ascii="GHEA Grapalat" w:hAnsi="GHEA Grapalat" w:cs="Sylfaen"/>
        </w:rPr>
        <w:t xml:space="preserve"> </w:t>
      </w:r>
      <w:r w:rsidRPr="00370E40">
        <w:rPr>
          <w:rFonts w:ascii="GHEA Grapalat" w:hAnsi="GHEA Grapalat" w:cs="GHEA Grapalat"/>
        </w:rPr>
        <w:t>открытый</w:t>
      </w:r>
      <w:r w:rsidRPr="00370E40">
        <w:rPr>
          <w:rFonts w:ascii="GHEA Grapalat" w:hAnsi="GHEA Grapalat" w:cs="Sylfaen"/>
        </w:rPr>
        <w:t xml:space="preserve"> </w:t>
      </w:r>
      <w:r w:rsidRPr="00370E40">
        <w:rPr>
          <w:rFonts w:ascii="GHEA Grapalat" w:hAnsi="GHEA Grapalat" w:cs="GHEA Grapalat"/>
        </w:rPr>
        <w:t>в</w:t>
      </w:r>
      <w:r w:rsidRPr="00370E40">
        <w:rPr>
          <w:rFonts w:ascii="GHEA Grapalat" w:hAnsi="GHEA Grapalat" w:cs="Sylfaen"/>
        </w:rPr>
        <w:t xml:space="preserve"> </w:t>
      </w:r>
      <w:r w:rsidRPr="00370E40">
        <w:rPr>
          <w:rFonts w:ascii="GHEA Grapalat" w:hAnsi="GHEA Grapalat" w:cs="GHEA Grapalat"/>
        </w:rPr>
        <w:t>Центральном</w:t>
      </w:r>
      <w:r w:rsidRPr="00370E40">
        <w:rPr>
          <w:rFonts w:ascii="GHEA Grapalat" w:hAnsi="GHEA Grapalat" w:cs="Sylfaen"/>
        </w:rPr>
        <w:t xml:space="preserve"> </w:t>
      </w:r>
      <w:r w:rsidRPr="00370E40">
        <w:rPr>
          <w:rFonts w:ascii="GHEA Grapalat" w:hAnsi="GHEA Grapalat" w:cs="GHEA Grapalat"/>
        </w:rPr>
        <w:t>казначействе</w:t>
      </w:r>
      <w:r w:rsidRPr="00370E40">
        <w:rPr>
          <w:rFonts w:ascii="GHEA Grapalat" w:hAnsi="GHEA Grapalat" w:cs="Sylfaen"/>
        </w:rPr>
        <w:t xml:space="preserve"> </w:t>
      </w:r>
      <w:r w:rsidRPr="00370E40">
        <w:rPr>
          <w:rFonts w:ascii="GHEA Grapalat" w:hAnsi="GHEA Grapalat" w:cs="GHEA Grapalat"/>
        </w:rPr>
        <w:t>на</w:t>
      </w:r>
      <w:r w:rsidRPr="00370E40">
        <w:rPr>
          <w:rFonts w:ascii="GHEA Grapalat" w:hAnsi="GHEA Grapalat" w:cs="Sylfaen"/>
        </w:rPr>
        <w:t xml:space="preserve"> </w:t>
      </w:r>
      <w:r w:rsidRPr="00370E40">
        <w:rPr>
          <w:rFonts w:ascii="GHEA Grapalat" w:hAnsi="GHEA Grapalat" w:cs="GHEA Grapalat"/>
        </w:rPr>
        <w:t>имя</w:t>
      </w:r>
      <w:r w:rsidRPr="00370E40">
        <w:rPr>
          <w:rFonts w:ascii="GHEA Grapalat" w:hAnsi="GHEA Grapalat" w:cs="Sylfaen"/>
        </w:rPr>
        <w:t xml:space="preserve"> </w:t>
      </w:r>
      <w:r w:rsidRPr="00370E40">
        <w:rPr>
          <w:rFonts w:ascii="GHEA Grapalat" w:hAnsi="GHEA Grapalat" w:cs="GHEA Grapalat"/>
        </w:rPr>
        <w:t>уполномоченного</w:t>
      </w:r>
      <w:r w:rsidRPr="00370E40">
        <w:rPr>
          <w:rFonts w:ascii="GHEA Grapalat" w:hAnsi="GHEA Grapalat" w:cs="Sylfaen"/>
        </w:rPr>
        <w:t xml:space="preserve"> </w:t>
      </w:r>
      <w:r w:rsidRPr="00370E40">
        <w:rPr>
          <w:rFonts w:ascii="GHEA Grapalat" w:hAnsi="GHEA Grapalat" w:cs="GHEA Grapalat"/>
        </w:rPr>
        <w:t>органа</w:t>
      </w:r>
      <w:r w:rsidRPr="00370E40">
        <w:rPr>
          <w:rFonts w:ascii="GHEA Grapalat" w:hAnsi="GHEA Grapalat" w:cs="Sylfaen"/>
        </w:rPr>
        <w:t>.</w:t>
      </w:r>
    </w:p>
    <w:p w14:paraId="2CF0B8E3" w14:textId="77777777" w:rsidR="00221264" w:rsidRDefault="00221264" w:rsidP="007660C8">
      <w:pPr>
        <w:widowControl w:val="0"/>
        <w:tabs>
          <w:tab w:val="left" w:pos="1276"/>
        </w:tabs>
        <w:ind w:firstLine="567"/>
        <w:jc w:val="both"/>
        <w:rPr>
          <w:ins w:id="12" w:author="Vardan" w:date="2022-05-29T21:18:00Z"/>
          <w:rFonts w:ascii="GHEA Grapalat" w:hAnsi="GHEA Grapalat"/>
          <w:sz w:val="28"/>
          <w:szCs w:val="28"/>
        </w:rPr>
      </w:pPr>
      <w:r w:rsidRPr="000F3580">
        <w:rPr>
          <w:rFonts w:ascii="GHEA Grapalat" w:hAnsi="GHEA Grapalat"/>
          <w:sz w:val="28"/>
          <w:szCs w:val="28"/>
        </w:rPr>
        <w:t>---------------------</w:t>
      </w:r>
    </w:p>
    <w:p w14:paraId="29F1B841" w14:textId="77777777" w:rsidR="00221264" w:rsidRPr="0048590E" w:rsidRDefault="00221264" w:rsidP="007660C8">
      <w:pPr>
        <w:pStyle w:val="FootnoteText"/>
        <w:jc w:val="both"/>
        <w:rPr>
          <w:rFonts w:asciiTheme="minorHAnsi" w:hAnsiTheme="minorHAnsi"/>
          <w:i/>
        </w:rPr>
      </w:pPr>
      <w:r w:rsidRPr="008B2865">
        <w:rPr>
          <w:rFonts w:ascii="GHEA Grapalat" w:hAnsi="GHEA Grapalat"/>
          <w:i/>
          <w:vertAlign w:val="superscript"/>
        </w:rPr>
        <w:t>12,1</w:t>
      </w:r>
      <w:r>
        <w:rPr>
          <w:rFonts w:ascii="GHEA Grapalat" w:hAnsi="GHEA Grapalat"/>
          <w:i/>
          <w:sz w:val="16"/>
          <w:szCs w:val="16"/>
        </w:rPr>
        <w:t xml:space="preserve"> </w:t>
      </w:r>
      <w:r w:rsidRPr="0048590E">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39365CA5" w14:textId="77777777" w:rsidR="00221264" w:rsidRPr="0048590E" w:rsidRDefault="00221264" w:rsidP="007660C8">
      <w:pPr>
        <w:pStyle w:val="FootnoteText"/>
        <w:jc w:val="both"/>
        <w:rPr>
          <w:rFonts w:asciiTheme="minorHAnsi" w:hAnsiTheme="minorHAnsi"/>
          <w:i/>
        </w:rPr>
      </w:pPr>
      <w:r w:rsidRPr="0048590E">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58D0745" w14:textId="77777777" w:rsidR="00221264" w:rsidRPr="0048590E" w:rsidRDefault="00221264" w:rsidP="007660C8">
      <w:pPr>
        <w:pStyle w:val="FootnoteText"/>
        <w:jc w:val="both"/>
        <w:rPr>
          <w:rFonts w:asciiTheme="minorHAnsi" w:hAnsiTheme="minorHAnsi"/>
          <w:i/>
        </w:rPr>
      </w:pPr>
      <w:r w:rsidRPr="0048590E">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3E5CE065" w14:textId="77777777" w:rsidR="00221264" w:rsidRPr="0017038F" w:rsidRDefault="00221264" w:rsidP="007660C8">
      <w:pPr>
        <w:pStyle w:val="FootnoteText"/>
        <w:jc w:val="both"/>
        <w:rPr>
          <w:rFonts w:asciiTheme="minorHAnsi" w:hAnsiTheme="minorHAnsi"/>
          <w:i/>
        </w:rPr>
      </w:pPr>
      <w:r w:rsidRPr="000F3580">
        <w:rPr>
          <w:rFonts w:asciiTheme="minorHAnsi" w:hAnsiTheme="minorHAnsi"/>
          <w:sz w:val="28"/>
          <w:szCs w:val="28"/>
          <w:vertAlign w:val="superscript"/>
        </w:rPr>
        <w:t>13</w:t>
      </w:r>
      <w:r>
        <w:rPr>
          <w:rFonts w:asciiTheme="minorHAnsi" w:hAnsiTheme="minorHAnsi"/>
          <w:sz w:val="28"/>
          <w:szCs w:val="28"/>
          <w:vertAlign w:val="superscript"/>
        </w:rPr>
        <w:t>.1</w:t>
      </w:r>
      <w:r w:rsidRPr="0017038F">
        <w:rPr>
          <w:rFonts w:asciiTheme="minorHAnsi" w:hAnsiTheme="minorHAnsi"/>
          <w:i/>
        </w:rPr>
        <w:t xml:space="preserve"> Если цена</w:t>
      </w:r>
      <w:r w:rsidRPr="00C41888">
        <w:rPr>
          <w:rFonts w:asciiTheme="minorHAnsi" w:hAnsiTheme="minorHAnsi"/>
          <w:i/>
        </w:rPr>
        <w:t xml:space="preserve"> </w:t>
      </w:r>
      <w:r>
        <w:rPr>
          <w:rFonts w:asciiTheme="minorHAnsi" w:hAnsiTheme="minorHAnsi"/>
          <w:i/>
        </w:rPr>
        <w:t>закупки</w:t>
      </w:r>
      <w:r w:rsidRPr="0017038F">
        <w:rPr>
          <w:rFonts w:asciiTheme="minorHAnsi" w:hAnsiTheme="minorHAnsi"/>
          <w:i/>
        </w:rPr>
        <w:t xml:space="preserve"> данного лота по заявке на закупку․</w:t>
      </w:r>
    </w:p>
    <w:p w14:paraId="0C196620" w14:textId="77777777" w:rsidR="00221264" w:rsidRPr="0017038F" w:rsidRDefault="00221264" w:rsidP="007660C8">
      <w:pPr>
        <w:pStyle w:val="FootnoteText"/>
        <w:jc w:val="both"/>
        <w:rPr>
          <w:rFonts w:asciiTheme="minorHAnsi" w:hAnsiTheme="minorHAnsi"/>
          <w:i/>
        </w:rPr>
      </w:pPr>
      <w:r w:rsidRPr="0017038F">
        <w:rPr>
          <w:rFonts w:asciiTheme="minorHAnsi" w:hAnsiTheme="minorHAnsi"/>
          <w:i/>
        </w:rPr>
        <w:t xml:space="preserve">- не превышает двадцатипятикратный размер базовой единицы закупок, то из настоящего абзаца </w:t>
      </w:r>
      <w:r w:rsidRPr="0017038F">
        <w:rPr>
          <w:rFonts w:ascii="GHEA Grapalat" w:hAnsi="GHEA Grapalat"/>
          <w:i/>
        </w:rPr>
        <w:t>исключаются</w:t>
      </w:r>
      <w:r w:rsidRPr="0017038F">
        <w:rPr>
          <w:rFonts w:asciiTheme="minorHAnsi" w:hAnsiTheme="minorHAnsi"/>
          <w:i/>
        </w:rPr>
        <w:t xml:space="preserve"> слова "или гарантий, предоставленных банками "․</w:t>
      </w:r>
    </w:p>
    <w:p w14:paraId="456F8E86" w14:textId="77777777" w:rsidR="00221264" w:rsidRPr="0017038F" w:rsidRDefault="00221264" w:rsidP="007660C8">
      <w:pPr>
        <w:pStyle w:val="FootnoteText"/>
        <w:jc w:val="both"/>
        <w:rPr>
          <w:rFonts w:asciiTheme="minorHAnsi" w:hAnsiTheme="minorHAnsi"/>
          <w:i/>
        </w:rPr>
      </w:pPr>
      <w:r w:rsidRPr="0017038F">
        <w:rPr>
          <w:rFonts w:asciiTheme="minorHAnsi" w:hAnsiTheme="minorHAnsi"/>
          <w:i/>
        </w:rPr>
        <w:t xml:space="preserve">- не превышает </w:t>
      </w:r>
      <w:r w:rsidRPr="00747F15">
        <w:rPr>
          <w:rFonts w:asciiTheme="minorHAnsi" w:hAnsiTheme="minorHAnsi"/>
          <w:i/>
        </w:rPr>
        <w:t>восьмидесятикратный</w:t>
      </w:r>
      <w:r w:rsidRPr="0017038F">
        <w:rPr>
          <w:rFonts w:asciiTheme="minorHAnsi" w:hAnsiTheme="minorHAnsi"/>
          <w:i/>
        </w:rPr>
        <w:t xml:space="preserve"> размер базовой единицы закупок, но более двадцатипятикратного размера, то из настоящего абзаца </w:t>
      </w:r>
      <w:r w:rsidRPr="00747F15">
        <w:rPr>
          <w:rFonts w:asciiTheme="minorHAnsi" w:hAnsiTheme="minorHAnsi"/>
          <w:i/>
        </w:rPr>
        <w:t>исключаются</w:t>
      </w:r>
      <w:r w:rsidRPr="0017038F">
        <w:rPr>
          <w:rFonts w:asciiTheme="minorHAnsi" w:hAnsiTheme="minorHAnsi"/>
          <w:i/>
        </w:rPr>
        <w:t xml:space="preserve"> слова "</w:t>
      </w:r>
      <w:r w:rsidRPr="00747F15">
        <w:rPr>
          <w:rFonts w:asciiTheme="minorHAnsi" w:hAnsiTheme="minorHAnsi"/>
          <w:i/>
        </w:rPr>
        <w:t xml:space="preserve"> соглашения о неустойке</w:t>
      </w:r>
      <w:r w:rsidRPr="0017038F">
        <w:rPr>
          <w:rFonts w:asciiTheme="minorHAnsi" w:hAnsiTheme="minorHAnsi"/>
          <w:i/>
        </w:rPr>
        <w:t xml:space="preserve"> (приложение 4,2) или", а число " 20 " заменяется числом " 90",</w:t>
      </w:r>
    </w:p>
    <w:p w14:paraId="63BB8DA8" w14:textId="77777777" w:rsidR="00221264" w:rsidRPr="0017038F" w:rsidRDefault="00221264" w:rsidP="007660C8">
      <w:pPr>
        <w:pStyle w:val="FootnoteText"/>
        <w:jc w:val="both"/>
        <w:rPr>
          <w:rFonts w:asciiTheme="minorHAnsi" w:hAnsiTheme="minorHAnsi"/>
          <w:i/>
        </w:rPr>
      </w:pPr>
      <w:r w:rsidRPr="0017038F">
        <w:rPr>
          <w:rFonts w:asciiTheme="minorHAnsi" w:hAnsiTheme="minorHAnsi"/>
          <w:i/>
        </w:rPr>
        <w:t xml:space="preserve">- превышает </w:t>
      </w:r>
      <w:r w:rsidRPr="00747F15">
        <w:rPr>
          <w:rFonts w:asciiTheme="minorHAnsi" w:hAnsiTheme="minorHAnsi"/>
          <w:i/>
        </w:rPr>
        <w:t>восьмидесятикратный</w:t>
      </w:r>
      <w:r w:rsidRPr="0017038F">
        <w:rPr>
          <w:rFonts w:asciiTheme="minorHAnsi" w:hAnsiTheme="minorHAnsi"/>
          <w:i/>
        </w:rPr>
        <w:t xml:space="preserve"> размер базовой единицы закупок, то из настоящего абзаца </w:t>
      </w:r>
      <w:r w:rsidRPr="00747F15">
        <w:rPr>
          <w:rFonts w:asciiTheme="minorHAnsi" w:hAnsiTheme="minorHAnsi"/>
          <w:i/>
        </w:rPr>
        <w:t>исключаются</w:t>
      </w:r>
      <w:r w:rsidRPr="0017038F">
        <w:rPr>
          <w:rFonts w:asciiTheme="minorHAnsi" w:hAnsiTheme="minorHAnsi"/>
          <w:i/>
        </w:rPr>
        <w:t xml:space="preserve"> слова "</w:t>
      </w:r>
      <w:r w:rsidRPr="00747F15">
        <w:rPr>
          <w:rFonts w:asciiTheme="minorHAnsi" w:hAnsiTheme="minorHAnsi"/>
          <w:i/>
        </w:rPr>
        <w:t xml:space="preserve"> соглашения о неустойке</w:t>
      </w:r>
      <w:r w:rsidRPr="0017038F">
        <w:rPr>
          <w:rFonts w:asciiTheme="minorHAnsi" w:hAnsiTheme="minorHAnsi"/>
          <w:i/>
        </w:rPr>
        <w:t xml:space="preserve"> (приложение 4. 2) или", число " 15 "заменяется </w:t>
      </w:r>
      <w:r w:rsidRPr="00DB796D">
        <w:rPr>
          <w:rFonts w:asciiTheme="minorHAnsi" w:hAnsiTheme="minorHAnsi"/>
          <w:i/>
        </w:rPr>
        <w:t xml:space="preserve">числом </w:t>
      </w:r>
      <w:r w:rsidRPr="0017038F">
        <w:rPr>
          <w:rFonts w:asciiTheme="minorHAnsi" w:hAnsiTheme="minorHAnsi"/>
          <w:i/>
        </w:rPr>
        <w:t xml:space="preserve">"30", а число " 20 "- </w:t>
      </w:r>
      <w:r w:rsidRPr="00DB796D">
        <w:rPr>
          <w:rFonts w:asciiTheme="minorHAnsi" w:hAnsiTheme="minorHAnsi"/>
          <w:i/>
        </w:rPr>
        <w:t>числом</w:t>
      </w:r>
      <w:r w:rsidRPr="0017038F">
        <w:rPr>
          <w:rFonts w:asciiTheme="minorHAnsi" w:hAnsiTheme="minorHAnsi"/>
          <w:i/>
        </w:rPr>
        <w:t xml:space="preserve"> "90",</w:t>
      </w:r>
    </w:p>
    <w:p w14:paraId="2D366436" w14:textId="77777777" w:rsidR="00221264" w:rsidRDefault="00221264" w:rsidP="007660C8">
      <w:pPr>
        <w:widowControl w:val="0"/>
        <w:tabs>
          <w:tab w:val="left" w:pos="1276"/>
        </w:tabs>
        <w:ind w:firstLine="567"/>
        <w:jc w:val="both"/>
        <w:rPr>
          <w:rFonts w:ascii="GHEA Grapalat" w:hAnsi="GHEA Grapalat"/>
        </w:rPr>
      </w:pPr>
    </w:p>
    <w:p w14:paraId="1AAF40F7" w14:textId="77777777" w:rsidR="00221264" w:rsidRDefault="00221264" w:rsidP="007660C8">
      <w:pPr>
        <w:widowControl w:val="0"/>
        <w:tabs>
          <w:tab w:val="left" w:pos="1276"/>
        </w:tabs>
        <w:ind w:firstLine="567"/>
        <w:jc w:val="both"/>
        <w:rPr>
          <w:rFonts w:ascii="GHEA Grapalat" w:hAnsi="GHEA Grapalat"/>
        </w:rPr>
      </w:pPr>
      <w:r w:rsidRPr="00370E4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283A54B" w14:textId="321A0128" w:rsidR="00221264" w:rsidRDefault="00221264" w:rsidP="007660C8">
      <w:pPr>
        <w:widowControl w:val="0"/>
        <w:tabs>
          <w:tab w:val="left" w:pos="1276"/>
        </w:tabs>
        <w:ind w:firstLine="567"/>
        <w:jc w:val="both"/>
        <w:rPr>
          <w:ins w:id="13" w:author="Inesa Kocharyan" w:date="2022-10-27T11:37:00Z"/>
          <w:rFonts w:ascii="GHEA Grapalat" w:hAnsi="GHEA Grapalat"/>
        </w:rPr>
      </w:pPr>
      <w:r w:rsidRPr="00370E40">
        <w:rPr>
          <w:rFonts w:ascii="GHEA Grapalat" w:hAnsi="GHEA Grapalat" w:cs="Sylfaen"/>
        </w:rPr>
        <w:t>Обеспечение квалификации в виде</w:t>
      </w:r>
      <w:r>
        <w:rPr>
          <w:rFonts w:ascii="GHEA Grapalat" w:hAnsi="GHEA Grapalat" w:cs="Sylfaen"/>
        </w:rPr>
        <w:t xml:space="preserve"> банковской</w:t>
      </w:r>
      <w:r w:rsidRPr="00370E40">
        <w:rPr>
          <w:rFonts w:ascii="GHEA Grapalat" w:hAnsi="GHEA Grapalat" w:cs="Sylfaen"/>
        </w:rPr>
        <w:t xml:space="preserve"> гарантии отобранный участник представляет согласно приложению 4.</w:t>
      </w:r>
      <w:r w:rsidRPr="00370E40">
        <w:rPr>
          <w:rStyle w:val="FootnoteReference"/>
          <w:rFonts w:ascii="GHEA Grapalat" w:hAnsi="GHEA Grapalat"/>
        </w:rPr>
        <w:footnoteReference w:customMarkFollows="1" w:id="12"/>
        <w:t>13</w:t>
      </w:r>
      <w:r w:rsidRPr="00370E40">
        <w:rPr>
          <w:rFonts w:ascii="GHEA Grapalat" w:hAnsi="GHEA Grapalat"/>
        </w:rPr>
        <w:t xml:space="preserve"> </w:t>
      </w:r>
    </w:p>
    <w:p w14:paraId="3F6932B8" w14:textId="77777777" w:rsidR="00221264" w:rsidRPr="00CF6994" w:rsidRDefault="00221264" w:rsidP="007660C8">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товаров</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w:t>
      </w:r>
      <w:r>
        <w:rPr>
          <w:rFonts w:ascii="GHEA Grapalat" w:hAnsi="GHEA Grapalat" w:cs="Sylfaen"/>
        </w:rPr>
        <w:t>е</w:t>
      </w:r>
      <w:r w:rsidRPr="0014372B">
        <w:rPr>
          <w:rFonts w:ascii="GHEA Grapalat" w:hAnsi="GHEA Grapalat" w:cs="Sylfaen"/>
          <w:lang w:val="hy-AM"/>
        </w:rPr>
        <w:t xml:space="preserve">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lastRenderedPageBreak/>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41CB9C14" w14:textId="77777777" w:rsidR="00221264" w:rsidRPr="00370E40" w:rsidRDefault="00221264" w:rsidP="007660C8">
      <w:pPr>
        <w:widowControl w:val="0"/>
        <w:tabs>
          <w:tab w:val="left" w:pos="1276"/>
        </w:tabs>
        <w:ind w:firstLine="567"/>
        <w:jc w:val="both"/>
        <w:rPr>
          <w:rFonts w:ascii="GHEA Grapalat" w:hAnsi="GHEA Grapalat" w:cs="Sylfaen"/>
        </w:rPr>
      </w:pPr>
      <w:r w:rsidRPr="00370E40">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B2F7FEF" w14:textId="77777777" w:rsidR="00221264" w:rsidRPr="00370E40" w:rsidRDefault="00221264" w:rsidP="007660C8">
      <w:pPr>
        <w:widowControl w:val="0"/>
        <w:tabs>
          <w:tab w:val="left" w:pos="1276"/>
        </w:tabs>
        <w:ind w:firstLine="567"/>
        <w:jc w:val="both"/>
        <w:rPr>
          <w:rFonts w:ascii="GHEA Grapalat" w:hAnsi="GHEA Grapalat"/>
        </w:rPr>
      </w:pPr>
      <w:r w:rsidRPr="00370E40">
        <w:rPr>
          <w:rFonts w:ascii="GHEA Grapalat" w:hAnsi="GHEA Grapalat"/>
        </w:rPr>
        <w:t>10.3.</w:t>
      </w:r>
      <w:r w:rsidRPr="00370E40">
        <w:rPr>
          <w:rFonts w:ascii="GHEA Grapalat" w:hAnsi="GHEA Grapalat"/>
        </w:rPr>
        <w:tab/>
        <w:t xml:space="preserve">Размер обеспечения договора составляет 10 процентов от </w:t>
      </w:r>
      <w:r>
        <w:rPr>
          <w:rFonts w:ascii="GHEA Grapalat" w:hAnsi="GHEA Grapalat"/>
        </w:rPr>
        <w:t>цены 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товаров</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Pr>
          <w:rFonts w:ascii="GHEA Grapalat" w:hAnsi="GHEA Grapalat"/>
        </w:rPr>
        <w:t xml:space="preserve">. </w:t>
      </w:r>
      <w:r w:rsidRPr="00370E40">
        <w:rPr>
          <w:rFonts w:ascii="GHEA Grapalat" w:hAnsi="GHEA Grapalat"/>
        </w:rPr>
        <w:t>Обеспечение договора представляется в виде банковской гарантии (Приложение 5) или наличных денег</w:t>
      </w:r>
      <w:r w:rsidRPr="00370E40">
        <w:rPr>
          <w:rStyle w:val="FootnoteReference"/>
          <w:rFonts w:ascii="GHEA Grapalat" w:hAnsi="GHEA Grapalat"/>
        </w:rPr>
        <w:footnoteReference w:customMarkFollows="1" w:id="13"/>
        <w:t>14</w:t>
      </w:r>
      <w:r w:rsidRPr="00370E40">
        <w:rPr>
          <w:rFonts w:ascii="GHEA Grapalat" w:hAnsi="GHEA Grapalat"/>
        </w:rPr>
        <w:t>.</w:t>
      </w:r>
    </w:p>
    <w:p w14:paraId="284BD768" w14:textId="77777777" w:rsidR="00221264" w:rsidRPr="00370E40" w:rsidRDefault="00221264" w:rsidP="007660C8">
      <w:pPr>
        <w:widowControl w:val="0"/>
        <w:tabs>
          <w:tab w:val="left" w:pos="1276"/>
        </w:tabs>
        <w:ind w:firstLine="567"/>
        <w:jc w:val="both"/>
        <w:rPr>
          <w:rFonts w:ascii="GHEA Grapalat" w:hAnsi="GHEA Grapalat"/>
        </w:rPr>
      </w:pPr>
      <w:r w:rsidRPr="00370E40">
        <w:rPr>
          <w:rFonts w:ascii="GHEA Grapalat" w:hAnsi="GHEA Grapalat"/>
        </w:rPr>
        <w:t xml:space="preserve">Если процедура закупки организована </w:t>
      </w:r>
      <w:r>
        <w:rPr>
          <w:rFonts w:ascii="GHEA Grapalat" w:hAnsi="GHEA Grapalat"/>
        </w:rPr>
        <w:t>по</w:t>
      </w:r>
      <w:r w:rsidRPr="00370E40">
        <w:rPr>
          <w:rFonts w:ascii="GHEA Grapalat" w:hAnsi="GHEA Grapalat"/>
        </w:rPr>
        <w:t xml:space="preserve"> лота</w:t>
      </w:r>
      <w:r w:rsidRPr="009627E9">
        <w:rPr>
          <w:rFonts w:ascii="GHEA Grapalat" w:hAnsi="GHEA Grapalat"/>
        </w:rPr>
        <w:t xml:space="preserve">м </w:t>
      </w:r>
      <w:r w:rsidRPr="00370E40">
        <w:rPr>
          <w:rFonts w:ascii="GHEA Grapalat" w:hAnsi="GHEA Grapalat"/>
        </w:rPr>
        <w:t>и участник признается отобранным участником по более чем одному лоту</w:t>
      </w:r>
      <w:r w:rsidRPr="009627E9">
        <w:rPr>
          <w:rFonts w:ascii="GHEA Grapalat" w:hAnsi="GHEA Grapalat"/>
        </w:rPr>
        <w:t>,</w:t>
      </w:r>
      <w:r w:rsidRPr="00370E40">
        <w:rPr>
          <w:rFonts w:ascii="GHEA Grapalat" w:hAnsi="GHEA Grapalat"/>
        </w:rPr>
        <w:t xml:space="preserve">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договора как </w:t>
      </w:r>
      <w:r w:rsidRPr="009044F1">
        <w:rPr>
          <w:rFonts w:ascii="GHEA Grapalat" w:hAnsi="GHEA Grapalat"/>
        </w:rPr>
        <w:t xml:space="preserve">для каждого лота в отдельности, так и </w:t>
      </w:r>
      <w:r w:rsidRPr="009627E9">
        <w:rPr>
          <w:rFonts w:ascii="GHEA Grapalat" w:hAnsi="GHEA Grapalat"/>
        </w:rPr>
        <w:t xml:space="preserve">одно обеспечение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 xml:space="preserve">При представлении одного обеспечения </w:t>
      </w:r>
      <w:r>
        <w:rPr>
          <w:rFonts w:ascii="GHEA Grapalat" w:hAnsi="GHEA Grapalat"/>
        </w:rPr>
        <w:t>договора</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w:t>
      </w:r>
    </w:p>
    <w:p w14:paraId="0093739F" w14:textId="77777777" w:rsidR="00221264" w:rsidRPr="001B1246" w:rsidRDefault="00221264" w:rsidP="007660C8">
      <w:pPr>
        <w:widowControl w:val="0"/>
        <w:tabs>
          <w:tab w:val="left" w:pos="1276"/>
        </w:tabs>
        <w:ind w:firstLine="567"/>
        <w:jc w:val="both"/>
        <w:rPr>
          <w:rFonts w:ascii="GHEA Grapalat" w:hAnsi="GHEA Grapalat"/>
        </w:rPr>
      </w:pPr>
      <w:r w:rsidRPr="001B1246">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33C74F23" w14:textId="77777777" w:rsidR="00221264" w:rsidRDefault="00221264" w:rsidP="007660C8">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033CA49" w14:textId="77777777" w:rsidR="00221264" w:rsidRPr="00201D22" w:rsidRDefault="00221264" w:rsidP="007660C8">
      <w:pPr>
        <w:widowControl w:val="0"/>
        <w:tabs>
          <w:tab w:val="left" w:pos="1276"/>
        </w:tabs>
        <w:ind w:firstLine="567"/>
        <w:jc w:val="both"/>
        <w:rPr>
          <w:rFonts w:ascii="GHEA Grapalat" w:hAnsi="GHEA Grapalat" w:cs="Sylfaen"/>
          <w:b/>
          <w:bCs/>
        </w:rPr>
      </w:pPr>
      <w:r w:rsidRPr="00201D22">
        <w:rPr>
          <w:rFonts w:ascii="GHEA Grapalat" w:hAnsi="GHEA Grapalat"/>
          <w:b/>
          <w:bCs/>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201D22">
        <w:rPr>
          <w:rFonts w:ascii="GHEA Grapalat" w:hAnsi="GHEA Grapalat" w:cs="Sylfaen"/>
          <w:b/>
          <w:bCs/>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 в одностороннем порядке утвержденного заявления- в виде неустойки или наличных денег.</w:t>
      </w:r>
    </w:p>
    <w:p w14:paraId="5DE405F5" w14:textId="77777777" w:rsidR="00221264" w:rsidRPr="00EA20ED" w:rsidRDefault="00221264" w:rsidP="007660C8">
      <w:pPr>
        <w:widowControl w:val="0"/>
        <w:tabs>
          <w:tab w:val="left" w:pos="1276"/>
        </w:tabs>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w:t>
      </w:r>
      <w:r w:rsidRPr="009044F1">
        <w:rPr>
          <w:rFonts w:ascii="GHEA Grapalat" w:hAnsi="GHEA Grapalat"/>
        </w:rPr>
        <w:lastRenderedPageBreak/>
        <w:t>обеспечение предоплаты — в размере предоплаты, в виде банковской гарантии</w:t>
      </w:r>
      <w:r>
        <w:rPr>
          <w:rFonts w:ascii="GHEA Grapalat" w:hAnsi="GHEA Grapalat"/>
        </w:rPr>
        <w:t xml:space="preserve"> </w:t>
      </w:r>
      <w:r w:rsidRPr="00EA20ED">
        <w:rPr>
          <w:rFonts w:ascii="GHEA Grapalat" w:hAnsi="GHEA Grapalat"/>
        </w:rPr>
        <w:t>(Приложение 5.2).</w:t>
      </w:r>
      <w:r w:rsidRPr="00EA20ED">
        <w:rPr>
          <w:rFonts w:ascii="GHEA Grapalat" w:hAnsi="GHEA Grapalat"/>
          <w:i/>
        </w:rPr>
        <w:t xml:space="preserve"> </w:t>
      </w:r>
    </w:p>
    <w:p w14:paraId="0FC56961" w14:textId="77777777" w:rsidR="00221264" w:rsidRPr="009044F1" w:rsidRDefault="00221264" w:rsidP="007660C8">
      <w:pPr>
        <w:widowControl w:val="0"/>
        <w:tabs>
          <w:tab w:val="left" w:pos="1276"/>
        </w:tabs>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23685E7F" w14:textId="77777777" w:rsidR="00221264" w:rsidRDefault="00221264" w:rsidP="007660C8">
      <w:pPr>
        <w:widowControl w:val="0"/>
        <w:tabs>
          <w:tab w:val="left" w:pos="1134"/>
        </w:tabs>
        <w:ind w:firstLine="567"/>
        <w:jc w:val="both"/>
        <w:rPr>
          <w:rFonts w:ascii="GHEA Grapalat" w:hAnsi="GHEA Grapalat"/>
        </w:rPr>
      </w:pPr>
      <w:r w:rsidRPr="00DF3768">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DF3768">
        <w:rPr>
          <w:rFonts w:ascii="GHEA Grapalat" w:hAnsi="GHEA Grapalat"/>
          <w:lang w:val="hy-AM"/>
        </w:rPr>
        <w:t>-</w:t>
      </w:r>
      <w:r w:rsidRPr="00DF3768">
        <w:rPr>
          <w:rFonts w:ascii="GHEA Grapalat" w:hAnsi="GHEA Grapalat"/>
        </w:rPr>
        <w:t xml:space="preserve"> уполномоченному органу</w:t>
      </w:r>
      <w:r w:rsidRPr="00DF3768">
        <w:rPr>
          <w:rFonts w:ascii="GHEA Grapalat" w:hAnsi="GHEA Grapalat"/>
          <w:lang w:val="hy-AM"/>
        </w:rPr>
        <w:t>,</w:t>
      </w:r>
      <w:r w:rsidRPr="00DF3768">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5FDE0B6" w14:textId="77777777" w:rsidR="00221264" w:rsidRDefault="00221264" w:rsidP="007660C8">
      <w:pPr>
        <w:widowControl w:val="0"/>
        <w:tabs>
          <w:tab w:val="left" w:pos="1134"/>
        </w:tabs>
        <w:ind w:firstLine="567"/>
        <w:jc w:val="center"/>
        <w:rPr>
          <w:rFonts w:ascii="GHEA Grapalat" w:hAnsi="GHEA Grapalat"/>
          <w:b/>
        </w:rPr>
      </w:pPr>
      <w:r w:rsidRPr="005114D0">
        <w:rPr>
          <w:rFonts w:ascii="GHEA Grapalat" w:hAnsi="GHEA Grapalat"/>
        </w:rPr>
        <w:tab/>
      </w:r>
      <w:r>
        <w:rPr>
          <w:rFonts w:ascii="GHEA Grapalat" w:hAnsi="GHEA Grapalat"/>
          <w:b/>
        </w:rPr>
        <w:br w:type="page"/>
      </w:r>
      <w:r>
        <w:rPr>
          <w:rFonts w:ascii="GHEA Grapalat" w:hAnsi="GHEA Grapalat"/>
          <w:b/>
        </w:rPr>
        <w:lastRenderedPageBreak/>
        <w:t xml:space="preserve">                   </w:t>
      </w:r>
      <w:r w:rsidRPr="009044F1">
        <w:rPr>
          <w:rFonts w:ascii="GHEA Grapalat" w:hAnsi="GHEA Grapalat"/>
          <w:b/>
        </w:rPr>
        <w:t>11. ОБЪЯВЛЕНИЕ ПРОЦЕДУРЫ НЕСОСТОЯВШЕЙСЯ</w:t>
      </w:r>
    </w:p>
    <w:p w14:paraId="27A29743" w14:textId="77777777" w:rsidR="00221264" w:rsidRPr="009044F1" w:rsidRDefault="00221264" w:rsidP="007660C8">
      <w:pPr>
        <w:rPr>
          <w:rFonts w:ascii="GHEA Grapalat" w:hAnsi="GHEA Grapalat" w:cs="Arial"/>
          <w:b/>
        </w:rPr>
      </w:pPr>
    </w:p>
    <w:p w14:paraId="2391A39B" w14:textId="77777777" w:rsidR="00221264" w:rsidRPr="009044F1" w:rsidRDefault="00221264" w:rsidP="007660C8">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53E48FA"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6182663A"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14"/>
        <w:t>15</w:t>
      </w:r>
      <w:r w:rsidRPr="009044F1">
        <w:rPr>
          <w:rFonts w:ascii="GHEA Grapalat" w:hAnsi="GHEA Grapalat"/>
        </w:rPr>
        <w:t>.</w:t>
      </w:r>
    </w:p>
    <w:p w14:paraId="62989CE1"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13C74D77" w14:textId="77777777" w:rsidR="00221264" w:rsidRPr="00D3436F" w:rsidRDefault="00221264" w:rsidP="007660C8">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5FF38D05" w14:textId="77777777" w:rsidR="00221264" w:rsidRPr="00F62714" w:rsidRDefault="00221264" w:rsidP="007660C8">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D75DAE6" w14:textId="77777777" w:rsidR="00221264" w:rsidRPr="009044F1" w:rsidRDefault="00221264" w:rsidP="007660C8">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D5B7A7A" w14:textId="77777777" w:rsidR="00221264" w:rsidRPr="005647BC" w:rsidRDefault="00221264" w:rsidP="007660C8">
      <w:pPr>
        <w:widowControl w:val="0"/>
        <w:ind w:left="567" w:right="565"/>
        <w:jc w:val="center"/>
        <w:rPr>
          <w:rFonts w:ascii="GHEA Grapalat" w:hAnsi="GHEA Grapalat"/>
          <w:b/>
        </w:rPr>
      </w:pPr>
    </w:p>
    <w:p w14:paraId="49767AC1" w14:textId="77777777" w:rsidR="00221264" w:rsidRPr="009044F1" w:rsidRDefault="00221264" w:rsidP="007660C8">
      <w:pPr>
        <w:widowControl w:val="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61500F2F" w14:textId="77777777" w:rsidR="00221264" w:rsidRDefault="00221264" w:rsidP="007660C8">
      <w:pPr>
        <w:widowControl w:val="0"/>
        <w:tabs>
          <w:tab w:val="left" w:pos="1134"/>
        </w:tabs>
        <w:ind w:firstLine="567"/>
        <w:jc w:val="both"/>
        <w:rPr>
          <w:rFonts w:ascii="GHEA Grapalat" w:hAnsi="GHEA Grapalat"/>
        </w:rPr>
      </w:pPr>
    </w:p>
    <w:p w14:paraId="57636C71" w14:textId="77777777" w:rsidR="00221264" w:rsidRPr="00216702" w:rsidRDefault="00221264" w:rsidP="007660C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1C441A3F" w14:textId="77777777" w:rsidR="00221264" w:rsidRDefault="00221264" w:rsidP="007660C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AFABA4" w14:textId="77777777" w:rsidR="00221264" w:rsidRDefault="00221264" w:rsidP="007660C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D589ABB" w14:textId="77777777" w:rsidR="00221264" w:rsidRDefault="00221264" w:rsidP="007660C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B34BDFD" w14:textId="77777777" w:rsidR="00221264" w:rsidRPr="00996C18" w:rsidRDefault="00221264" w:rsidP="007660C8">
      <w:pPr>
        <w:widowControl w:val="0"/>
        <w:ind w:firstLine="567"/>
        <w:jc w:val="both"/>
        <w:rPr>
          <w:rFonts w:ascii="GHEA Grapalat" w:hAnsi="GHEA Grapalat"/>
        </w:rPr>
      </w:pPr>
      <w:r w:rsidRPr="000B56C9">
        <w:rPr>
          <w:rFonts w:ascii="GHEA Grapalat" w:hAnsi="GHEA Grapalat"/>
        </w:rPr>
        <w:t xml:space="preserve">12.4. </w:t>
      </w:r>
      <w:r w:rsidRPr="00CF523D">
        <w:rPr>
          <w:rFonts w:ascii="GHEA Grapalat" w:hAnsi="GHEA Grapalat"/>
        </w:rPr>
        <w:t>Срок ожидания</w:t>
      </w:r>
      <w:r w:rsidRPr="00C54261">
        <w:rPr>
          <w:rFonts w:ascii="GHEA Grapalat" w:hAnsi="GHEA Grapalat"/>
        </w:rPr>
        <w:t>,</w:t>
      </w:r>
      <w:r w:rsidRPr="000B56C9">
        <w:rPr>
          <w:rFonts w:ascii="GHEA Grapalat" w:hAnsi="GHEA Grapalat"/>
        </w:rPr>
        <w:t xml:space="preserve">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sidRPr="000B56C9">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1698CBE" w14:textId="77777777" w:rsidR="00221264" w:rsidRPr="00570BBD" w:rsidRDefault="00221264" w:rsidP="007660C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493C5A" w14:textId="77777777" w:rsidR="00221264" w:rsidRPr="00570BBD" w:rsidRDefault="00221264" w:rsidP="007660C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99D0EAD" w14:textId="77777777" w:rsidR="00221264" w:rsidRPr="00570BBD" w:rsidRDefault="00221264" w:rsidP="007660C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1948F5B7" w14:textId="77777777" w:rsidR="00221264" w:rsidRPr="00570BBD" w:rsidRDefault="00221264" w:rsidP="007660C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F07327E" w14:textId="77777777" w:rsidR="00221264" w:rsidRPr="00570BBD" w:rsidRDefault="00221264" w:rsidP="007660C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228CA69" w14:textId="77777777" w:rsidR="00221264" w:rsidRDefault="00221264" w:rsidP="007660C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1EA18A8" w14:textId="77777777" w:rsidR="00221264" w:rsidRPr="00570BBD" w:rsidRDefault="00221264" w:rsidP="007660C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2CC097E9" w14:textId="77777777" w:rsidR="00221264" w:rsidRPr="00570BBD" w:rsidRDefault="00221264" w:rsidP="007660C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39085EE" w14:textId="77777777" w:rsidR="00221264" w:rsidRPr="00570BBD" w:rsidRDefault="00221264" w:rsidP="007660C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0A6EF5D3" w14:textId="77777777" w:rsidR="00221264" w:rsidRDefault="00221264" w:rsidP="007660C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8A1BA7">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DD94497" w14:textId="77777777" w:rsidR="00221264" w:rsidRPr="00570BBD" w:rsidRDefault="00221264" w:rsidP="007660C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32943BF" w14:textId="77777777" w:rsidR="00221264" w:rsidRPr="00570BBD" w:rsidRDefault="00221264" w:rsidP="007660C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118F000" w14:textId="77777777" w:rsidR="00221264" w:rsidRPr="00570BBD" w:rsidRDefault="00221264" w:rsidP="007660C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4BBDBFD" w14:textId="77777777" w:rsidR="00221264" w:rsidRPr="00570BBD" w:rsidRDefault="00221264" w:rsidP="007660C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5F31DED" w14:textId="77777777" w:rsidR="00221264" w:rsidRPr="00570BBD" w:rsidRDefault="00221264" w:rsidP="007660C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ACFDC99" w14:textId="77777777" w:rsidR="00221264" w:rsidRPr="00570BBD" w:rsidRDefault="00221264" w:rsidP="007660C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234EA8B5" w14:textId="77777777" w:rsidR="00221264" w:rsidRPr="00570BBD" w:rsidRDefault="00221264" w:rsidP="007660C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BAAFA67" w14:textId="77777777" w:rsidR="00221264" w:rsidRPr="00570BBD" w:rsidRDefault="00221264" w:rsidP="007660C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955024F" w14:textId="77777777" w:rsidR="00221264" w:rsidRPr="00570BBD" w:rsidRDefault="00221264" w:rsidP="007660C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D464FB7" w14:textId="77777777" w:rsidR="00221264" w:rsidRPr="00570BBD" w:rsidRDefault="00221264" w:rsidP="007660C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2D6CF01B" w14:textId="77777777" w:rsidR="00221264" w:rsidRPr="009044F1" w:rsidRDefault="00221264" w:rsidP="007660C8">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744005E" w14:textId="77777777" w:rsidR="00221264" w:rsidRPr="009044F1" w:rsidRDefault="00221264" w:rsidP="007660C8">
      <w:pPr>
        <w:widowControl w:val="0"/>
        <w:tabs>
          <w:tab w:val="left" w:pos="1134"/>
        </w:tabs>
        <w:ind w:firstLine="567"/>
        <w:jc w:val="both"/>
        <w:rPr>
          <w:rFonts w:ascii="GHEA Grapalat" w:hAnsi="GHEA Grapalat" w:cs="Sylfaen"/>
          <w:b/>
        </w:rPr>
      </w:pPr>
    </w:p>
    <w:p w14:paraId="16CEF7B5" w14:textId="77777777" w:rsidR="00221264" w:rsidRPr="009044F1" w:rsidRDefault="00221264" w:rsidP="007660C8">
      <w:pPr>
        <w:widowControl w:val="0"/>
        <w:jc w:val="center"/>
        <w:rPr>
          <w:rFonts w:ascii="GHEA Grapalat" w:hAnsi="GHEA Grapalat" w:cs="Sylfaen"/>
          <w:b/>
        </w:rPr>
      </w:pPr>
    </w:p>
    <w:p w14:paraId="1D01A144" w14:textId="77777777" w:rsidR="00221264" w:rsidRDefault="00221264" w:rsidP="007660C8">
      <w:pPr>
        <w:rPr>
          <w:rFonts w:ascii="GHEA Grapalat" w:hAnsi="GHEA Grapalat"/>
          <w:b/>
        </w:rPr>
      </w:pPr>
      <w:r>
        <w:rPr>
          <w:rFonts w:ascii="GHEA Grapalat" w:hAnsi="GHEA Grapalat"/>
          <w:b/>
        </w:rPr>
        <w:br w:type="page"/>
      </w:r>
    </w:p>
    <w:p w14:paraId="62945E41" w14:textId="77777777" w:rsidR="00221264" w:rsidRPr="00374F4A" w:rsidRDefault="00221264" w:rsidP="007660C8">
      <w:pPr>
        <w:widowControl w:val="0"/>
        <w:jc w:val="center"/>
        <w:rPr>
          <w:rFonts w:ascii="GHEA Grapalat" w:hAnsi="GHEA Grapalat"/>
          <w:b/>
        </w:rPr>
      </w:pPr>
      <w:r w:rsidRPr="009044F1">
        <w:rPr>
          <w:rFonts w:ascii="GHEA Grapalat" w:hAnsi="GHEA Grapalat"/>
          <w:b/>
        </w:rPr>
        <w:lastRenderedPageBreak/>
        <w:t>ЧАСТЬ II</w:t>
      </w:r>
    </w:p>
    <w:p w14:paraId="70F0D86C" w14:textId="77777777" w:rsidR="00221264" w:rsidRPr="00374F4A" w:rsidRDefault="00221264" w:rsidP="007660C8">
      <w:pPr>
        <w:widowControl w:val="0"/>
        <w:jc w:val="center"/>
        <w:rPr>
          <w:rFonts w:ascii="GHEA Grapalat" w:hAnsi="GHEA Grapalat"/>
          <w:b/>
        </w:rPr>
      </w:pPr>
    </w:p>
    <w:p w14:paraId="62ABAE41" w14:textId="44370746" w:rsidR="00221264" w:rsidRPr="009044F1" w:rsidRDefault="00221264" w:rsidP="007660C8">
      <w:pPr>
        <w:pStyle w:val="BodyText"/>
        <w:widowControl w:val="0"/>
        <w:spacing w:after="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w:t>
      </w:r>
      <w:r w:rsidR="00A2353F">
        <w:rPr>
          <w:rFonts w:ascii="GHEA Grapalat" w:hAnsi="GHEA Grapalat"/>
          <w:b/>
        </w:rPr>
        <w:t xml:space="preserve"> </w:t>
      </w:r>
      <w:r w:rsidRPr="009044F1">
        <w:rPr>
          <w:rFonts w:ascii="GHEA Grapalat" w:hAnsi="GHEA Grapalat"/>
          <w:b/>
        </w:rPr>
        <w:t>ОТКРЫТЫЙ КОНКУРС</w:t>
      </w:r>
    </w:p>
    <w:p w14:paraId="6F48D9BD" w14:textId="77777777" w:rsidR="00221264" w:rsidRPr="009044F1" w:rsidRDefault="00221264" w:rsidP="007660C8">
      <w:pPr>
        <w:widowControl w:val="0"/>
        <w:jc w:val="center"/>
        <w:rPr>
          <w:rFonts w:ascii="GHEA Grapalat" w:hAnsi="GHEA Grapalat"/>
        </w:rPr>
      </w:pPr>
    </w:p>
    <w:p w14:paraId="58D6179A" w14:textId="77777777" w:rsidR="00221264" w:rsidRPr="009044F1" w:rsidRDefault="00221264" w:rsidP="007660C8">
      <w:pPr>
        <w:widowControl w:val="0"/>
        <w:jc w:val="center"/>
        <w:rPr>
          <w:rFonts w:ascii="GHEA Grapalat" w:hAnsi="GHEA Grapalat"/>
          <w:b/>
        </w:rPr>
      </w:pPr>
      <w:r w:rsidRPr="009044F1">
        <w:rPr>
          <w:rFonts w:ascii="GHEA Grapalat" w:hAnsi="GHEA Grapalat"/>
          <w:b/>
        </w:rPr>
        <w:t>1. ОБЩИЕ ПОЛОЖЕНИЯ</w:t>
      </w:r>
    </w:p>
    <w:p w14:paraId="2854572C"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6A0FFDC" w14:textId="77777777" w:rsidR="00221264" w:rsidRPr="009044F1" w:rsidRDefault="00221264" w:rsidP="007660C8">
      <w:pPr>
        <w:widowControl w:val="0"/>
        <w:tabs>
          <w:tab w:val="left" w:pos="1134"/>
        </w:tabs>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98482B3" w14:textId="77777777" w:rsidR="00221264" w:rsidRDefault="00221264" w:rsidP="007660C8">
      <w:pPr>
        <w:widowControl w:val="0"/>
        <w:tabs>
          <w:tab w:val="left" w:pos="1134"/>
        </w:tabs>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14:paraId="5B96D675" w14:textId="77777777" w:rsidR="00221264" w:rsidRPr="009044F1" w:rsidRDefault="00221264" w:rsidP="007660C8">
      <w:pPr>
        <w:widowControl w:val="0"/>
        <w:jc w:val="center"/>
        <w:rPr>
          <w:rFonts w:ascii="GHEA Grapalat" w:hAnsi="GHEA Grapalat"/>
          <w:b/>
        </w:rPr>
      </w:pPr>
      <w:r w:rsidRPr="009044F1">
        <w:rPr>
          <w:rFonts w:ascii="GHEA Grapalat" w:hAnsi="GHEA Grapalat"/>
          <w:b/>
        </w:rPr>
        <w:t>2. ЗАЯВКА НА ПРОЦЕДУРУ</w:t>
      </w:r>
    </w:p>
    <w:p w14:paraId="44AE20A5" w14:textId="77777777" w:rsidR="00221264" w:rsidRPr="009044F1" w:rsidRDefault="00221264" w:rsidP="007660C8">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6727211F" w14:textId="77777777" w:rsidR="00221264" w:rsidRPr="009044F1" w:rsidRDefault="00221264" w:rsidP="007660C8">
      <w:pPr>
        <w:widowControl w:val="0"/>
        <w:tabs>
          <w:tab w:val="left" w:pos="1134"/>
        </w:tabs>
        <w:ind w:firstLine="567"/>
        <w:jc w:val="both"/>
        <w:rPr>
          <w:rFonts w:ascii="GHEA Grapalat" w:hAnsi="GHEA Grapalat"/>
          <w:b/>
        </w:rPr>
      </w:pPr>
      <w:r w:rsidRPr="009044F1">
        <w:rPr>
          <w:rFonts w:ascii="GHEA Grapalat" w:hAnsi="GHEA Grapalat"/>
          <w:b/>
        </w:rPr>
        <w:t>1)</w:t>
      </w:r>
      <w:r w:rsidRPr="005114D0">
        <w:rPr>
          <w:rFonts w:ascii="GHEA Grapalat" w:hAnsi="GHEA Grapalat"/>
          <w:b/>
        </w:rPr>
        <w:tab/>
      </w:r>
      <w:r w:rsidRPr="009044F1">
        <w:rPr>
          <w:rFonts w:ascii="GHEA Grapalat" w:hAnsi="GHEA Grapalat"/>
          <w:b/>
        </w:rPr>
        <w:t>"критерий Пригодности";</w:t>
      </w:r>
    </w:p>
    <w:p w14:paraId="73443514" w14:textId="77777777" w:rsidR="000E2EC5" w:rsidRPr="00E35869" w:rsidRDefault="00221264" w:rsidP="000E2EC5">
      <w:pPr>
        <w:widowControl w:val="0"/>
        <w:tabs>
          <w:tab w:val="left" w:pos="1134"/>
        </w:tabs>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000E2EC5" w:rsidRPr="003E6776">
        <w:rPr>
          <w:rFonts w:ascii="GHEA Grapalat" w:hAnsi="GHEA Grapalat"/>
          <w:b/>
        </w:rPr>
        <w:t>заявление--объявлениe  на участие в процедуре согласно Приложению №1;</w:t>
      </w:r>
      <w:r w:rsidR="000E2EC5" w:rsidRPr="003E6776">
        <w:rPr>
          <w:rFonts w:ascii="GHEA Grapalat" w:hAnsi="GHEA Grapalat"/>
          <w:b/>
          <w:lang w:val="hy-AM"/>
        </w:rPr>
        <w:t xml:space="preserve"> декларации о реальных бенефициарах </w:t>
      </w:r>
      <w:r w:rsidR="000E2EC5">
        <w:rPr>
          <w:rFonts w:ascii="GHEA Grapalat" w:hAnsi="GHEA Grapalat"/>
          <w:b/>
        </w:rPr>
        <w:t xml:space="preserve">Приложению №1.3 </w:t>
      </w:r>
      <w:r w:rsidR="000E2EC5" w:rsidRPr="003815BD">
        <w:rPr>
          <w:rFonts w:ascii="GHEA Grapalat" w:hAnsi="GHEA Grapalat" w:cs="Sylfaen"/>
          <w:b/>
          <w:sz w:val="20"/>
          <w:lang w:val="af-ZA"/>
        </w:rPr>
        <w:t>/</w:t>
      </w:r>
      <w:r w:rsidR="000E2EC5" w:rsidRPr="003815BD">
        <w:rPr>
          <w:rFonts w:ascii="GHEA Grapalat" w:hAnsi="GHEA Grapalat" w:cs="Sylfaen"/>
          <w:b/>
          <w:sz w:val="20"/>
          <w:lang w:val="hy-AM"/>
        </w:rPr>
        <w:t xml:space="preserve">zip </w:t>
      </w:r>
      <w:r w:rsidR="000E2EC5" w:rsidRPr="003815BD">
        <w:rPr>
          <w:rFonts w:ascii="GHEA Grapalat" w:hAnsi="GHEA Grapalat" w:cs="Sylfaen"/>
          <w:b/>
          <w:sz w:val="20"/>
        </w:rPr>
        <w:t>ֆայլ</w:t>
      </w:r>
      <w:r w:rsidR="000E2EC5" w:rsidRPr="003815BD">
        <w:rPr>
          <w:rFonts w:ascii="GHEA Grapalat" w:hAnsi="GHEA Grapalat" w:cs="Sylfaen"/>
          <w:b/>
          <w:sz w:val="20"/>
          <w:lang w:val="es-ES"/>
        </w:rPr>
        <w:t>/.</w:t>
      </w:r>
      <w:r w:rsidR="000E2EC5" w:rsidRPr="003E6776">
        <w:rPr>
          <w:rFonts w:ascii="GHEA Grapalat" w:hAnsi="GHEA Grapalat"/>
          <w:b/>
          <w:lang w:val="hy-AM"/>
        </w:rPr>
        <w:t xml:space="preserve"> по мере необходимости</w:t>
      </w:r>
      <w:r w:rsidR="000E2EC5" w:rsidRPr="003E6776">
        <w:rPr>
          <w:rFonts w:ascii="GHEA Grapalat" w:hAnsi="GHEA Grapalat"/>
          <w:b/>
        </w:rPr>
        <w:t>;</w:t>
      </w:r>
    </w:p>
    <w:p w14:paraId="0C91DE22" w14:textId="1AB53D2C" w:rsidR="00221264" w:rsidRPr="00D764FD" w:rsidRDefault="00221264" w:rsidP="007660C8">
      <w:pPr>
        <w:widowControl w:val="0"/>
        <w:tabs>
          <w:tab w:val="left" w:pos="1134"/>
        </w:tabs>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53037C04" w14:textId="77777777" w:rsidR="00221264" w:rsidRPr="00D3436F" w:rsidRDefault="00221264" w:rsidP="007660C8">
      <w:pPr>
        <w:widowControl w:val="0"/>
        <w:tabs>
          <w:tab w:val="left" w:pos="1134"/>
        </w:tabs>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14:paraId="47B99219" w14:textId="77777777" w:rsidR="00221264" w:rsidRPr="00D3436F" w:rsidRDefault="00221264" w:rsidP="007660C8">
      <w:pPr>
        <w:widowControl w:val="0"/>
        <w:tabs>
          <w:tab w:val="left" w:pos="1134"/>
        </w:tabs>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5"/>
        <w:t>16</w:t>
      </w:r>
    </w:p>
    <w:p w14:paraId="3526B175"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представляется в оценочную комиссию до 17:00 по ереванскому времени рабочего дня, следующего за истечением окончательного срока подачи заявок</w:t>
      </w:r>
      <w:r>
        <w:rPr>
          <w:rFonts w:ascii="GHEA Grapalat" w:hAnsi="GHEA Grapalat"/>
        </w:rPr>
        <w:t xml:space="preserve"> с сопроводительным письмом</w:t>
      </w:r>
      <w:r w:rsidRPr="00B138F3">
        <w:rPr>
          <w:rFonts w:ascii="GHEA Grapalat" w:hAnsi="GHEA Grapalat"/>
        </w:rPr>
        <w:t>.</w:t>
      </w:r>
      <w:r>
        <w:rPr>
          <w:rStyle w:val="FootnoteReference"/>
          <w:rFonts w:ascii="GHEA Grapalat" w:hAnsi="GHEA Grapalat"/>
        </w:rPr>
        <w:footnoteReference w:customMarkFollows="1" w:id="16"/>
        <w:t>17</w:t>
      </w:r>
    </w:p>
    <w:p w14:paraId="2872B052" w14:textId="77777777" w:rsidR="00221264" w:rsidRPr="009044F1" w:rsidRDefault="00221264" w:rsidP="007660C8">
      <w:pPr>
        <w:widowControl w:val="0"/>
        <w:tabs>
          <w:tab w:val="left" w:pos="1134"/>
        </w:tabs>
        <w:ind w:firstLine="540"/>
        <w:jc w:val="both"/>
        <w:rPr>
          <w:rFonts w:ascii="GHEA Grapalat" w:hAnsi="GHEA Grapalat"/>
        </w:rPr>
      </w:pPr>
      <w:r w:rsidRPr="009044F1">
        <w:rPr>
          <w:rFonts w:ascii="GHEA Grapalat" w:hAnsi="GHEA Grapalat"/>
          <w:b/>
        </w:rPr>
        <w:t>3)</w:t>
      </w:r>
      <w:r w:rsidRPr="00E267E5">
        <w:rPr>
          <w:rFonts w:ascii="GHEA Grapalat" w:hAnsi="GHEA Grapalat"/>
          <w:b/>
        </w:rPr>
        <w:tab/>
      </w:r>
      <w:r w:rsidRPr="009044F1">
        <w:rPr>
          <w:rFonts w:ascii="GHEA Grapalat" w:hAnsi="GHEA Grapalat"/>
          <w:b/>
        </w:rPr>
        <w:t>"Финансовый критерий";</w:t>
      </w:r>
    </w:p>
    <w:p w14:paraId="52E2F2F5" w14:textId="77777777" w:rsidR="00221264" w:rsidRPr="00E267E5" w:rsidRDefault="00221264" w:rsidP="007660C8">
      <w:pPr>
        <w:widowControl w:val="0"/>
        <w:tabs>
          <w:tab w:val="left" w:pos="1134"/>
        </w:tabs>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Pr="0088411C">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14:paraId="678F918B" w14:textId="77777777" w:rsidR="00221264" w:rsidRPr="009044F1" w:rsidRDefault="00221264" w:rsidP="007660C8">
      <w:pPr>
        <w:widowControl w:val="0"/>
        <w:tabs>
          <w:tab w:val="left" w:pos="1134"/>
        </w:tabs>
        <w:ind w:firstLine="567"/>
        <w:jc w:val="both"/>
        <w:rPr>
          <w:rFonts w:ascii="GHEA Grapalat" w:hAnsi="GHEA Grapalat" w:cs="Sylfaen"/>
        </w:rPr>
      </w:pPr>
      <w:r>
        <w:rPr>
          <w:rFonts w:ascii="GHEA Grapalat" w:hAnsi="GHEA Grapalat"/>
        </w:rPr>
        <w:t>2.7</w:t>
      </w:r>
      <w:r w:rsidRPr="000F6C24">
        <w:rPr>
          <w:rFonts w:ascii="GHEA Grapalat" w:hAnsi="GHEA Grapalat"/>
        </w:rPr>
        <w:tab/>
      </w:r>
      <w:r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9CF7AF5" w14:textId="77777777" w:rsidR="00221264" w:rsidRDefault="00221264" w:rsidP="007660C8">
      <w:pPr>
        <w:widowControl w:val="0"/>
        <w:tabs>
          <w:tab w:val="left" w:pos="1134"/>
        </w:tabs>
        <w:ind w:firstLine="567"/>
        <w:jc w:val="both"/>
        <w:rPr>
          <w:rFonts w:ascii="GHEA Grapalat" w:hAnsi="GHEA Grapalat"/>
        </w:rPr>
      </w:pPr>
      <w:r>
        <w:rPr>
          <w:rFonts w:ascii="GHEA Grapalat" w:hAnsi="GHEA Grapalat"/>
        </w:rPr>
        <w:t>2</w:t>
      </w:r>
      <w:r w:rsidRPr="009044F1">
        <w:rPr>
          <w:rFonts w:ascii="GHEA Grapalat" w:hAnsi="GHEA Grapalat"/>
        </w:rPr>
        <w:t>.</w:t>
      </w:r>
      <w:r>
        <w:rPr>
          <w:rFonts w:ascii="GHEA Grapalat" w:hAnsi="GHEA Grapalat"/>
        </w:rPr>
        <w:t>8</w:t>
      </w:r>
      <w:r w:rsidRPr="00EC4580">
        <w:rPr>
          <w:rFonts w:ascii="GHEA Grapalat" w:hAnsi="GHEA Grapalat"/>
        </w:rPr>
        <w:t>.</w:t>
      </w:r>
      <w:r w:rsidRPr="000F6C24">
        <w:rPr>
          <w:rFonts w:ascii="GHEA Grapalat" w:hAnsi="GHEA Grapalat"/>
        </w:rPr>
        <w:tab/>
      </w:r>
      <w:r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77ACCD56" w14:textId="77777777" w:rsidR="00221264" w:rsidRPr="00374F4A" w:rsidRDefault="00221264" w:rsidP="007660C8">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3B4E4F42" w14:textId="2B51227F" w:rsidR="00221264" w:rsidRPr="00374F4A" w:rsidRDefault="00221264" w:rsidP="007660C8">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w:t>
      </w:r>
      <w:r w:rsidR="005A40D5">
        <w:rPr>
          <w:rFonts w:ascii="GHEA Grapalat" w:hAnsi="GHEA Grapalat"/>
          <w:b/>
          <w:sz w:val="24"/>
          <w:szCs w:val="24"/>
        </w:rPr>
        <w:t xml:space="preserve"> </w:t>
      </w:r>
      <w:r w:rsidRPr="00BF4E90">
        <w:rPr>
          <w:rFonts w:ascii="GHEA Grapalat" w:hAnsi="GHEA Grapalat"/>
          <w:b/>
          <w:sz w:val="24"/>
          <w:szCs w:val="24"/>
        </w:rPr>
        <w:t>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201D22">
        <w:rPr>
          <w:rFonts w:ascii="GHEA Grapalat" w:hAnsi="GHEA Grapalat"/>
          <w:sz w:val="24"/>
          <w:szCs w:val="24"/>
        </w:rPr>
        <w:t>“EQ-BMAPDzB-</w:t>
      </w:r>
      <w:r w:rsidR="00765F41">
        <w:rPr>
          <w:rFonts w:ascii="GHEA Grapalat" w:hAnsi="GHEA Grapalat"/>
          <w:sz w:val="24"/>
          <w:szCs w:val="24"/>
        </w:rPr>
        <w:t>26/2</w:t>
      </w:r>
      <w:r w:rsidR="00201D22">
        <w:rPr>
          <w:rFonts w:ascii="GHEA Grapalat" w:hAnsi="GHEA Grapalat"/>
          <w:sz w:val="24"/>
          <w:szCs w:val="24"/>
        </w:rPr>
        <w:t>”</w:t>
      </w:r>
    </w:p>
    <w:p w14:paraId="464369EC" w14:textId="77777777" w:rsidR="00221264" w:rsidRPr="00374F4A" w:rsidRDefault="00221264" w:rsidP="007660C8">
      <w:pPr>
        <w:widowControl w:val="0"/>
        <w:jc w:val="center"/>
        <w:rPr>
          <w:rFonts w:ascii="GHEA Grapalat" w:hAnsi="GHEA Grapalat" w:cs="Sylfaen"/>
          <w:b/>
        </w:rPr>
      </w:pPr>
    </w:p>
    <w:p w14:paraId="23435F7F" w14:textId="77777777" w:rsidR="00221264" w:rsidRPr="009B602E" w:rsidRDefault="00221264" w:rsidP="007660C8">
      <w:pPr>
        <w:widowControl w:val="0"/>
        <w:jc w:val="center"/>
        <w:rPr>
          <w:rFonts w:ascii="GHEA Grapalat" w:hAnsi="GHEA Grapalat"/>
          <w:b/>
        </w:rPr>
      </w:pPr>
    </w:p>
    <w:p w14:paraId="6AB36007" w14:textId="77777777" w:rsidR="00221264" w:rsidRPr="00DB796D" w:rsidRDefault="00221264" w:rsidP="007660C8">
      <w:pPr>
        <w:widowControl w:val="0"/>
        <w:jc w:val="center"/>
        <w:rPr>
          <w:rFonts w:ascii="GHEA Grapalat" w:hAnsi="GHEA Grapalat"/>
          <w:b/>
        </w:rPr>
      </w:pPr>
    </w:p>
    <w:p w14:paraId="7E77E506" w14:textId="77777777" w:rsidR="00221264" w:rsidRPr="00374F4A" w:rsidRDefault="00221264" w:rsidP="007660C8">
      <w:pPr>
        <w:widowControl w:val="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14:paraId="589A1A61" w14:textId="3D0F8810" w:rsidR="00221264" w:rsidRPr="00374F4A" w:rsidRDefault="00221264" w:rsidP="007660C8">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w:t>
      </w:r>
      <w:r w:rsidR="005A40D5">
        <w:rPr>
          <w:rFonts w:ascii="GHEA Grapalat" w:hAnsi="GHEA Grapalat"/>
          <w:color w:val="auto"/>
          <w:sz w:val="24"/>
          <w:szCs w:val="24"/>
        </w:rPr>
        <w:t xml:space="preserve"> </w:t>
      </w:r>
      <w:r w:rsidRPr="00374F4A">
        <w:rPr>
          <w:rFonts w:ascii="GHEA Grapalat" w:hAnsi="GHEA Grapalat"/>
          <w:color w:val="auto"/>
          <w:sz w:val="24"/>
          <w:szCs w:val="24"/>
        </w:rPr>
        <w:t xml:space="preserve">открытом конкурсе </w:t>
      </w:r>
    </w:p>
    <w:p w14:paraId="2AF2D72D" w14:textId="77777777" w:rsidR="00221264" w:rsidRPr="00374F4A" w:rsidRDefault="00221264" w:rsidP="007660C8">
      <w:pPr>
        <w:widowControl w:val="0"/>
        <w:jc w:val="center"/>
        <w:rPr>
          <w:rFonts w:ascii="GHEA Grapalat" w:hAnsi="GHEA Grapalat"/>
        </w:rPr>
      </w:pPr>
    </w:p>
    <w:p w14:paraId="4135AE51" w14:textId="77777777" w:rsidR="00221264" w:rsidRPr="00C4157A" w:rsidRDefault="00221264" w:rsidP="007660C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36D3284" w14:textId="77777777" w:rsidR="00221264" w:rsidRPr="000C1746" w:rsidRDefault="00221264" w:rsidP="007660C8">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4F37CAAB" w14:textId="77777777" w:rsidR="00221264" w:rsidRPr="00DA5EA0" w:rsidRDefault="00221264" w:rsidP="007660C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A66DE5C" w14:textId="77777777" w:rsidR="00221264" w:rsidRPr="000C1746" w:rsidRDefault="00221264" w:rsidP="007660C8">
      <w:pPr>
        <w:ind w:left="4395"/>
        <w:jc w:val="both"/>
        <w:rPr>
          <w:rFonts w:ascii="GHEA Grapalat" w:hAnsi="GHEA Grapalat" w:cs="Sylfaen"/>
          <w:sz w:val="16"/>
        </w:rPr>
      </w:pPr>
      <w:r w:rsidRPr="000C1746">
        <w:rPr>
          <w:rFonts w:ascii="GHEA Grapalat" w:hAnsi="GHEA Grapalat"/>
          <w:sz w:val="16"/>
        </w:rPr>
        <w:t>номер лота (лотов)</w:t>
      </w:r>
    </w:p>
    <w:p w14:paraId="476D39E7" w14:textId="76FAE300" w:rsidR="00221264" w:rsidRPr="00BD0FD1" w:rsidRDefault="00221264" w:rsidP="007660C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201D22">
        <w:rPr>
          <w:rFonts w:ascii="GHEA Grapalat" w:hAnsi="GHEA Grapalat"/>
        </w:rPr>
        <w:t>“EQ-BMAPDzB-</w:t>
      </w:r>
      <w:r w:rsidR="00765F41">
        <w:rPr>
          <w:rFonts w:ascii="GHEA Grapalat" w:hAnsi="GHEA Grapalat"/>
        </w:rPr>
        <w:t>26/2</w:t>
      </w:r>
      <w:r w:rsidR="00201D22">
        <w:rPr>
          <w:rFonts w:ascii="GHEA Grapalat" w:hAnsi="GHEA Grapalat"/>
        </w:rPr>
        <w:t>”</w:t>
      </w:r>
    </w:p>
    <w:p w14:paraId="44531B86" w14:textId="77777777" w:rsidR="00221264" w:rsidRPr="00C4157A" w:rsidRDefault="00221264" w:rsidP="007660C8">
      <w:pPr>
        <w:ind w:left="1560"/>
        <w:jc w:val="both"/>
        <w:rPr>
          <w:rFonts w:ascii="GHEA Grapalat" w:hAnsi="GHEA Grapalat"/>
          <w:sz w:val="20"/>
        </w:rPr>
      </w:pPr>
      <w:r w:rsidRPr="000C1746">
        <w:rPr>
          <w:rFonts w:ascii="GHEA Grapalat" w:hAnsi="GHEA Grapalat"/>
          <w:sz w:val="16"/>
        </w:rPr>
        <w:t>наименование заказчика</w:t>
      </w:r>
    </w:p>
    <w:p w14:paraId="4353BDE5" w14:textId="5426459F" w:rsidR="00221264" w:rsidRPr="00DA5EA0" w:rsidRDefault="00221264" w:rsidP="007660C8">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7EA8C857" w14:textId="77777777" w:rsidR="00221264" w:rsidRPr="002B75BF" w:rsidRDefault="00221264" w:rsidP="007660C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2C1A9CC1" w14:textId="77777777" w:rsidR="00221264" w:rsidRPr="000C1746" w:rsidRDefault="00221264" w:rsidP="007660C8">
      <w:pPr>
        <w:ind w:left="1843"/>
        <w:jc w:val="both"/>
        <w:rPr>
          <w:rFonts w:ascii="GHEA Grapalat" w:hAnsi="GHEA Grapalat" w:cs="Sylfaen"/>
          <w:sz w:val="16"/>
        </w:rPr>
      </w:pPr>
      <w:r w:rsidRPr="000C1746">
        <w:rPr>
          <w:rFonts w:ascii="GHEA Grapalat" w:hAnsi="GHEA Grapalat"/>
          <w:sz w:val="16"/>
        </w:rPr>
        <w:t>наименование участника</w:t>
      </w:r>
    </w:p>
    <w:p w14:paraId="13FC685D" w14:textId="77777777" w:rsidR="00221264" w:rsidRPr="00DA5EA0" w:rsidRDefault="00221264" w:rsidP="007660C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14:paraId="553C7FDD" w14:textId="77777777" w:rsidR="00221264" w:rsidRPr="000C1746" w:rsidRDefault="00221264" w:rsidP="007660C8">
      <w:pPr>
        <w:ind w:left="4111"/>
        <w:jc w:val="both"/>
        <w:rPr>
          <w:rFonts w:ascii="GHEA Grapalat" w:hAnsi="GHEA Grapalat" w:cs="Arial"/>
          <w:sz w:val="16"/>
        </w:rPr>
      </w:pPr>
      <w:r w:rsidRPr="000C1746">
        <w:rPr>
          <w:rFonts w:ascii="GHEA Grapalat" w:hAnsi="GHEA Grapalat"/>
          <w:sz w:val="16"/>
        </w:rPr>
        <w:t>наименование страны</w:t>
      </w:r>
    </w:p>
    <w:p w14:paraId="0D023773" w14:textId="77777777" w:rsidR="00221264" w:rsidRDefault="00221264" w:rsidP="007660C8">
      <w:pPr>
        <w:jc w:val="both"/>
        <w:rPr>
          <w:rFonts w:ascii="GHEA Grapalat" w:hAnsi="GHEA Grapalat"/>
        </w:rPr>
      </w:pPr>
    </w:p>
    <w:p w14:paraId="2915FB6A" w14:textId="77777777" w:rsidR="00221264" w:rsidRDefault="00221264" w:rsidP="007660C8">
      <w:pPr>
        <w:jc w:val="both"/>
        <w:rPr>
          <w:rFonts w:ascii="GHEA Grapalat" w:hAnsi="GHEA Grapalat"/>
        </w:rPr>
      </w:pPr>
      <w:r>
        <w:rPr>
          <w:rFonts w:ascii="GHEA Grapalat" w:hAnsi="GHEA Grapalat"/>
        </w:rPr>
        <w:t>Данные       ----------------------------------------  следующие:</w:t>
      </w:r>
    </w:p>
    <w:p w14:paraId="4B5AD3AB" w14:textId="77777777" w:rsidR="00221264" w:rsidRPr="000811C1" w:rsidRDefault="00221264" w:rsidP="007660C8">
      <w:pPr>
        <w:ind w:left="1843"/>
        <w:rPr>
          <w:rFonts w:ascii="GHEA Grapalat" w:hAnsi="GHEA Grapalat" w:cs="Sylfaen"/>
          <w:sz w:val="16"/>
          <w:lang w:val="hy-AM"/>
        </w:rPr>
      </w:pPr>
      <w:r w:rsidRPr="000C1746">
        <w:rPr>
          <w:rFonts w:ascii="GHEA Grapalat" w:hAnsi="GHEA Grapalat"/>
          <w:sz w:val="16"/>
        </w:rPr>
        <w:t>наименование участника</w:t>
      </w:r>
    </w:p>
    <w:p w14:paraId="76772FDE" w14:textId="77777777" w:rsidR="00221264" w:rsidRDefault="00221264" w:rsidP="007660C8">
      <w:pPr>
        <w:jc w:val="both"/>
        <w:rPr>
          <w:rFonts w:ascii="GHEA Grapalat" w:hAnsi="GHEA Grapalat"/>
        </w:rPr>
      </w:pPr>
    </w:p>
    <w:p w14:paraId="5574554D" w14:textId="77777777" w:rsidR="00221264" w:rsidRPr="00B443ED" w:rsidRDefault="00221264" w:rsidP="007660C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14:paraId="6AF95C56" w14:textId="77777777" w:rsidR="00221264" w:rsidRPr="000C1746" w:rsidRDefault="00221264" w:rsidP="007660C8">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14:paraId="7B58489F" w14:textId="77777777" w:rsidR="00221264" w:rsidRDefault="00221264" w:rsidP="007660C8">
      <w:pPr>
        <w:jc w:val="both"/>
        <w:rPr>
          <w:rFonts w:ascii="GHEA Grapalat" w:hAnsi="GHEA Grapalat"/>
        </w:rPr>
      </w:pPr>
    </w:p>
    <w:p w14:paraId="04E705DC" w14:textId="77777777" w:rsidR="00221264" w:rsidRDefault="00221264" w:rsidP="007660C8">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2DD87368" w14:textId="77777777" w:rsidR="00221264" w:rsidRPr="008E7F24" w:rsidRDefault="00221264" w:rsidP="007660C8">
      <w:pPr>
        <w:jc w:val="both"/>
        <w:rPr>
          <w:rFonts w:ascii="GHEA Grapalat" w:hAnsi="GHEA Grapalat"/>
        </w:rPr>
      </w:pPr>
    </w:p>
    <w:p w14:paraId="63D0363E" w14:textId="77777777" w:rsidR="00221264" w:rsidRPr="00D3436F" w:rsidRDefault="00221264" w:rsidP="007660C8">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14:paraId="45BDE415" w14:textId="77777777" w:rsidR="00221264" w:rsidRDefault="00221264" w:rsidP="007660C8">
      <w:pPr>
        <w:jc w:val="both"/>
        <w:rPr>
          <w:rFonts w:ascii="GHEA Grapalat" w:hAnsi="GHEA Grapalat"/>
        </w:rPr>
      </w:pPr>
    </w:p>
    <w:p w14:paraId="20E3C143" w14:textId="77777777" w:rsidR="00221264" w:rsidRDefault="00221264" w:rsidP="007660C8">
      <w:pPr>
        <w:jc w:val="both"/>
        <w:rPr>
          <w:rFonts w:ascii="GHEA Grapalat" w:hAnsi="GHEA Grapalat"/>
        </w:rPr>
      </w:pPr>
    </w:p>
    <w:p w14:paraId="5C79F3B1" w14:textId="77777777" w:rsidR="00221264" w:rsidRDefault="00221264" w:rsidP="007660C8">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14:paraId="4D86AAA9" w14:textId="77777777" w:rsidR="00221264" w:rsidRDefault="00221264" w:rsidP="007660C8">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14:paraId="424DFBAC" w14:textId="77777777" w:rsidR="00221264" w:rsidRDefault="00221264" w:rsidP="007660C8">
      <w:pPr>
        <w:jc w:val="both"/>
        <w:rPr>
          <w:rFonts w:ascii="GHEA Grapalat" w:hAnsi="GHEA Grapalat"/>
          <w:sz w:val="18"/>
          <w:szCs w:val="18"/>
        </w:rPr>
      </w:pPr>
    </w:p>
    <w:p w14:paraId="44BCCD00" w14:textId="77777777" w:rsidR="00221264" w:rsidRPr="00B16483" w:rsidRDefault="00221264" w:rsidP="007660C8">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14:paraId="1A1158D6" w14:textId="77777777" w:rsidR="00221264" w:rsidRDefault="00221264" w:rsidP="007660C8">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2689C96F" w14:textId="77777777" w:rsidR="00221264" w:rsidRPr="00D3436F" w:rsidRDefault="00221264" w:rsidP="007660C8">
      <w:pPr>
        <w:tabs>
          <w:tab w:val="left" w:pos="7371"/>
        </w:tabs>
        <w:ind w:left="3544" w:firstLine="3"/>
        <w:jc w:val="both"/>
        <w:rPr>
          <w:rFonts w:ascii="GHEA Grapalat" w:hAnsi="GHEA Grapalat"/>
          <w:sz w:val="16"/>
        </w:rPr>
      </w:pPr>
    </w:p>
    <w:p w14:paraId="0F0169F0" w14:textId="77777777" w:rsidR="00221264" w:rsidRDefault="00221264" w:rsidP="007660C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449E205" w14:textId="77777777" w:rsidR="00221264" w:rsidRDefault="00221264" w:rsidP="007660C8">
      <w:pPr>
        <w:widowControl w:val="0"/>
        <w:ind w:left="2835"/>
        <w:jc w:val="both"/>
        <w:rPr>
          <w:rFonts w:ascii="GHEA Grapalat" w:hAnsi="GHEA Grapalat"/>
          <w:sz w:val="16"/>
        </w:rPr>
      </w:pPr>
      <w:r>
        <w:rPr>
          <w:rFonts w:ascii="GHEA Grapalat" w:hAnsi="GHEA Grapalat"/>
          <w:sz w:val="16"/>
        </w:rPr>
        <w:t>наименование участника</w:t>
      </w:r>
    </w:p>
    <w:p w14:paraId="6170BEBE" w14:textId="77777777" w:rsidR="00221264" w:rsidRPr="00CF523D" w:rsidRDefault="00221264" w:rsidP="007660C8">
      <w:pPr>
        <w:ind w:firstLine="709"/>
        <w:rPr>
          <w:rFonts w:ascii="GHEA Grapalat" w:hAnsi="GHEA Grapalat"/>
          <w:sz w:val="20"/>
          <w:lang w:val="es-ES"/>
        </w:rPr>
      </w:pPr>
      <w:r w:rsidRPr="00CF523D">
        <w:rPr>
          <w:rFonts w:ascii="GHEA Grapalat" w:hAnsi="GHEA Grapalat" w:cs="Arial"/>
          <w:sz w:val="20"/>
          <w:szCs w:val="20"/>
          <w:lang w:val="es-ES"/>
        </w:rPr>
        <w:t>1)</w:t>
      </w:r>
      <w:r w:rsidRPr="00CF523D">
        <w:rPr>
          <w:rFonts w:ascii="GHEA Grapalat" w:hAnsi="GHEA Grapalat"/>
          <w:sz w:val="20"/>
          <w:lang w:val="hy-AM"/>
        </w:rPr>
        <w:t xml:space="preserve">  </w:t>
      </w:r>
      <w:r w:rsidRPr="00CF523D">
        <w:rPr>
          <w:rFonts w:ascii="GHEA Grapalat" w:hAnsi="GHEA Grapalat"/>
          <w:sz w:val="20"/>
          <w:u w:val="single"/>
          <w:lang w:val="hy-AM"/>
        </w:rPr>
        <w:t xml:space="preserve">                                                </w:t>
      </w:r>
      <w:r w:rsidRPr="00CF523D">
        <w:rPr>
          <w:rFonts w:ascii="GHEA Grapalat" w:hAnsi="GHEA Grapalat"/>
          <w:sz w:val="20"/>
          <w:u w:val="single"/>
          <w:lang w:val="es-ES"/>
        </w:rPr>
        <w:t xml:space="preserve">                         </w:t>
      </w:r>
      <w:r w:rsidRPr="00CF523D">
        <w:rPr>
          <w:rFonts w:ascii="GHEA Grapalat" w:hAnsi="GHEA Grapalat"/>
          <w:sz w:val="20"/>
          <w:u w:val="single"/>
          <w:lang w:val="hy-AM"/>
        </w:rPr>
        <w:t xml:space="preserve">          </w:t>
      </w:r>
      <w:r w:rsidRPr="00CF523D">
        <w:rPr>
          <w:rFonts w:ascii="GHEA Grapalat" w:hAnsi="GHEA Grapalat"/>
          <w:sz w:val="20"/>
          <w:u w:val="single"/>
        </w:rPr>
        <w:t xml:space="preserve">и </w:t>
      </w:r>
      <w:r w:rsidRPr="00CF523D">
        <w:rPr>
          <w:rFonts w:ascii="GHEA Grapalat" w:hAnsi="GHEA Grapalat"/>
          <w:lang w:val="hy-AM"/>
        </w:rPr>
        <w:t>аффилированные</w:t>
      </w:r>
      <w:r w:rsidRPr="00CF523D">
        <w:rPr>
          <w:rFonts w:ascii="GHEA Grapalat" w:hAnsi="GHEA Grapalat"/>
        </w:rPr>
        <w:t xml:space="preserve"> с ним</w:t>
      </w:r>
      <w:r w:rsidRPr="00CF523D">
        <w:rPr>
          <w:rFonts w:ascii="GHEA Grapalat" w:hAnsi="GHEA Grapalat"/>
          <w:lang w:val="hy-AM"/>
        </w:rPr>
        <w:t xml:space="preserve"> </w:t>
      </w:r>
    </w:p>
    <w:p w14:paraId="3D527290" w14:textId="77777777" w:rsidR="00221264" w:rsidRPr="00CF523D" w:rsidRDefault="00221264" w:rsidP="007660C8">
      <w:pPr>
        <w:widowControl w:val="0"/>
        <w:ind w:left="2835"/>
        <w:rPr>
          <w:rFonts w:ascii="GHEA Grapalat" w:hAnsi="GHEA Grapalat"/>
          <w:sz w:val="16"/>
        </w:rPr>
      </w:pPr>
      <w:r w:rsidRPr="00CF523D">
        <w:rPr>
          <w:rFonts w:ascii="GHEA Grapalat" w:hAnsi="GHEA Grapalat"/>
          <w:sz w:val="16"/>
        </w:rPr>
        <w:t>наименование участника</w:t>
      </w:r>
    </w:p>
    <w:p w14:paraId="1F01DB9A" w14:textId="77777777" w:rsidR="00221264" w:rsidRPr="00CF523D" w:rsidRDefault="00221264" w:rsidP="007660C8">
      <w:pPr>
        <w:rPr>
          <w:rFonts w:ascii="GHEA Grapalat" w:hAnsi="GHEA Grapalat"/>
          <w:i/>
          <w:sz w:val="16"/>
          <w:vertAlign w:val="superscript"/>
          <w:lang w:val="es-ES"/>
        </w:rPr>
      </w:pPr>
    </w:p>
    <w:p w14:paraId="25525BE5" w14:textId="5BC8D56F" w:rsidR="00221264" w:rsidRPr="00CF523D" w:rsidRDefault="00221264" w:rsidP="007660C8">
      <w:pPr>
        <w:rPr>
          <w:rFonts w:ascii="GHEA Grapalat" w:hAnsi="GHEA Grapalat" w:cs="Sylfaen"/>
          <w:sz w:val="20"/>
          <w:lang w:val="hy-AM"/>
        </w:rPr>
      </w:pPr>
      <w:r w:rsidRPr="00CF523D">
        <w:rPr>
          <w:rFonts w:ascii="GHEA Grapalat" w:hAnsi="GHEA Grapalat"/>
          <w:lang w:val="hy-AM"/>
        </w:rPr>
        <w:t>лица</w:t>
      </w:r>
      <w:r w:rsidRPr="00CF523D">
        <w:rPr>
          <w:rFonts w:ascii="GHEA Grapalat" w:hAnsi="GHEA Grapalat" w:cs="Arial"/>
          <w:sz w:val="20"/>
          <w:szCs w:val="20"/>
          <w:lang w:val="es-ES"/>
        </w:rPr>
        <w:t xml:space="preserve"> </w:t>
      </w:r>
      <w:r w:rsidRPr="00CF523D">
        <w:rPr>
          <w:rFonts w:ascii="GHEA Grapalat" w:hAnsi="GHEA Grapalat" w:cs="Arial"/>
          <w:sz w:val="20"/>
          <w:szCs w:val="20"/>
          <w:lang w:val="hy-AM"/>
        </w:rPr>
        <w:t xml:space="preserve"> </w:t>
      </w:r>
      <w:r w:rsidRPr="00CF523D">
        <w:rPr>
          <w:rFonts w:ascii="GHEA Grapalat" w:hAnsi="GHEA Grapalat"/>
          <w:lang w:val="hy-AM"/>
        </w:rPr>
        <w:t xml:space="preserve">удовлетворяют </w:t>
      </w:r>
      <w:r w:rsidRPr="00CF523D">
        <w:rPr>
          <w:rFonts w:ascii="GHEA Grapalat" w:hAnsi="GHEA Grapalat"/>
          <w:color w:val="000000" w:themeColor="text1"/>
          <w:spacing w:val="-4"/>
        </w:rPr>
        <w:t>требованиям</w:t>
      </w:r>
      <w:r w:rsidRPr="00CF523D">
        <w:rPr>
          <w:rFonts w:ascii="GHEA Grapalat" w:hAnsi="GHEA Grapalat"/>
          <w:color w:val="000000" w:themeColor="text1"/>
          <w:lang w:val="es-ES"/>
        </w:rPr>
        <w:t xml:space="preserve"> </w:t>
      </w:r>
      <w:r w:rsidRPr="00CF523D">
        <w:rPr>
          <w:rFonts w:ascii="GHEA Grapalat" w:hAnsi="GHEA Grapalat"/>
          <w:color w:val="000000" w:themeColor="text1"/>
          <w:spacing w:val="-4"/>
        </w:rPr>
        <w:t>права</w:t>
      </w:r>
      <w:r w:rsidRPr="00CF523D">
        <w:rPr>
          <w:rFonts w:ascii="GHEA Grapalat" w:hAnsi="GHEA Grapalat"/>
          <w:color w:val="000000" w:themeColor="text1"/>
          <w:spacing w:val="-4"/>
          <w:lang w:val="es-ES"/>
        </w:rPr>
        <w:t xml:space="preserve"> </w:t>
      </w:r>
      <w:r w:rsidRPr="00CF523D">
        <w:rPr>
          <w:rFonts w:ascii="GHEA Grapalat" w:hAnsi="GHEA Grapalat"/>
          <w:color w:val="000000" w:themeColor="text1"/>
          <w:spacing w:val="-4"/>
        </w:rPr>
        <w:t>участия</w:t>
      </w:r>
      <w:r w:rsidRPr="00CF523D">
        <w:rPr>
          <w:rFonts w:ascii="GHEA Grapalat" w:hAnsi="GHEA Grapalat"/>
          <w:color w:val="000000" w:themeColor="text1"/>
          <w:lang w:val="es-ES"/>
        </w:rPr>
        <w:t xml:space="preserve"> </w:t>
      </w:r>
      <w:r w:rsidRPr="00CF523D">
        <w:rPr>
          <w:rFonts w:ascii="GHEA Grapalat" w:hAnsi="GHEA Grapalat"/>
          <w:color w:val="000000" w:themeColor="text1"/>
          <w:spacing w:val="-4"/>
        </w:rPr>
        <w:t>установленным</w:t>
      </w:r>
      <w:r w:rsidRPr="00CF523D">
        <w:rPr>
          <w:rFonts w:ascii="GHEA Grapalat" w:hAnsi="GHEA Grapalat"/>
          <w:color w:val="000000" w:themeColor="text1"/>
          <w:spacing w:val="-4"/>
          <w:lang w:val="es-ES"/>
        </w:rPr>
        <w:t xml:space="preserve"> </w:t>
      </w:r>
      <w:r w:rsidRPr="00CF523D">
        <w:rPr>
          <w:rFonts w:ascii="GHEA Grapalat" w:hAnsi="GHEA Grapalat"/>
          <w:color w:val="000000" w:themeColor="text1"/>
          <w:spacing w:val="-4"/>
        </w:rPr>
        <w:t xml:space="preserve">приглашением на </w:t>
      </w:r>
      <w:r w:rsidRPr="00CF523D">
        <w:rPr>
          <w:rFonts w:ascii="GHEA Grapalat" w:hAnsi="GHEA Grapalat"/>
          <w:spacing w:val="-4"/>
        </w:rPr>
        <w:t>на</w:t>
      </w:r>
      <w:r w:rsidR="00FB64AF">
        <w:rPr>
          <w:rFonts w:ascii="GHEA Grapalat" w:hAnsi="GHEA Grapalat"/>
          <w:spacing w:val="-4"/>
        </w:rPr>
        <w:t xml:space="preserve"> </w:t>
      </w:r>
      <w:r w:rsidRPr="00CF523D">
        <w:rPr>
          <w:rFonts w:ascii="GHEA Grapalat" w:hAnsi="GHEA Grapalat"/>
        </w:rPr>
        <w:t>открытый конкурс</w:t>
      </w:r>
      <w:r w:rsidRPr="00CF523D">
        <w:rPr>
          <w:rFonts w:ascii="GHEA Grapalat" w:hAnsi="GHEA Grapalat"/>
          <w:color w:val="000000" w:themeColor="text1"/>
          <w:spacing w:val="-4"/>
          <w:lang w:val="es-ES"/>
        </w:rPr>
        <w:t xml:space="preserve"> </w:t>
      </w:r>
      <w:r w:rsidRPr="00CF523D">
        <w:rPr>
          <w:rFonts w:ascii="GHEA Grapalat" w:hAnsi="GHEA Grapalat"/>
          <w:color w:val="000000" w:themeColor="text1"/>
        </w:rPr>
        <w:t>под</w:t>
      </w:r>
      <w:r w:rsidRPr="00CF523D">
        <w:rPr>
          <w:rFonts w:ascii="GHEA Grapalat" w:hAnsi="GHEA Grapalat"/>
          <w:color w:val="000000" w:themeColor="text1"/>
          <w:lang w:val="es-ES"/>
        </w:rPr>
        <w:t xml:space="preserve"> </w:t>
      </w:r>
      <w:r w:rsidRPr="00CF523D">
        <w:rPr>
          <w:rFonts w:ascii="GHEA Grapalat" w:hAnsi="GHEA Grapalat"/>
          <w:color w:val="000000" w:themeColor="text1"/>
        </w:rPr>
        <w:t>кодом</w:t>
      </w:r>
      <w:r w:rsidRPr="00CF523D">
        <w:rPr>
          <w:rFonts w:ascii="GHEA Grapalat" w:hAnsi="GHEA Grapalat" w:cs="Arial"/>
          <w:sz w:val="20"/>
          <w:szCs w:val="20"/>
          <w:lang w:val="hy-AM"/>
        </w:rPr>
        <w:t xml:space="preserve"> </w:t>
      </w:r>
      <w:r w:rsidRPr="00CF523D">
        <w:rPr>
          <w:rFonts w:ascii="GHEA Grapalat" w:hAnsi="GHEA Grapalat"/>
          <w:sz w:val="20"/>
          <w:u w:val="single"/>
          <w:lang w:val="hy-AM"/>
        </w:rPr>
        <w:t xml:space="preserve"> </w:t>
      </w:r>
      <w:r w:rsidR="00201D22">
        <w:rPr>
          <w:rFonts w:ascii="GHEA Grapalat" w:hAnsi="GHEA Grapalat"/>
        </w:rPr>
        <w:t>“EQ-BMAPDzB-</w:t>
      </w:r>
      <w:r w:rsidR="00765F41">
        <w:rPr>
          <w:rFonts w:ascii="GHEA Grapalat" w:hAnsi="GHEA Grapalat"/>
        </w:rPr>
        <w:t>26/2</w:t>
      </w:r>
      <w:r w:rsidR="00201D22">
        <w:rPr>
          <w:rFonts w:ascii="GHEA Grapalat" w:hAnsi="GHEA Grapalat"/>
        </w:rPr>
        <w:t>”</w:t>
      </w:r>
      <w:r w:rsidRPr="00CF523D">
        <w:rPr>
          <w:rFonts w:ascii="GHEA Grapalat" w:hAnsi="GHEA Grapalat"/>
        </w:rPr>
        <w:t>*</w:t>
      </w:r>
      <w:r>
        <w:rPr>
          <w:rFonts w:ascii="GHEA Grapalat" w:hAnsi="GHEA Grapalat"/>
        </w:rPr>
        <w:t xml:space="preserve"> </w:t>
      </w:r>
      <w:r w:rsidRPr="00CF523D">
        <w:rPr>
          <w:rFonts w:ascii="GHEA Grapalat" w:hAnsi="GHEA Grapalat"/>
          <w:color w:val="000000" w:themeColor="text1"/>
        </w:rPr>
        <w:t>и</w:t>
      </w:r>
      <w:r>
        <w:rPr>
          <w:rFonts w:ascii="GHEA Grapalat" w:hAnsi="GHEA Grapalat"/>
          <w:color w:val="000000" w:themeColor="text1"/>
        </w:rPr>
        <w:t xml:space="preserve"> </w:t>
      </w:r>
      <w:r>
        <w:rPr>
          <w:rFonts w:ascii="GHEA Grapalat" w:hAnsi="GHEA Grapalat"/>
          <w:sz w:val="20"/>
          <w:u w:val="single"/>
        </w:rPr>
        <w:t>__________________________</w:t>
      </w:r>
      <w:r w:rsidRPr="00CF523D">
        <w:rPr>
          <w:rFonts w:ascii="GHEA Grapalat" w:hAnsi="GHEA Grapalat"/>
          <w:sz w:val="20"/>
          <w:u w:val="single"/>
          <w:lang w:val="hy-AM"/>
        </w:rPr>
        <w:t xml:space="preserve">                                       </w:t>
      </w:r>
      <w:r w:rsidRPr="00CF523D">
        <w:rPr>
          <w:rFonts w:ascii="GHEA Grapalat" w:hAnsi="GHEA Grapalat"/>
          <w:sz w:val="20"/>
          <w:u w:val="single"/>
          <w:lang w:val="es-ES"/>
        </w:rPr>
        <w:t xml:space="preserve">                         </w:t>
      </w:r>
      <w:r w:rsidRPr="00CF523D">
        <w:rPr>
          <w:rFonts w:ascii="GHEA Grapalat" w:hAnsi="GHEA Grapalat"/>
          <w:sz w:val="20"/>
          <w:u w:val="single"/>
          <w:lang w:val="hy-AM"/>
        </w:rPr>
        <w:t xml:space="preserve">          </w:t>
      </w:r>
      <w:r w:rsidRPr="00CF523D">
        <w:rPr>
          <w:rFonts w:ascii="GHEA Grapalat" w:hAnsi="GHEA Grapalat" w:cs="Sylfaen"/>
          <w:sz w:val="20"/>
          <w:lang w:val="hy-AM"/>
        </w:rPr>
        <w:t xml:space="preserve"> </w:t>
      </w:r>
    </w:p>
    <w:p w14:paraId="639C1577" w14:textId="77777777" w:rsidR="00221264" w:rsidRPr="00CF523D" w:rsidRDefault="00221264" w:rsidP="007660C8">
      <w:pPr>
        <w:tabs>
          <w:tab w:val="left" w:pos="6450"/>
        </w:tabs>
        <w:rPr>
          <w:rFonts w:ascii="GHEA Grapalat" w:hAnsi="GHEA Grapalat"/>
          <w:sz w:val="16"/>
        </w:rPr>
      </w:pPr>
      <w:r w:rsidRPr="00CF523D">
        <w:rPr>
          <w:rFonts w:ascii="GHEA Grapalat" w:hAnsi="GHEA Grapalat" w:cs="Sylfaen"/>
          <w:sz w:val="20"/>
          <w:lang w:val="es-ES"/>
        </w:rPr>
        <w:t xml:space="preserve">                                                         </w:t>
      </w:r>
      <w:r w:rsidRPr="00CF523D">
        <w:rPr>
          <w:rFonts w:ascii="GHEA Grapalat" w:hAnsi="GHEA Grapalat" w:cs="Sylfaen"/>
          <w:sz w:val="20"/>
        </w:rPr>
        <w:t xml:space="preserve">       </w:t>
      </w:r>
      <w:r>
        <w:rPr>
          <w:rFonts w:ascii="GHEA Grapalat" w:hAnsi="GHEA Grapalat" w:cs="Sylfaen"/>
          <w:sz w:val="20"/>
        </w:rPr>
        <w:t xml:space="preserve">                                           </w:t>
      </w:r>
      <w:r w:rsidRPr="00CF523D">
        <w:rPr>
          <w:rFonts w:ascii="GHEA Grapalat" w:hAnsi="GHEA Grapalat" w:cs="Sylfaen"/>
          <w:sz w:val="20"/>
          <w:lang w:val="es-ES"/>
        </w:rPr>
        <w:t xml:space="preserve"> </w:t>
      </w:r>
      <w:r w:rsidRPr="00CF523D">
        <w:rPr>
          <w:rFonts w:ascii="GHEA Grapalat" w:hAnsi="GHEA Grapalat"/>
          <w:sz w:val="16"/>
        </w:rPr>
        <w:t>наименование участника</w:t>
      </w:r>
    </w:p>
    <w:p w14:paraId="75F055B0" w14:textId="77777777" w:rsidR="00221264" w:rsidRPr="005001E7" w:rsidRDefault="00221264" w:rsidP="007660C8">
      <w:pPr>
        <w:widowControl w:val="0"/>
        <w:jc w:val="both"/>
        <w:rPr>
          <w:rFonts w:ascii="GHEA Grapalat" w:hAnsi="GHEA Grapalat" w:cs="Arial"/>
        </w:rPr>
      </w:pPr>
      <w:r w:rsidRPr="005001E7">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001E7">
        <w:rPr>
          <w:rFonts w:ascii="GHEA Grapalat" w:hAnsi="GHEA Grapalat"/>
        </w:rPr>
        <w:t>,</w:t>
      </w:r>
      <w:r w:rsidRPr="005001E7">
        <w:rPr>
          <w:rFonts w:ascii="GHEA Grapalat" w:hAnsi="GHEA Grapalat"/>
          <w:vertAlign w:val="superscript"/>
        </w:rPr>
        <w:t>18</w:t>
      </w:r>
    </w:p>
    <w:p w14:paraId="20142A84" w14:textId="1ABED0C8" w:rsidR="00221264" w:rsidRPr="00D95709" w:rsidRDefault="00221264" w:rsidP="007660C8">
      <w:pPr>
        <w:widowControl w:val="0"/>
        <w:tabs>
          <w:tab w:val="left" w:pos="567"/>
        </w:tabs>
        <w:ind w:left="568"/>
        <w:jc w:val="both"/>
        <w:rPr>
          <w:rFonts w:ascii="GHEA Grapalat" w:hAnsi="GHEA Grapalat" w:cs="Arial"/>
        </w:rPr>
      </w:pPr>
      <w:r>
        <w:rPr>
          <w:rFonts w:ascii="GHEA Grapalat" w:hAnsi="GHEA Grapalat"/>
        </w:rPr>
        <w:t xml:space="preserve">2) </w:t>
      </w:r>
      <w:r w:rsidRPr="00D95709">
        <w:rPr>
          <w:rFonts w:ascii="GHEA Grapalat" w:hAnsi="GHEA Grapalat"/>
        </w:rPr>
        <w:t>в рамках участия в</w:t>
      </w:r>
      <w:r w:rsidR="007F3409">
        <w:rPr>
          <w:rFonts w:ascii="GHEA Grapalat" w:hAnsi="GHEA Grapalat"/>
        </w:rPr>
        <w:t xml:space="preserve"> </w:t>
      </w:r>
      <w:r w:rsidRPr="00D95709">
        <w:rPr>
          <w:rFonts w:ascii="GHEA Grapalat" w:hAnsi="GHEA Grapalat"/>
        </w:rPr>
        <w:t xml:space="preserve">открытом конкурсе под кодом </w:t>
      </w:r>
      <w:r w:rsidR="00201D22">
        <w:rPr>
          <w:rFonts w:ascii="GHEA Grapalat" w:hAnsi="GHEA Grapalat"/>
        </w:rPr>
        <w:t>“EQ-BMAPDzB-</w:t>
      </w:r>
      <w:r w:rsidR="00765F41">
        <w:rPr>
          <w:rFonts w:ascii="GHEA Grapalat" w:hAnsi="GHEA Grapalat"/>
        </w:rPr>
        <w:t>26/2</w:t>
      </w:r>
      <w:r w:rsidR="00201D22">
        <w:rPr>
          <w:rFonts w:ascii="GHEA Grapalat" w:hAnsi="GHEA Grapalat"/>
        </w:rPr>
        <w:t>”</w:t>
      </w:r>
      <w:r w:rsidRPr="00D95709">
        <w:rPr>
          <w:rFonts w:ascii="GHEA Grapalat" w:hAnsi="GHEA Grapalat"/>
        </w:rPr>
        <w:t>*</w:t>
      </w:r>
    </w:p>
    <w:p w14:paraId="40AFBAE2" w14:textId="77777777" w:rsidR="00221264" w:rsidRDefault="00221264" w:rsidP="007660C8">
      <w:pPr>
        <w:pStyle w:val="ListParagraph"/>
        <w:widowControl w:val="0"/>
        <w:numPr>
          <w:ilvl w:val="0"/>
          <w:numId w:val="21"/>
        </w:numPr>
        <w:tabs>
          <w:tab w:val="left" w:pos="567"/>
        </w:tabs>
        <w:jc w:val="both"/>
        <w:rPr>
          <w:rFonts w:ascii="GHEA Grapalat" w:hAnsi="GHEA Grapalat"/>
        </w:rPr>
      </w:pPr>
      <w:r>
        <w:rPr>
          <w:rFonts w:ascii="GHEA Grapalat" w:hAnsi="GHEA Grapalat"/>
        </w:rPr>
        <w:lastRenderedPageBreak/>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w:t>
      </w:r>
      <w:r w:rsidRPr="00996C18">
        <w:rPr>
          <w:rFonts w:ascii="GHEA Grapalat" w:hAnsi="GHEA Grapalat"/>
        </w:rPr>
        <w:t xml:space="preserve"> </w:t>
      </w:r>
      <w:r w:rsidRPr="00681C1F">
        <w:rPr>
          <w:rFonts w:ascii="GHEA Grapalat" w:hAnsi="GHEA Grapalat"/>
          <w:color w:val="000000" w:themeColor="text1"/>
        </w:rPr>
        <w:t xml:space="preserve"> </w:t>
      </w:r>
      <w:r>
        <w:rPr>
          <w:rFonts w:ascii="GHEA Grapalat" w:hAnsi="GHEA Grapalat"/>
        </w:rPr>
        <w:t xml:space="preserve"> злоупотребления доминирующим положением и антиконкурентного соглашения,</w:t>
      </w:r>
    </w:p>
    <w:p w14:paraId="30A13B08" w14:textId="4FEA93DF" w:rsidR="00221264" w:rsidRDefault="00221264" w:rsidP="007660C8">
      <w:pPr>
        <w:pStyle w:val="ListParagraph"/>
        <w:widowControl w:val="0"/>
        <w:numPr>
          <w:ilvl w:val="0"/>
          <w:numId w:val="21"/>
        </w:numPr>
        <w:tabs>
          <w:tab w:val="left" w:pos="567"/>
        </w:tabs>
        <w:jc w:val="both"/>
        <w:rPr>
          <w:rFonts w:ascii="GHEA Grapalat" w:hAnsi="GHEA Grapalat"/>
          <w:spacing w:val="-6"/>
        </w:rPr>
      </w:pPr>
      <w:r>
        <w:rPr>
          <w:rFonts w:ascii="GHEA Grapalat" w:hAnsi="GHEA Grapalat"/>
          <w:spacing w:val="-6"/>
        </w:rPr>
        <w:t>отсутствует случай установленного приглашением на</w:t>
      </w:r>
      <w:r w:rsidR="007F3409">
        <w:rPr>
          <w:rFonts w:ascii="GHEA Grapalat" w:hAnsi="GHEA Grapalat"/>
          <w:spacing w:val="-6"/>
        </w:rPr>
        <w:t xml:space="preserve"> </w:t>
      </w:r>
      <w:r w:rsidRPr="00D3436F">
        <w:rPr>
          <w:rFonts w:ascii="GHEA Grapalat" w:hAnsi="GHEA Grapalat"/>
        </w:rPr>
        <w:t>открытый конкурс</w:t>
      </w:r>
      <w:r>
        <w:rPr>
          <w:rFonts w:ascii="GHEA Grapalat" w:hAnsi="GHEA Grapalat"/>
        </w:rPr>
        <w:t xml:space="preserve"> случая     одновременного </w:t>
      </w:r>
    </w:p>
    <w:p w14:paraId="34626DF6" w14:textId="77777777" w:rsidR="00221264" w:rsidRDefault="00221264" w:rsidP="007660C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 xml:space="preserve">участия </w:t>
      </w:r>
      <w:r w:rsidRPr="00981E66">
        <w:rPr>
          <w:rFonts w:ascii="GHEA Grapalat" w:hAnsi="GHEA Grapalat"/>
          <w:i w:val="0"/>
          <w:sz w:val="24"/>
        </w:rPr>
        <w:t>взаимосвязанных</w:t>
      </w:r>
      <w:r w:rsidRPr="00091800">
        <w:rPr>
          <w:rFonts w:ascii="GHEA Grapalat" w:hAnsi="GHEA Grapalat"/>
          <w:i w:val="0"/>
          <w:sz w:val="24"/>
        </w:rPr>
        <w:t xml:space="preserve"> с ________________</w:t>
      </w:r>
      <w:r>
        <w:rPr>
          <w:rFonts w:ascii="GHEA Grapalat" w:hAnsi="GHEA Grapalat"/>
          <w:i w:val="0"/>
          <w:sz w:val="24"/>
        </w:rPr>
        <w:t xml:space="preserve"> лиц и (или) учрежденных__________</w:t>
      </w:r>
    </w:p>
    <w:p w14:paraId="3F2137DB" w14:textId="77777777" w:rsidR="00221264" w:rsidRDefault="00221264" w:rsidP="007660C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8689CF4" w14:textId="77777777" w:rsidR="00221264" w:rsidRDefault="00221264" w:rsidP="007660C8">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05A3905" w14:textId="77777777" w:rsidR="00221264" w:rsidRDefault="00221264" w:rsidP="007660C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04A62BE" w14:textId="77777777" w:rsidR="00221264" w:rsidRDefault="00221264" w:rsidP="007660C8">
      <w:pPr>
        <w:widowControl w:val="0"/>
        <w:ind w:left="7088"/>
        <w:jc w:val="both"/>
        <w:rPr>
          <w:rFonts w:ascii="GHEA Grapalat" w:hAnsi="GHEA Grapalat"/>
        </w:rPr>
      </w:pPr>
      <w:r>
        <w:rPr>
          <w:rFonts w:ascii="GHEA Grapalat" w:hAnsi="GHEA Grapalat"/>
          <w:vertAlign w:val="superscript"/>
        </w:rPr>
        <w:t>наименование участника</w:t>
      </w:r>
    </w:p>
    <w:p w14:paraId="40BAB20B" w14:textId="77777777" w:rsidR="00221264" w:rsidRPr="005B2CAF" w:rsidRDefault="00221264" w:rsidP="007660C8">
      <w:pPr>
        <w:widowControl w:val="0"/>
        <w:jc w:val="both"/>
        <w:rPr>
          <w:rFonts w:ascii="GHEA Grapalat" w:hAnsi="GHEA Grapalat"/>
        </w:rPr>
      </w:pPr>
      <w:r>
        <w:rPr>
          <w:rFonts w:ascii="GHEA Grapalat" w:hAnsi="GHEA Grapalat"/>
        </w:rPr>
        <w:t>долю (пай) в размере более пятидесяти процентов</w:t>
      </w:r>
      <w:r w:rsidRPr="005B2CAF">
        <w:rPr>
          <w:rFonts w:ascii="GHEA Grapalat" w:hAnsi="GHEA Grapalat"/>
        </w:rPr>
        <w:t>.</w:t>
      </w:r>
    </w:p>
    <w:p w14:paraId="554D317A" w14:textId="77777777" w:rsidR="00221264" w:rsidRDefault="00221264" w:rsidP="007660C8">
      <w:pPr>
        <w:widowControl w:val="0"/>
        <w:jc w:val="both"/>
        <w:rPr>
          <w:rFonts w:ascii="GHEA Grapalat" w:hAnsi="GHEA Grapalat"/>
        </w:rPr>
      </w:pPr>
      <w:r>
        <w:rPr>
          <w:rFonts w:ascii="GHEA Grapalat" w:hAnsi="GHEA Grapalat"/>
        </w:rPr>
        <w:t>Ниже  ----------------------------------------------------------</w:t>
      </w:r>
      <w:r w:rsidRPr="00C42800">
        <w:rPr>
          <w:rFonts w:ascii="GHEA Grapalat" w:hAnsi="GHEA Grapalat"/>
        </w:rPr>
        <w:t xml:space="preserve"> </w:t>
      </w:r>
      <w:r>
        <w:rPr>
          <w:rFonts w:ascii="GHEA Grapalat" w:hAnsi="GHEA Grapalat"/>
        </w:rPr>
        <w:t xml:space="preserve">представляет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r>
        <w:rPr>
          <w:rFonts w:ascii="GHEA Grapalat" w:hAnsi="GHEA Grapalat"/>
        </w:rPr>
        <w:t>,</w:t>
      </w:r>
    </w:p>
    <w:p w14:paraId="0D70099D" w14:textId="77777777" w:rsidR="00221264" w:rsidRDefault="00221264" w:rsidP="007660C8">
      <w:pPr>
        <w:widowControl w:val="0"/>
        <w:ind w:left="2268"/>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1E2D7BEB" w14:textId="77777777" w:rsidR="00221264" w:rsidRDefault="00221264" w:rsidP="007660C8">
      <w:pPr>
        <w:jc w:val="both"/>
        <w:rPr>
          <w:rFonts w:ascii="GHEA Grapalat" w:hAnsi="GHEA Grapalat"/>
          <w:sz w:val="32"/>
          <w:szCs w:val="32"/>
        </w:rPr>
      </w:pPr>
      <w:r w:rsidRPr="006B2B1A">
        <w:rPr>
          <w:rFonts w:ascii="GHEA Grapalat" w:hAnsi="GHEA Grapalat"/>
        </w:rPr>
        <w:t>содержащий информацию о реальных бенефициарах</w:t>
      </w:r>
      <w:r>
        <w:rPr>
          <w:rFonts w:ascii="GHEA Grapalat" w:hAnsi="GHEA Grapalat"/>
        </w:rPr>
        <w:t xml:space="preserve"> </w:t>
      </w:r>
      <w:r w:rsidRPr="006B2B1A">
        <w:rPr>
          <w:rFonts w:ascii="GHEA Grapalat" w:hAnsi="GHEA Grapalat"/>
        </w:rPr>
        <w:t>------</w:t>
      </w:r>
      <w:r>
        <w:rPr>
          <w:rFonts w:ascii="GHEA Grapalat" w:hAnsi="GHEA Grapalat"/>
        </w:rPr>
        <w:t>---------------</w:t>
      </w:r>
      <w:r w:rsidRPr="006B2B1A">
        <w:rPr>
          <w:rFonts w:ascii="GHEA Grapalat" w:hAnsi="GHEA Grapalat"/>
        </w:rPr>
        <w:t>--------------</w:t>
      </w:r>
      <w:r w:rsidRPr="005B2CAF">
        <w:rPr>
          <w:rStyle w:val="FootnoteReference"/>
          <w:rFonts w:ascii="GHEA Grapalat" w:hAnsi="GHEA Grapalat"/>
          <w:sz w:val="32"/>
          <w:szCs w:val="32"/>
        </w:rPr>
        <w:footnoteReference w:customMarkFollows="1" w:id="17"/>
        <w:t>**</w:t>
      </w:r>
      <w:r>
        <w:rPr>
          <w:rFonts w:ascii="GHEA Grapalat" w:hAnsi="GHEA Grapalat"/>
          <w:sz w:val="32"/>
          <w:szCs w:val="32"/>
        </w:rPr>
        <w:t>.</w:t>
      </w:r>
    </w:p>
    <w:p w14:paraId="51F79C78" w14:textId="77777777" w:rsidR="00221264" w:rsidRDefault="00221264" w:rsidP="007660C8">
      <w:pPr>
        <w:jc w:val="both"/>
        <w:rPr>
          <w:rFonts w:ascii="GHEA Grapalat" w:hAnsi="GHEA Grapalat"/>
        </w:rPr>
      </w:pPr>
      <w:r w:rsidRPr="00D32B4F">
        <w:rPr>
          <w:rFonts w:ascii="GHEA Grapalat" w:hAnsi="GHEA Grapalat"/>
        </w:rPr>
        <w:t xml:space="preserve"> </w:t>
      </w:r>
      <w:r>
        <w:rPr>
          <w:rFonts w:ascii="GHEA Grapalat" w:hAnsi="GHEA Grapalat"/>
        </w:rPr>
        <w:t xml:space="preserve">Прилагается  полное описание предлагаемого   ----------------------------     товара, </w:t>
      </w:r>
    </w:p>
    <w:p w14:paraId="233A86FB" w14:textId="77777777" w:rsidR="00221264" w:rsidRDefault="00221264" w:rsidP="007660C8">
      <w:pPr>
        <w:jc w:val="both"/>
        <w:rPr>
          <w:rFonts w:ascii="GHEA Grapalat" w:hAnsi="GHEA Grapalat"/>
        </w:rPr>
      </w:pPr>
      <w:r>
        <w:rPr>
          <w:rFonts w:ascii="GHEA Grapalat" w:hAnsi="GHEA Grapalat"/>
          <w:sz w:val="16"/>
        </w:rPr>
        <w:t xml:space="preserve">                                                                                                             наименование участника</w:t>
      </w:r>
    </w:p>
    <w:p w14:paraId="1759076E" w14:textId="77777777" w:rsidR="00221264" w:rsidRDefault="00221264" w:rsidP="007660C8">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4D7EBBEF" w14:textId="77777777" w:rsidR="00221264" w:rsidRDefault="00221264" w:rsidP="007660C8">
      <w:pPr>
        <w:tabs>
          <w:tab w:val="left" w:pos="7371"/>
        </w:tabs>
        <w:ind w:left="3544" w:firstLine="3"/>
        <w:jc w:val="both"/>
        <w:rPr>
          <w:rFonts w:ascii="GHEA Grapalat" w:hAnsi="GHEA Grapalat"/>
          <w:sz w:val="16"/>
          <w:lang w:val="hy-AM"/>
        </w:rPr>
      </w:pPr>
    </w:p>
    <w:p w14:paraId="11FCA9C7" w14:textId="77777777" w:rsidR="00221264" w:rsidRPr="000811C1" w:rsidRDefault="00221264" w:rsidP="007660C8">
      <w:pPr>
        <w:tabs>
          <w:tab w:val="left" w:pos="7371"/>
        </w:tabs>
        <w:ind w:left="3544" w:firstLine="3"/>
        <w:jc w:val="both"/>
        <w:rPr>
          <w:rFonts w:ascii="GHEA Grapalat" w:hAnsi="GHEA Grapalat"/>
          <w:sz w:val="16"/>
          <w:lang w:val="hy-AM"/>
        </w:rPr>
      </w:pPr>
    </w:p>
    <w:p w14:paraId="2509E4A0" w14:textId="77777777" w:rsidR="00221264" w:rsidRPr="00D3436F" w:rsidRDefault="00221264" w:rsidP="007660C8">
      <w:pPr>
        <w:tabs>
          <w:tab w:val="left" w:pos="7371"/>
        </w:tabs>
        <w:ind w:left="3544" w:firstLine="3"/>
        <w:jc w:val="both"/>
        <w:rPr>
          <w:rFonts w:ascii="GHEA Grapalat" w:hAnsi="GHEA Grapalat"/>
          <w:sz w:val="16"/>
        </w:rPr>
      </w:pPr>
    </w:p>
    <w:p w14:paraId="0794A3D9" w14:textId="77777777" w:rsidR="00221264" w:rsidRPr="00770B03" w:rsidRDefault="00221264" w:rsidP="007660C8">
      <w:pPr>
        <w:tabs>
          <w:tab w:val="left" w:pos="7371"/>
        </w:tabs>
        <w:ind w:left="3544" w:firstLine="3"/>
        <w:jc w:val="both"/>
        <w:rPr>
          <w:rFonts w:ascii="GHEA Grapalat" w:hAnsi="GHEA Grapalat"/>
          <w:sz w:val="16"/>
        </w:rPr>
      </w:pPr>
    </w:p>
    <w:p w14:paraId="6C5E6783" w14:textId="77777777" w:rsidR="00221264" w:rsidRPr="000C1746" w:rsidRDefault="00221264" w:rsidP="007660C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CB608D1" w14:textId="77777777" w:rsidR="00221264" w:rsidRPr="000C1746" w:rsidRDefault="00221264" w:rsidP="007660C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6E7D406B" w14:textId="77777777" w:rsidR="00221264" w:rsidRPr="000C1746" w:rsidRDefault="00221264" w:rsidP="007660C8">
      <w:pPr>
        <w:ind w:left="1134"/>
        <w:jc w:val="both"/>
        <w:rPr>
          <w:rFonts w:ascii="GHEA Grapalat" w:hAnsi="GHEA Grapalat"/>
          <w:sz w:val="16"/>
        </w:rPr>
      </w:pPr>
      <w:r w:rsidRPr="000C1746">
        <w:rPr>
          <w:rFonts w:ascii="GHEA Grapalat" w:hAnsi="GHEA Grapalat"/>
          <w:sz w:val="16"/>
        </w:rPr>
        <w:t>имя, фамилия руководителя)</w:t>
      </w:r>
    </w:p>
    <w:p w14:paraId="561D4ADF" w14:textId="77777777" w:rsidR="00221264" w:rsidRDefault="00221264" w:rsidP="007660C8">
      <w:pPr>
        <w:widowControl w:val="0"/>
        <w:jc w:val="both"/>
        <w:rPr>
          <w:rFonts w:ascii="GHEA Grapalat" w:hAnsi="GHEA Grapalat"/>
          <w:sz w:val="32"/>
          <w:szCs w:val="32"/>
        </w:rPr>
      </w:pPr>
    </w:p>
    <w:p w14:paraId="3CCE2C8C" w14:textId="77777777" w:rsidR="00221264" w:rsidRDefault="00221264" w:rsidP="007660C8">
      <w:pPr>
        <w:widowControl w:val="0"/>
        <w:jc w:val="both"/>
        <w:rPr>
          <w:rFonts w:ascii="GHEA Grapalat" w:hAnsi="GHEA Grapalat"/>
          <w:sz w:val="32"/>
          <w:szCs w:val="32"/>
        </w:rPr>
      </w:pPr>
    </w:p>
    <w:p w14:paraId="4C8FC10A" w14:textId="77777777" w:rsidR="00221264" w:rsidRDefault="00221264" w:rsidP="007660C8">
      <w:pPr>
        <w:widowControl w:val="0"/>
        <w:jc w:val="both"/>
        <w:rPr>
          <w:rFonts w:ascii="GHEA Grapalat" w:hAnsi="GHEA Grapalat"/>
          <w:sz w:val="32"/>
          <w:szCs w:val="32"/>
        </w:rPr>
      </w:pPr>
    </w:p>
    <w:p w14:paraId="41ED6FBA" w14:textId="77777777" w:rsidR="00221264" w:rsidRPr="005B2CAF" w:rsidRDefault="00221264" w:rsidP="007660C8">
      <w:pPr>
        <w:widowControl w:val="0"/>
        <w:jc w:val="both"/>
        <w:rPr>
          <w:rFonts w:ascii="GHEA Grapalat" w:hAnsi="GHEA Grapalat" w:cs="Sylfaen"/>
        </w:rPr>
      </w:pPr>
      <w:r w:rsidRPr="005B2CAF">
        <w:rPr>
          <w:rFonts w:ascii="GHEA Grapalat" w:hAnsi="GHEA Grapalat"/>
          <w:sz w:val="32"/>
          <w:szCs w:val="32"/>
        </w:rPr>
        <w:t xml:space="preserve"> </w:t>
      </w:r>
    </w:p>
    <w:p w14:paraId="4CE41D45" w14:textId="77777777" w:rsidR="00221264" w:rsidRDefault="00221264" w:rsidP="007660C8">
      <w:pPr>
        <w:rPr>
          <w:rFonts w:ascii="GHEA Grapalat" w:hAnsi="GHEA Grapalat"/>
        </w:rPr>
      </w:pPr>
      <w:r>
        <w:rPr>
          <w:rFonts w:ascii="GHEA Grapalat" w:hAnsi="GHEA Grapalat"/>
        </w:rPr>
        <w:br w:type="page"/>
      </w:r>
      <w:r>
        <w:rPr>
          <w:rFonts w:ascii="GHEA Grapalat" w:hAnsi="GHEA Grapalat"/>
        </w:rPr>
        <w:lastRenderedPageBreak/>
        <w:t xml:space="preserve"> </w:t>
      </w:r>
    </w:p>
    <w:p w14:paraId="6643ACB7" w14:textId="77777777" w:rsidR="00221264" w:rsidRDefault="00221264" w:rsidP="007660C8">
      <w:pPr>
        <w:rPr>
          <w:rFonts w:ascii="GHEA Grapalat" w:hAnsi="GHEA Grapalat"/>
          <w:b/>
        </w:rPr>
      </w:pPr>
    </w:p>
    <w:p w14:paraId="4D45E1B7" w14:textId="77777777" w:rsidR="00221264" w:rsidRPr="009044F1" w:rsidRDefault="00221264" w:rsidP="007660C8">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0CF0FF47" w14:textId="5D8D20C2" w:rsidR="00221264" w:rsidRPr="009044F1" w:rsidRDefault="00221264" w:rsidP="007660C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w:t>
      </w:r>
      <w:r w:rsidR="009C5BD8">
        <w:rPr>
          <w:rFonts w:ascii="GHEA Grapalat" w:hAnsi="GHEA Grapalat"/>
          <w:b/>
          <w:sz w:val="24"/>
          <w:szCs w:val="24"/>
        </w:rPr>
        <w:t xml:space="preserve"> </w:t>
      </w:r>
      <w:r w:rsidRPr="001439BD">
        <w:rPr>
          <w:rFonts w:ascii="GHEA Grapalat" w:hAnsi="GHEA Grapalat"/>
          <w:b/>
          <w:sz w:val="24"/>
          <w:szCs w:val="24"/>
        </w:rPr>
        <w:t>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201D22">
        <w:rPr>
          <w:rFonts w:ascii="GHEA Grapalat" w:hAnsi="GHEA Grapalat"/>
          <w:b/>
          <w:sz w:val="24"/>
          <w:szCs w:val="24"/>
        </w:rPr>
        <w:t>“EQ-BMAPDzB-</w:t>
      </w:r>
      <w:r w:rsidR="00765F41">
        <w:rPr>
          <w:rFonts w:ascii="GHEA Grapalat" w:hAnsi="GHEA Grapalat"/>
          <w:b/>
          <w:sz w:val="24"/>
          <w:szCs w:val="24"/>
        </w:rPr>
        <w:t>26/2</w:t>
      </w:r>
      <w:r w:rsidR="00201D22">
        <w:rPr>
          <w:rFonts w:ascii="GHEA Grapalat" w:hAnsi="GHEA Grapalat"/>
          <w:b/>
          <w:sz w:val="24"/>
          <w:szCs w:val="24"/>
        </w:rPr>
        <w:t>”</w:t>
      </w:r>
      <w:r>
        <w:rPr>
          <w:rStyle w:val="FootnoteReference"/>
          <w:rFonts w:ascii="GHEA Grapalat" w:hAnsi="GHEA Grapalat"/>
          <w:b/>
          <w:sz w:val="24"/>
          <w:szCs w:val="24"/>
        </w:rPr>
        <w:footnoteReference w:customMarkFollows="1" w:id="18"/>
        <w:t>*</w:t>
      </w:r>
    </w:p>
    <w:p w14:paraId="147DF973" w14:textId="77777777" w:rsidR="00221264" w:rsidRPr="009044F1" w:rsidRDefault="00221264" w:rsidP="007660C8">
      <w:pPr>
        <w:widowControl w:val="0"/>
        <w:ind w:left="567" w:right="565"/>
        <w:jc w:val="center"/>
        <w:rPr>
          <w:rFonts w:ascii="GHEA Grapalat" w:hAnsi="GHEA Grapalat"/>
          <w:b/>
        </w:rPr>
      </w:pPr>
    </w:p>
    <w:p w14:paraId="3FD75C29" w14:textId="77777777" w:rsidR="00221264" w:rsidRPr="009044F1" w:rsidRDefault="00221264" w:rsidP="007660C8">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43F77141" w14:textId="77777777" w:rsidR="00221264" w:rsidRPr="009044F1" w:rsidRDefault="00221264" w:rsidP="007660C8">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14:paraId="06C094B9" w14:textId="77777777" w:rsidR="00221264" w:rsidRPr="009044F1" w:rsidRDefault="00221264" w:rsidP="007660C8">
      <w:pPr>
        <w:pStyle w:val="Heading3"/>
        <w:keepNext w:val="0"/>
        <w:widowControl w:val="0"/>
        <w:spacing w:line="240" w:lineRule="auto"/>
        <w:ind w:left="567" w:right="565"/>
        <w:rPr>
          <w:rFonts w:ascii="GHEA Grapalat" w:hAnsi="GHEA Grapalat" w:cs="Arial"/>
          <w:sz w:val="24"/>
          <w:szCs w:val="24"/>
        </w:rPr>
      </w:pPr>
    </w:p>
    <w:p w14:paraId="251622F9" w14:textId="77777777" w:rsidR="00221264" w:rsidRPr="00430541" w:rsidRDefault="00221264" w:rsidP="007660C8">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5D4872E9" w14:textId="77777777" w:rsidR="00221264" w:rsidRPr="00430541" w:rsidRDefault="00221264" w:rsidP="007660C8">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14:paraId="3F6D4749" w14:textId="363CF76F" w:rsidR="00221264" w:rsidRPr="009044F1" w:rsidRDefault="00221264" w:rsidP="007660C8">
      <w:pPr>
        <w:widowControl w:val="0"/>
        <w:jc w:val="both"/>
        <w:rPr>
          <w:rFonts w:ascii="GHEA Grapalat" w:hAnsi="GHEA Grapalat"/>
        </w:rPr>
      </w:pPr>
      <w:r w:rsidRPr="009044F1">
        <w:rPr>
          <w:rFonts w:ascii="GHEA Grapalat" w:hAnsi="GHEA Grapalat"/>
        </w:rPr>
        <w:t>рамках</w:t>
      </w:r>
      <w:r w:rsidR="009C5BD8">
        <w:rPr>
          <w:rFonts w:ascii="GHEA Grapalat" w:hAnsi="GHEA Grapalat"/>
        </w:rPr>
        <w:t xml:space="preserve"> </w:t>
      </w:r>
      <w:r w:rsidRPr="009044F1">
        <w:rPr>
          <w:rFonts w:ascii="GHEA Grapalat" w:hAnsi="GHEA Grapalat"/>
        </w:rPr>
        <w:t xml:space="preserve">открытого конкурса под кодом </w:t>
      </w:r>
      <w:r w:rsidR="00201D22">
        <w:rPr>
          <w:rFonts w:ascii="GHEA Grapalat" w:hAnsi="GHEA Grapalat"/>
        </w:rPr>
        <w:t>“EQ-BMAPDzB-</w:t>
      </w:r>
      <w:r w:rsidR="00765F41">
        <w:rPr>
          <w:rFonts w:ascii="GHEA Grapalat" w:hAnsi="GHEA Grapalat"/>
        </w:rPr>
        <w:t>26/2</w:t>
      </w:r>
      <w:r w:rsidR="00201D22">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221264" w:rsidRPr="00206AF8" w14:paraId="15A19D26" w14:textId="77777777" w:rsidTr="002840B7">
        <w:tc>
          <w:tcPr>
            <w:tcW w:w="1042" w:type="dxa"/>
            <w:vMerge w:val="restart"/>
            <w:vAlign w:val="center"/>
          </w:tcPr>
          <w:p w14:paraId="5E5491E9" w14:textId="77777777" w:rsidR="00221264" w:rsidRDefault="00221264" w:rsidP="007660C8">
            <w:pPr>
              <w:widowControl w:val="0"/>
              <w:jc w:val="center"/>
              <w:rPr>
                <w:rFonts w:ascii="GHEA Grapalat" w:hAnsi="GHEA Grapalat"/>
                <w:b/>
                <w:sz w:val="20"/>
                <w:szCs w:val="20"/>
              </w:rPr>
            </w:pPr>
          </w:p>
          <w:p w14:paraId="6D6E820A" w14:textId="77777777" w:rsidR="00221264" w:rsidRPr="00206AF8" w:rsidRDefault="00221264" w:rsidP="007660C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437FB723" w14:textId="77777777" w:rsidR="00221264" w:rsidRPr="00206AF8" w:rsidRDefault="00221264" w:rsidP="007660C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221264" w:rsidRPr="00206AF8" w14:paraId="525F89D5" w14:textId="77777777" w:rsidTr="002840B7">
        <w:trPr>
          <w:trHeight w:val="696"/>
        </w:trPr>
        <w:tc>
          <w:tcPr>
            <w:tcW w:w="1042" w:type="dxa"/>
            <w:vMerge/>
            <w:vAlign w:val="center"/>
          </w:tcPr>
          <w:p w14:paraId="74166FB4" w14:textId="77777777" w:rsidR="00221264" w:rsidRPr="00206AF8" w:rsidRDefault="00221264" w:rsidP="007660C8">
            <w:pPr>
              <w:widowControl w:val="0"/>
              <w:jc w:val="center"/>
              <w:rPr>
                <w:rFonts w:ascii="GHEA Grapalat" w:hAnsi="GHEA Grapalat"/>
                <w:b/>
                <w:bCs/>
                <w:sz w:val="20"/>
                <w:szCs w:val="20"/>
              </w:rPr>
            </w:pPr>
          </w:p>
        </w:tc>
        <w:tc>
          <w:tcPr>
            <w:tcW w:w="1605" w:type="dxa"/>
            <w:vAlign w:val="center"/>
          </w:tcPr>
          <w:p w14:paraId="1BC82F60" w14:textId="77777777" w:rsidR="00221264" w:rsidRDefault="00221264" w:rsidP="007660C8">
            <w:pPr>
              <w:widowControl w:val="0"/>
              <w:jc w:val="center"/>
              <w:rPr>
                <w:rFonts w:ascii="GHEA Grapalat" w:hAnsi="GHEA Grapalat"/>
                <w:b/>
                <w:sz w:val="20"/>
                <w:szCs w:val="20"/>
              </w:rPr>
            </w:pPr>
            <w:r>
              <w:rPr>
                <w:rFonts w:ascii="GHEA Grapalat" w:hAnsi="GHEA Grapalat"/>
                <w:b/>
                <w:sz w:val="20"/>
                <w:szCs w:val="20"/>
              </w:rPr>
              <w:t>фирменное</w:t>
            </w:r>
          </w:p>
          <w:p w14:paraId="69CE2766" w14:textId="77777777" w:rsidR="00221264" w:rsidRPr="00206AF8" w:rsidRDefault="00221264" w:rsidP="007660C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24CA76BB" w14:textId="77777777" w:rsidR="00221264" w:rsidRPr="00206AF8" w:rsidRDefault="00221264" w:rsidP="007660C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0639B562" w14:textId="77777777" w:rsidR="00221264" w:rsidRPr="00BF7253" w:rsidRDefault="00221264" w:rsidP="007660C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6EF03515" w14:textId="77777777" w:rsidR="00221264" w:rsidRPr="00206AF8" w:rsidRDefault="00221264" w:rsidP="007660C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10316795" w14:textId="77777777" w:rsidR="00221264" w:rsidRPr="00206AF8" w:rsidRDefault="00221264" w:rsidP="007660C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221264" w:rsidRPr="00206AF8" w14:paraId="159DCF49" w14:textId="77777777" w:rsidTr="002840B7">
        <w:tc>
          <w:tcPr>
            <w:tcW w:w="1042" w:type="dxa"/>
          </w:tcPr>
          <w:p w14:paraId="36378DE4"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605" w:type="dxa"/>
          </w:tcPr>
          <w:p w14:paraId="0C4B31AF"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463" w:type="dxa"/>
          </w:tcPr>
          <w:p w14:paraId="3BBDAF7C"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699" w:type="dxa"/>
          </w:tcPr>
          <w:p w14:paraId="770208A0"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727" w:type="dxa"/>
          </w:tcPr>
          <w:p w14:paraId="2411E780"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750" w:type="dxa"/>
          </w:tcPr>
          <w:p w14:paraId="5DEAD943" w14:textId="77777777" w:rsidR="00221264" w:rsidRPr="00206AF8" w:rsidRDefault="00221264" w:rsidP="007660C8">
            <w:pPr>
              <w:pStyle w:val="Heading3"/>
              <w:keepNext w:val="0"/>
              <w:widowControl w:val="0"/>
              <w:spacing w:line="240" w:lineRule="auto"/>
              <w:jc w:val="left"/>
              <w:rPr>
                <w:rFonts w:ascii="GHEA Grapalat" w:hAnsi="GHEA Grapalat"/>
                <w:b/>
              </w:rPr>
            </w:pPr>
          </w:p>
        </w:tc>
      </w:tr>
      <w:tr w:rsidR="00221264" w:rsidRPr="00206AF8" w14:paraId="4018B45E" w14:textId="77777777" w:rsidTr="002840B7">
        <w:tc>
          <w:tcPr>
            <w:tcW w:w="1042" w:type="dxa"/>
          </w:tcPr>
          <w:p w14:paraId="6225E53B"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605" w:type="dxa"/>
          </w:tcPr>
          <w:p w14:paraId="62D7EDBC"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463" w:type="dxa"/>
          </w:tcPr>
          <w:p w14:paraId="10C83551"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699" w:type="dxa"/>
          </w:tcPr>
          <w:p w14:paraId="6BB22D1B"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727" w:type="dxa"/>
          </w:tcPr>
          <w:p w14:paraId="2D7945FE"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750" w:type="dxa"/>
          </w:tcPr>
          <w:p w14:paraId="207EEB61" w14:textId="77777777" w:rsidR="00221264" w:rsidRPr="00206AF8" w:rsidRDefault="00221264" w:rsidP="007660C8">
            <w:pPr>
              <w:pStyle w:val="Heading3"/>
              <w:keepNext w:val="0"/>
              <w:widowControl w:val="0"/>
              <w:spacing w:line="240" w:lineRule="auto"/>
              <w:jc w:val="left"/>
              <w:rPr>
                <w:rFonts w:ascii="GHEA Grapalat" w:hAnsi="GHEA Grapalat"/>
                <w:b/>
              </w:rPr>
            </w:pPr>
          </w:p>
        </w:tc>
      </w:tr>
      <w:tr w:rsidR="00221264" w:rsidRPr="00206AF8" w14:paraId="55A7A81E" w14:textId="77777777" w:rsidTr="002840B7">
        <w:tc>
          <w:tcPr>
            <w:tcW w:w="1042" w:type="dxa"/>
          </w:tcPr>
          <w:p w14:paraId="0ECC429C"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605" w:type="dxa"/>
          </w:tcPr>
          <w:p w14:paraId="4D240096"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463" w:type="dxa"/>
          </w:tcPr>
          <w:p w14:paraId="793750E2"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699" w:type="dxa"/>
          </w:tcPr>
          <w:p w14:paraId="5A26D880"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727" w:type="dxa"/>
          </w:tcPr>
          <w:p w14:paraId="1F4C7DA5" w14:textId="77777777" w:rsidR="00221264" w:rsidRPr="00206AF8" w:rsidRDefault="00221264" w:rsidP="007660C8">
            <w:pPr>
              <w:pStyle w:val="Heading3"/>
              <w:keepNext w:val="0"/>
              <w:widowControl w:val="0"/>
              <w:spacing w:line="240" w:lineRule="auto"/>
              <w:jc w:val="left"/>
              <w:rPr>
                <w:rFonts w:ascii="GHEA Grapalat" w:hAnsi="GHEA Grapalat"/>
                <w:b/>
              </w:rPr>
            </w:pPr>
          </w:p>
        </w:tc>
        <w:tc>
          <w:tcPr>
            <w:tcW w:w="1750" w:type="dxa"/>
          </w:tcPr>
          <w:p w14:paraId="547CDFEF" w14:textId="77777777" w:rsidR="00221264" w:rsidRPr="00206AF8" w:rsidRDefault="00221264" w:rsidP="007660C8">
            <w:pPr>
              <w:pStyle w:val="Heading3"/>
              <w:keepNext w:val="0"/>
              <w:widowControl w:val="0"/>
              <w:spacing w:line="240" w:lineRule="auto"/>
              <w:jc w:val="left"/>
              <w:rPr>
                <w:rFonts w:ascii="GHEA Grapalat" w:hAnsi="GHEA Grapalat"/>
                <w:b/>
              </w:rPr>
            </w:pPr>
          </w:p>
        </w:tc>
      </w:tr>
    </w:tbl>
    <w:p w14:paraId="1BE96E01" w14:textId="77777777" w:rsidR="00221264" w:rsidRDefault="00221264" w:rsidP="007660C8">
      <w:pPr>
        <w:widowControl w:val="0"/>
        <w:tabs>
          <w:tab w:val="left" w:pos="6804"/>
        </w:tabs>
        <w:jc w:val="center"/>
        <w:rPr>
          <w:rFonts w:ascii="GHEA Grapalat" w:hAnsi="GHEA Grapalat"/>
          <w:lang w:val="en-US"/>
        </w:rPr>
      </w:pPr>
    </w:p>
    <w:p w14:paraId="652DCD70" w14:textId="77777777" w:rsidR="00221264" w:rsidRPr="00DD2B43" w:rsidRDefault="00221264" w:rsidP="007660C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92F40EB" w14:textId="77777777" w:rsidR="00221264" w:rsidRPr="00567D3B" w:rsidRDefault="00221264" w:rsidP="007660C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14DA3B2F" w14:textId="77777777" w:rsidR="00221264" w:rsidRPr="008875C7" w:rsidRDefault="00221264" w:rsidP="007660C8">
      <w:pPr>
        <w:widowControl w:val="0"/>
        <w:jc w:val="right"/>
        <w:rPr>
          <w:rFonts w:ascii="GHEA Grapalat" w:hAnsi="GHEA Grapalat"/>
        </w:rPr>
      </w:pPr>
    </w:p>
    <w:p w14:paraId="131D3C50" w14:textId="77777777" w:rsidR="00221264" w:rsidRPr="00D5443D" w:rsidRDefault="00221264" w:rsidP="007660C8">
      <w:pPr>
        <w:widowControl w:val="0"/>
        <w:jc w:val="right"/>
        <w:rPr>
          <w:rFonts w:ascii="GHEA Grapalat" w:hAnsi="GHEA Grapalat"/>
        </w:rPr>
      </w:pPr>
      <w:r w:rsidRPr="009044F1">
        <w:rPr>
          <w:rFonts w:ascii="GHEA Grapalat" w:hAnsi="GHEA Grapalat"/>
        </w:rPr>
        <w:t>М. П.</w:t>
      </w:r>
    </w:p>
    <w:p w14:paraId="639F926A" w14:textId="77777777" w:rsidR="00221264" w:rsidRDefault="00221264" w:rsidP="007660C8">
      <w:pPr>
        <w:rPr>
          <w:rFonts w:ascii="GHEA Grapalat" w:hAnsi="GHEA Grapalat"/>
        </w:rPr>
      </w:pPr>
      <w:r>
        <w:rPr>
          <w:rFonts w:ascii="GHEA Grapalat" w:hAnsi="GHEA Grapalat"/>
        </w:rPr>
        <w:br w:type="page"/>
      </w:r>
    </w:p>
    <w:p w14:paraId="7BC0E60A" w14:textId="77777777" w:rsidR="00221264" w:rsidRDefault="00221264" w:rsidP="007660C8">
      <w:pPr>
        <w:rPr>
          <w:rFonts w:ascii="GHEA Grapalat" w:hAnsi="GHEA Grapalat"/>
          <w:b/>
        </w:rPr>
      </w:pPr>
    </w:p>
    <w:p w14:paraId="3245FF4D" w14:textId="77777777" w:rsidR="00221264" w:rsidRDefault="00221264" w:rsidP="007660C8">
      <w:pPr>
        <w:jc w:val="right"/>
        <w:rPr>
          <w:rFonts w:ascii="GHEA Grapalat" w:hAnsi="GHEA Grapalat"/>
          <w:b/>
        </w:rPr>
      </w:pPr>
      <w:r>
        <w:rPr>
          <w:rFonts w:ascii="GHEA Grapalat" w:hAnsi="GHEA Grapalat"/>
          <w:b/>
        </w:rPr>
        <w:t xml:space="preserve">Приложение 1.3** </w:t>
      </w:r>
    </w:p>
    <w:p w14:paraId="425FF594" w14:textId="128F17B2" w:rsidR="00221264" w:rsidRPr="00FA6464" w:rsidRDefault="00221264" w:rsidP="007660C8">
      <w:pPr>
        <w:jc w:val="right"/>
        <w:rPr>
          <w:rFonts w:ascii="GHEA Grapalat" w:hAnsi="GHEA Grapalat"/>
          <w:b/>
        </w:rPr>
      </w:pPr>
      <w:r w:rsidRPr="001439BD">
        <w:rPr>
          <w:rFonts w:ascii="GHEA Grapalat" w:hAnsi="GHEA Grapalat"/>
          <w:b/>
        </w:rPr>
        <w:t>к Приглашению на</w:t>
      </w:r>
      <w:r w:rsidR="000C685C">
        <w:rPr>
          <w:rFonts w:ascii="GHEA Grapalat" w:hAnsi="GHEA Grapalat"/>
          <w:b/>
        </w:rPr>
        <w:t xml:space="preserve"> </w:t>
      </w:r>
      <w:r w:rsidRPr="001439BD">
        <w:rPr>
          <w:rFonts w:ascii="GHEA Grapalat" w:hAnsi="GHEA Grapalat"/>
          <w:b/>
        </w:rPr>
        <w:t>открытый конкурс</w:t>
      </w:r>
    </w:p>
    <w:p w14:paraId="765D08FA" w14:textId="37DCE73F" w:rsidR="00221264" w:rsidRPr="009044F1" w:rsidRDefault="00221264" w:rsidP="007660C8">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201D22">
        <w:rPr>
          <w:rFonts w:ascii="GHEA Grapalat" w:hAnsi="GHEA Grapalat"/>
          <w:b/>
          <w:sz w:val="24"/>
          <w:szCs w:val="24"/>
        </w:rPr>
        <w:t>“EQ-BMAPDzB-</w:t>
      </w:r>
      <w:r w:rsidR="00765F41">
        <w:rPr>
          <w:rFonts w:ascii="GHEA Grapalat" w:hAnsi="GHEA Grapalat"/>
          <w:b/>
          <w:sz w:val="24"/>
          <w:szCs w:val="24"/>
        </w:rPr>
        <w:t>26/2</w:t>
      </w:r>
      <w:r w:rsidR="00201D22">
        <w:rPr>
          <w:rFonts w:ascii="GHEA Grapalat" w:hAnsi="GHEA Grapalat"/>
          <w:b/>
          <w:sz w:val="24"/>
          <w:szCs w:val="24"/>
        </w:rPr>
        <w:t>”</w:t>
      </w:r>
    </w:p>
    <w:p w14:paraId="6A2E5355" w14:textId="77777777" w:rsidR="00221264" w:rsidRDefault="00221264" w:rsidP="007660C8">
      <w:pPr>
        <w:ind w:left="360" w:hanging="360"/>
        <w:jc w:val="center"/>
        <w:rPr>
          <w:rFonts w:ascii="GHEA Grapalat" w:hAnsi="GHEA Grapalat"/>
          <w:b/>
        </w:rPr>
      </w:pPr>
      <w:r>
        <w:rPr>
          <w:rFonts w:ascii="GHEA Grapalat" w:hAnsi="GHEA Grapalat"/>
          <w:b/>
        </w:rPr>
        <w:t>ФОРМА</w:t>
      </w:r>
    </w:p>
    <w:p w14:paraId="0E3FCF1B" w14:textId="77777777" w:rsidR="00221264" w:rsidRPr="00C76978" w:rsidRDefault="00221264" w:rsidP="007660C8">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0F8EF83" w14:textId="77777777" w:rsidR="00221264" w:rsidRPr="00ED3A13" w:rsidRDefault="00221264" w:rsidP="007660C8">
      <w:pPr>
        <w:ind w:left="360" w:hanging="360"/>
        <w:jc w:val="center"/>
        <w:rPr>
          <w:rFonts w:ascii="GHEA Grapalat" w:eastAsia="GHEA Grapalat" w:hAnsi="GHEA Grapalat" w:cs="GHEA Grapalat"/>
          <w:b/>
        </w:rPr>
      </w:pPr>
    </w:p>
    <w:p w14:paraId="290950FA" w14:textId="77777777" w:rsidR="00221264" w:rsidRPr="00FD1EE4" w:rsidRDefault="00221264" w:rsidP="007660C8">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5745F3C" w14:textId="77777777" w:rsidR="00221264" w:rsidRPr="00FD1EE4" w:rsidRDefault="00221264" w:rsidP="007660C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1264" w:rsidRPr="00FD1EE4" w14:paraId="1598330D" w14:textId="77777777" w:rsidTr="002840B7">
        <w:tc>
          <w:tcPr>
            <w:tcW w:w="2836" w:type="dxa"/>
            <w:shd w:val="clear" w:color="auto" w:fill="D9E2F3"/>
            <w:vAlign w:val="center"/>
          </w:tcPr>
          <w:p w14:paraId="3C766786"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56E5AA5" w14:textId="77777777" w:rsidR="00221264" w:rsidRPr="00FD1EE4" w:rsidRDefault="00221264" w:rsidP="007660C8">
            <w:pPr>
              <w:rPr>
                <w:rFonts w:ascii="GHEA Grapalat" w:eastAsia="GHEA Grapalat" w:hAnsi="GHEA Grapalat" w:cs="GHEA Grapalat"/>
              </w:rPr>
            </w:pPr>
          </w:p>
        </w:tc>
      </w:tr>
      <w:tr w:rsidR="00221264" w:rsidRPr="00FD1EE4" w14:paraId="63FC85D0" w14:textId="77777777" w:rsidTr="002840B7">
        <w:tc>
          <w:tcPr>
            <w:tcW w:w="2836" w:type="dxa"/>
            <w:shd w:val="clear" w:color="auto" w:fill="D9E2F3"/>
            <w:vAlign w:val="center"/>
          </w:tcPr>
          <w:p w14:paraId="0AEB3BAA"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D5C963C" w14:textId="77777777" w:rsidR="00221264" w:rsidRPr="00FD1EE4" w:rsidRDefault="00221264" w:rsidP="007660C8">
            <w:pPr>
              <w:rPr>
                <w:rFonts w:ascii="GHEA Grapalat" w:eastAsia="GHEA Grapalat" w:hAnsi="GHEA Grapalat" w:cs="GHEA Grapalat"/>
              </w:rPr>
            </w:pPr>
          </w:p>
        </w:tc>
      </w:tr>
      <w:tr w:rsidR="00221264" w:rsidRPr="00FD1EE4" w14:paraId="4B9585F2" w14:textId="77777777" w:rsidTr="002840B7">
        <w:tc>
          <w:tcPr>
            <w:tcW w:w="2836" w:type="dxa"/>
            <w:shd w:val="clear" w:color="auto" w:fill="D9E2F3"/>
            <w:vAlign w:val="center"/>
          </w:tcPr>
          <w:p w14:paraId="69A66CE1"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0ABD84B" w14:textId="77777777" w:rsidR="00221264" w:rsidRPr="00FD1EE4" w:rsidRDefault="00221264" w:rsidP="007660C8">
            <w:pPr>
              <w:rPr>
                <w:rFonts w:ascii="GHEA Grapalat" w:eastAsia="GHEA Grapalat" w:hAnsi="GHEA Grapalat" w:cs="GHEA Grapalat"/>
              </w:rPr>
            </w:pPr>
          </w:p>
        </w:tc>
      </w:tr>
      <w:tr w:rsidR="00221264" w:rsidRPr="00FD1EE4" w14:paraId="0CA5FE4C" w14:textId="77777777" w:rsidTr="002840B7">
        <w:tc>
          <w:tcPr>
            <w:tcW w:w="2836" w:type="dxa"/>
            <w:shd w:val="clear" w:color="auto" w:fill="D9E2F3"/>
            <w:vAlign w:val="center"/>
          </w:tcPr>
          <w:p w14:paraId="42406071"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AC0AC7D" w14:textId="77777777" w:rsidR="00221264" w:rsidRPr="00FD1EE4" w:rsidRDefault="00221264" w:rsidP="007660C8">
            <w:pPr>
              <w:rPr>
                <w:rFonts w:ascii="GHEA Grapalat" w:eastAsia="GHEA Grapalat" w:hAnsi="GHEA Grapalat" w:cs="GHEA Grapalat"/>
              </w:rPr>
            </w:pPr>
          </w:p>
        </w:tc>
      </w:tr>
      <w:tr w:rsidR="00221264" w:rsidRPr="00FD1EE4" w14:paraId="483A4E8D" w14:textId="77777777" w:rsidTr="002840B7">
        <w:tc>
          <w:tcPr>
            <w:tcW w:w="2836" w:type="dxa"/>
            <w:shd w:val="clear" w:color="auto" w:fill="D9E2F3"/>
            <w:vAlign w:val="center"/>
          </w:tcPr>
          <w:p w14:paraId="571956A4"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21DB1CA" w14:textId="77777777" w:rsidR="00221264" w:rsidRPr="00FD1EE4" w:rsidRDefault="00221264" w:rsidP="007660C8">
            <w:pPr>
              <w:rPr>
                <w:rFonts w:ascii="GHEA Grapalat" w:eastAsia="GHEA Grapalat" w:hAnsi="GHEA Grapalat" w:cs="GHEA Grapalat"/>
              </w:rPr>
            </w:pPr>
          </w:p>
        </w:tc>
      </w:tr>
      <w:tr w:rsidR="00221264" w:rsidRPr="00FD1EE4" w14:paraId="2C3F48B7" w14:textId="77777777" w:rsidTr="002840B7">
        <w:tc>
          <w:tcPr>
            <w:tcW w:w="2836" w:type="dxa"/>
            <w:shd w:val="clear" w:color="auto" w:fill="D9E2F3"/>
            <w:vAlign w:val="center"/>
          </w:tcPr>
          <w:p w14:paraId="7FE44B97"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7434E4ED" w14:textId="77777777" w:rsidR="00221264" w:rsidRPr="00FD1EE4" w:rsidRDefault="00221264" w:rsidP="007660C8">
            <w:pPr>
              <w:ind w:left="993" w:hanging="851"/>
              <w:rPr>
                <w:rFonts w:ascii="GHEA Grapalat" w:eastAsia="GHEA Grapalat" w:hAnsi="GHEA Grapalat" w:cs="GHEA Grapalat"/>
              </w:rPr>
            </w:pPr>
          </w:p>
        </w:tc>
      </w:tr>
      <w:tr w:rsidR="00221264" w:rsidRPr="00FD1EE4" w14:paraId="54225CD2" w14:textId="77777777" w:rsidTr="002840B7">
        <w:tc>
          <w:tcPr>
            <w:tcW w:w="2836" w:type="dxa"/>
            <w:shd w:val="clear" w:color="auto" w:fill="D9E2F3"/>
            <w:vAlign w:val="center"/>
          </w:tcPr>
          <w:p w14:paraId="12D56E9F" w14:textId="77777777" w:rsidR="00221264" w:rsidRPr="00FD1EE4" w:rsidRDefault="00221264" w:rsidP="007660C8">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10190F2" w14:textId="77777777" w:rsidR="00221264" w:rsidRPr="00FD1EE4" w:rsidRDefault="00221264" w:rsidP="007660C8">
            <w:pPr>
              <w:ind w:left="993" w:hanging="851"/>
              <w:rPr>
                <w:rFonts w:ascii="GHEA Grapalat" w:eastAsia="GHEA Grapalat" w:hAnsi="GHEA Grapalat" w:cs="GHEA Grapalat"/>
              </w:rPr>
            </w:pPr>
          </w:p>
        </w:tc>
      </w:tr>
    </w:tbl>
    <w:p w14:paraId="454FB403" w14:textId="77777777" w:rsidR="00221264" w:rsidRPr="00FD1EE4" w:rsidRDefault="00221264" w:rsidP="007660C8">
      <w:pPr>
        <w:numPr>
          <w:ilvl w:val="1"/>
          <w:numId w:val="24"/>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1264" w:rsidRPr="00FD1EE4" w14:paraId="013A6EE0" w14:textId="77777777" w:rsidTr="002840B7">
        <w:tc>
          <w:tcPr>
            <w:tcW w:w="2835" w:type="dxa"/>
            <w:shd w:val="clear" w:color="auto" w:fill="D9E2F3"/>
            <w:vAlign w:val="center"/>
          </w:tcPr>
          <w:p w14:paraId="1DB9BB1F"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94C5A8B" w14:textId="77777777" w:rsidR="00221264" w:rsidRPr="00FD1EE4" w:rsidRDefault="00221264" w:rsidP="007660C8">
            <w:pPr>
              <w:rPr>
                <w:rFonts w:ascii="GHEA Grapalat" w:eastAsia="GHEA Grapalat" w:hAnsi="GHEA Grapalat" w:cs="GHEA Grapalat"/>
              </w:rPr>
            </w:pPr>
          </w:p>
        </w:tc>
      </w:tr>
      <w:tr w:rsidR="00221264" w:rsidRPr="00FD1EE4" w14:paraId="549189F8" w14:textId="77777777" w:rsidTr="002840B7">
        <w:trPr>
          <w:trHeight w:val="1487"/>
        </w:trPr>
        <w:tc>
          <w:tcPr>
            <w:tcW w:w="2835" w:type="dxa"/>
            <w:shd w:val="clear" w:color="auto" w:fill="D9E2F3"/>
            <w:vAlign w:val="center"/>
          </w:tcPr>
          <w:p w14:paraId="39BC3BE7"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552CD10" w14:textId="77777777" w:rsidR="00221264" w:rsidRPr="00FD1EE4" w:rsidRDefault="00221264" w:rsidP="007660C8">
            <w:pPr>
              <w:rPr>
                <w:rFonts w:ascii="GHEA Grapalat" w:eastAsia="GHEA Grapalat" w:hAnsi="GHEA Grapalat" w:cs="GHEA Grapalat"/>
              </w:rPr>
            </w:pPr>
          </w:p>
        </w:tc>
      </w:tr>
    </w:tbl>
    <w:p w14:paraId="6E66E0E8" w14:textId="77777777" w:rsidR="00221264" w:rsidRPr="00FD1EE4" w:rsidRDefault="00221264" w:rsidP="007660C8">
      <w:pPr>
        <w:numPr>
          <w:ilvl w:val="1"/>
          <w:numId w:val="24"/>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1264" w:rsidRPr="00FD1EE4" w14:paraId="3B90E0F8" w14:textId="77777777" w:rsidTr="002840B7">
        <w:tc>
          <w:tcPr>
            <w:tcW w:w="2835" w:type="dxa"/>
            <w:shd w:val="clear" w:color="auto" w:fill="D9E2F3"/>
            <w:vAlign w:val="center"/>
          </w:tcPr>
          <w:p w14:paraId="7BCF211C" w14:textId="77777777" w:rsidR="00221264" w:rsidRPr="00FD1EE4" w:rsidRDefault="00221264" w:rsidP="007660C8">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543620B0" w14:textId="77777777" w:rsidR="00221264" w:rsidRPr="00FD1EE4" w:rsidRDefault="00221264" w:rsidP="007660C8">
            <w:pPr>
              <w:rPr>
                <w:rFonts w:ascii="GHEA Grapalat" w:eastAsia="GHEA Grapalat" w:hAnsi="GHEA Grapalat" w:cs="GHEA Grapalat"/>
              </w:rPr>
            </w:pPr>
          </w:p>
        </w:tc>
      </w:tr>
      <w:tr w:rsidR="00221264" w:rsidRPr="00FD1EE4" w14:paraId="39C807F4" w14:textId="77777777" w:rsidTr="002840B7">
        <w:tc>
          <w:tcPr>
            <w:tcW w:w="2835" w:type="dxa"/>
            <w:shd w:val="clear" w:color="auto" w:fill="D9E2F3"/>
            <w:vAlign w:val="center"/>
          </w:tcPr>
          <w:p w14:paraId="40136C8D" w14:textId="77777777" w:rsidR="00221264" w:rsidRPr="00FD1EE4" w:rsidRDefault="00221264" w:rsidP="007660C8">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4382AA0" w14:textId="77777777" w:rsidR="00221264" w:rsidRPr="00FD1EE4" w:rsidRDefault="00221264" w:rsidP="007660C8">
            <w:pPr>
              <w:rPr>
                <w:rFonts w:ascii="GHEA Grapalat" w:eastAsia="GHEA Grapalat" w:hAnsi="GHEA Grapalat" w:cs="GHEA Grapalat"/>
              </w:rPr>
            </w:pPr>
          </w:p>
        </w:tc>
      </w:tr>
      <w:tr w:rsidR="00221264" w:rsidRPr="00FD1EE4" w14:paraId="0E150B83" w14:textId="77777777" w:rsidTr="002840B7">
        <w:tc>
          <w:tcPr>
            <w:tcW w:w="2835" w:type="dxa"/>
            <w:shd w:val="clear" w:color="auto" w:fill="D9E2F3"/>
            <w:vAlign w:val="center"/>
          </w:tcPr>
          <w:p w14:paraId="49E5EE96" w14:textId="77777777" w:rsidR="00221264" w:rsidRPr="00FD1EE4" w:rsidRDefault="00221264" w:rsidP="007660C8">
            <w:pPr>
              <w:numPr>
                <w:ilvl w:val="2"/>
                <w:numId w:val="24"/>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4FECD42" w14:textId="77777777" w:rsidR="00221264" w:rsidRPr="00FD1EE4" w:rsidRDefault="00221264" w:rsidP="007660C8">
            <w:pPr>
              <w:rPr>
                <w:rFonts w:ascii="GHEA Grapalat" w:eastAsia="GHEA Grapalat" w:hAnsi="GHEA Grapalat" w:cs="GHEA Grapalat"/>
              </w:rPr>
            </w:pPr>
          </w:p>
        </w:tc>
      </w:tr>
    </w:tbl>
    <w:p w14:paraId="58674C59" w14:textId="77777777" w:rsidR="00221264" w:rsidRPr="00FD1EE4" w:rsidRDefault="00221264" w:rsidP="007660C8">
      <w:pPr>
        <w:rPr>
          <w:rFonts w:ascii="GHEA Grapalat" w:eastAsia="GHEA Grapalat" w:hAnsi="GHEA Grapalat" w:cs="GHEA Grapalat"/>
        </w:rPr>
      </w:pPr>
    </w:p>
    <w:p w14:paraId="0DE8CF2C" w14:textId="77777777" w:rsidR="00221264" w:rsidRPr="00FD1EE4" w:rsidRDefault="00221264" w:rsidP="007660C8">
      <w:pPr>
        <w:rPr>
          <w:rFonts w:ascii="GHEA Grapalat" w:eastAsia="GHEA Grapalat" w:hAnsi="GHEA Grapalat" w:cs="GHEA Grapalat"/>
        </w:rPr>
      </w:pPr>
      <w:r w:rsidRPr="00FD1EE4">
        <w:rPr>
          <w:rFonts w:ascii="GHEA Grapalat" w:hAnsi="GHEA Grapalat"/>
        </w:rPr>
        <w:br w:type="page"/>
      </w:r>
    </w:p>
    <w:p w14:paraId="3760807C" w14:textId="77777777" w:rsidR="00221264" w:rsidRPr="009A52BE" w:rsidRDefault="00221264" w:rsidP="007660C8">
      <w:pPr>
        <w:numPr>
          <w:ilvl w:val="0"/>
          <w:numId w:val="24"/>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C2DE30D" w14:textId="77777777" w:rsidR="00221264" w:rsidRPr="004E2F96" w:rsidRDefault="00221264" w:rsidP="007660C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1264" w:rsidRPr="00FD1EE4" w14:paraId="75B3BDFE" w14:textId="77777777" w:rsidTr="002840B7">
        <w:tc>
          <w:tcPr>
            <w:tcW w:w="2835" w:type="dxa"/>
            <w:shd w:val="clear" w:color="auto" w:fill="D9E2F3"/>
            <w:vAlign w:val="center"/>
          </w:tcPr>
          <w:p w14:paraId="576C2092" w14:textId="77777777" w:rsidR="00221264" w:rsidRPr="00FD1EE4" w:rsidRDefault="00221264" w:rsidP="007660C8">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6A2A5961" w14:textId="77777777" w:rsidR="00221264" w:rsidRPr="00FD1EE4" w:rsidRDefault="00221264" w:rsidP="007660C8">
            <w:pPr>
              <w:rPr>
                <w:rFonts w:ascii="GHEA Grapalat" w:eastAsia="GHEA Grapalat" w:hAnsi="GHEA Grapalat" w:cs="GHEA Grapalat"/>
              </w:rPr>
            </w:pPr>
          </w:p>
        </w:tc>
      </w:tr>
      <w:tr w:rsidR="00221264" w:rsidRPr="00FD1EE4" w14:paraId="378B13E1" w14:textId="77777777" w:rsidTr="002840B7">
        <w:tc>
          <w:tcPr>
            <w:tcW w:w="2835" w:type="dxa"/>
            <w:shd w:val="clear" w:color="auto" w:fill="D9E2F3"/>
            <w:vAlign w:val="center"/>
          </w:tcPr>
          <w:p w14:paraId="0B8CBEB9"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17D8604" w14:textId="77777777" w:rsidR="00221264" w:rsidRPr="00FD1EE4" w:rsidRDefault="00221264" w:rsidP="007660C8">
            <w:pPr>
              <w:rPr>
                <w:rFonts w:ascii="GHEA Grapalat" w:eastAsia="GHEA Grapalat" w:hAnsi="GHEA Grapalat" w:cs="GHEA Grapalat"/>
              </w:rPr>
            </w:pPr>
          </w:p>
        </w:tc>
      </w:tr>
    </w:tbl>
    <w:p w14:paraId="6D868311" w14:textId="77777777" w:rsidR="00221264" w:rsidRPr="00FD1EE4" w:rsidRDefault="00221264" w:rsidP="007660C8">
      <w:pPr>
        <w:numPr>
          <w:ilvl w:val="1"/>
          <w:numId w:val="24"/>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1264" w:rsidRPr="00FD1EE4" w14:paraId="27BED29F" w14:textId="77777777" w:rsidTr="002840B7">
        <w:tc>
          <w:tcPr>
            <w:tcW w:w="2835" w:type="dxa"/>
            <w:shd w:val="clear" w:color="auto" w:fill="D9E2F3"/>
            <w:vAlign w:val="center"/>
          </w:tcPr>
          <w:p w14:paraId="5C5F0555"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45C65EB" w14:textId="77777777" w:rsidR="00221264" w:rsidRPr="00FD1EE4" w:rsidRDefault="00221264" w:rsidP="007660C8">
            <w:pPr>
              <w:rPr>
                <w:rFonts w:ascii="GHEA Grapalat" w:eastAsia="GHEA Grapalat" w:hAnsi="GHEA Grapalat" w:cs="GHEA Grapalat"/>
              </w:rPr>
            </w:pPr>
          </w:p>
        </w:tc>
      </w:tr>
      <w:tr w:rsidR="00221264" w:rsidRPr="00FD1EE4" w14:paraId="116BD310" w14:textId="77777777" w:rsidTr="002840B7">
        <w:tc>
          <w:tcPr>
            <w:tcW w:w="2835" w:type="dxa"/>
            <w:shd w:val="clear" w:color="auto" w:fill="D9E2F3"/>
            <w:vAlign w:val="center"/>
          </w:tcPr>
          <w:p w14:paraId="5EA2E6F7"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A837D54" w14:textId="77777777" w:rsidR="00221264" w:rsidRPr="00FD1EE4" w:rsidRDefault="00221264" w:rsidP="007660C8">
            <w:pPr>
              <w:rPr>
                <w:rFonts w:ascii="GHEA Grapalat" w:eastAsia="GHEA Grapalat" w:hAnsi="GHEA Grapalat" w:cs="GHEA Grapalat"/>
              </w:rPr>
            </w:pPr>
          </w:p>
        </w:tc>
      </w:tr>
      <w:tr w:rsidR="00221264" w:rsidRPr="00FD1EE4" w14:paraId="440E416C" w14:textId="77777777" w:rsidTr="002840B7">
        <w:tc>
          <w:tcPr>
            <w:tcW w:w="2835" w:type="dxa"/>
            <w:shd w:val="clear" w:color="auto" w:fill="D9E2F3"/>
            <w:vAlign w:val="center"/>
          </w:tcPr>
          <w:p w14:paraId="708CD497"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5C4A581" w14:textId="77777777" w:rsidR="00221264" w:rsidRPr="00FD1EE4" w:rsidRDefault="00221264" w:rsidP="007660C8">
            <w:pPr>
              <w:rPr>
                <w:rFonts w:ascii="GHEA Grapalat" w:eastAsia="GHEA Grapalat" w:hAnsi="GHEA Grapalat" w:cs="GHEA Grapalat"/>
              </w:rPr>
            </w:pPr>
          </w:p>
        </w:tc>
      </w:tr>
      <w:tr w:rsidR="00221264" w:rsidRPr="00FD1EE4" w14:paraId="10B97570" w14:textId="77777777" w:rsidTr="002840B7">
        <w:tc>
          <w:tcPr>
            <w:tcW w:w="2835" w:type="dxa"/>
            <w:shd w:val="clear" w:color="auto" w:fill="D9E2F3"/>
            <w:vAlign w:val="center"/>
          </w:tcPr>
          <w:p w14:paraId="71F093DD"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5657800" w14:textId="77777777" w:rsidR="00221264" w:rsidRPr="00FD1EE4" w:rsidRDefault="00221264" w:rsidP="007660C8">
            <w:pPr>
              <w:rPr>
                <w:rFonts w:ascii="GHEA Grapalat" w:eastAsia="GHEA Grapalat" w:hAnsi="GHEA Grapalat" w:cs="GHEA Grapalat"/>
              </w:rPr>
            </w:pPr>
          </w:p>
        </w:tc>
      </w:tr>
      <w:tr w:rsidR="00221264" w:rsidRPr="00FD1EE4" w14:paraId="11407689" w14:textId="77777777" w:rsidTr="002840B7">
        <w:tc>
          <w:tcPr>
            <w:tcW w:w="2835" w:type="dxa"/>
            <w:shd w:val="clear" w:color="auto" w:fill="D9E2F3"/>
            <w:vAlign w:val="center"/>
          </w:tcPr>
          <w:p w14:paraId="35DB1092"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0178470" w14:textId="77777777" w:rsidR="00221264" w:rsidRPr="00FD1EE4" w:rsidRDefault="00221264" w:rsidP="007660C8">
            <w:pPr>
              <w:rPr>
                <w:rFonts w:ascii="GHEA Grapalat" w:eastAsia="GHEA Grapalat" w:hAnsi="GHEA Grapalat" w:cs="GHEA Grapalat"/>
              </w:rPr>
            </w:pPr>
          </w:p>
        </w:tc>
      </w:tr>
      <w:tr w:rsidR="00221264" w:rsidRPr="00FD1EE4" w14:paraId="0704DDCF" w14:textId="77777777" w:rsidTr="002840B7">
        <w:trPr>
          <w:trHeight w:val="1361"/>
        </w:trPr>
        <w:tc>
          <w:tcPr>
            <w:tcW w:w="2835" w:type="dxa"/>
            <w:shd w:val="clear" w:color="auto" w:fill="D9E2F3"/>
            <w:vAlign w:val="center"/>
          </w:tcPr>
          <w:p w14:paraId="711021EF"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2F2C88F" w14:textId="77777777" w:rsidR="00221264" w:rsidRPr="00FD1EE4" w:rsidRDefault="00221264" w:rsidP="007660C8">
            <w:pPr>
              <w:rPr>
                <w:rFonts w:ascii="GHEA Grapalat" w:eastAsia="GHEA Grapalat" w:hAnsi="GHEA Grapalat" w:cs="GHEA Grapalat"/>
              </w:rPr>
            </w:pPr>
          </w:p>
        </w:tc>
      </w:tr>
      <w:tr w:rsidR="00221264" w:rsidRPr="00FD1EE4" w14:paraId="588E89E1" w14:textId="77777777" w:rsidTr="002840B7">
        <w:tc>
          <w:tcPr>
            <w:tcW w:w="2835" w:type="dxa"/>
            <w:shd w:val="clear" w:color="auto" w:fill="D9E2F3"/>
            <w:vAlign w:val="center"/>
          </w:tcPr>
          <w:p w14:paraId="60BE0917"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56FAEB7" w14:textId="77777777" w:rsidR="00221264" w:rsidRPr="00FD1EE4" w:rsidRDefault="00221264" w:rsidP="007660C8">
            <w:pPr>
              <w:rPr>
                <w:rFonts w:ascii="GHEA Grapalat" w:eastAsia="GHEA Grapalat" w:hAnsi="GHEA Grapalat" w:cs="GHEA Grapalat"/>
              </w:rPr>
            </w:pPr>
          </w:p>
        </w:tc>
      </w:tr>
    </w:tbl>
    <w:p w14:paraId="6F4C700D" w14:textId="77777777" w:rsidR="00221264" w:rsidRPr="00574FF7" w:rsidRDefault="00221264" w:rsidP="007660C8">
      <w:pPr>
        <w:numPr>
          <w:ilvl w:val="1"/>
          <w:numId w:val="24"/>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1264" w:rsidRPr="00FD1EE4" w14:paraId="53AAD12C" w14:textId="77777777" w:rsidTr="002840B7">
        <w:tc>
          <w:tcPr>
            <w:tcW w:w="2836" w:type="dxa"/>
            <w:shd w:val="clear" w:color="auto" w:fill="D9E2F3"/>
            <w:vAlign w:val="center"/>
          </w:tcPr>
          <w:p w14:paraId="62739177" w14:textId="77777777" w:rsidR="00221264" w:rsidRPr="00FD1EE4" w:rsidRDefault="00221264" w:rsidP="007660C8">
            <w:pPr>
              <w:numPr>
                <w:ilvl w:val="2"/>
                <w:numId w:val="24"/>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6A06E0E" w14:textId="77777777" w:rsidR="00221264" w:rsidRPr="00FD1EE4" w:rsidRDefault="00221264" w:rsidP="007660C8">
            <w:pPr>
              <w:rPr>
                <w:rFonts w:ascii="GHEA Grapalat" w:eastAsia="GHEA Grapalat" w:hAnsi="GHEA Grapalat" w:cs="GHEA Grapalat"/>
              </w:rPr>
            </w:pPr>
          </w:p>
        </w:tc>
      </w:tr>
      <w:tr w:rsidR="00221264" w:rsidRPr="00FD1EE4" w14:paraId="49892337" w14:textId="77777777" w:rsidTr="002840B7">
        <w:tc>
          <w:tcPr>
            <w:tcW w:w="2836" w:type="dxa"/>
            <w:shd w:val="clear" w:color="auto" w:fill="D9E2F3"/>
            <w:vAlign w:val="center"/>
          </w:tcPr>
          <w:p w14:paraId="5B2766C4" w14:textId="77777777" w:rsidR="00221264" w:rsidRPr="00FD1EE4" w:rsidRDefault="00221264" w:rsidP="007660C8">
            <w:pPr>
              <w:numPr>
                <w:ilvl w:val="2"/>
                <w:numId w:val="24"/>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119E489E"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221264">
                  <w:rPr>
                    <w:rFonts w:ascii="MS Gothic" w:eastAsia="MS Gothic" w:hAnsi="MS Gothic" w:cs="GHEA Grapalat" w:hint="eastAsia"/>
                  </w:rPr>
                  <w:t>☐</w:t>
                </w:r>
              </w:sdtContent>
            </w:sdt>
            <w:r w:rsidR="00221264" w:rsidRPr="00FD1EE4">
              <w:rPr>
                <w:rFonts w:ascii="GHEA Grapalat" w:eastAsia="GHEA Grapalat" w:hAnsi="GHEA Grapalat" w:cs="GHEA Grapalat"/>
              </w:rPr>
              <w:tab/>
            </w:r>
            <w:r w:rsidR="00221264" w:rsidRPr="0051137D">
              <w:rPr>
                <w:rFonts w:ascii="GHEA Grapalat" w:eastAsia="GHEA Grapalat" w:hAnsi="GHEA Grapalat" w:cs="GHEA Grapalat"/>
              </w:rPr>
              <w:t>Прямое участие</w:t>
            </w:r>
          </w:p>
          <w:p w14:paraId="00549FF5"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221264">
                  <w:rPr>
                    <w:rFonts w:ascii="MS Gothic" w:eastAsia="MS Gothic" w:hAnsi="MS Gothic" w:cs="GHEA Grapalat" w:hint="eastAsia"/>
                  </w:rPr>
                  <w:t>☐</w:t>
                </w:r>
              </w:sdtContent>
            </w:sdt>
            <w:r w:rsidR="00221264" w:rsidRPr="00FD1EE4">
              <w:rPr>
                <w:rFonts w:ascii="GHEA Grapalat" w:eastAsia="GHEA Grapalat" w:hAnsi="GHEA Grapalat" w:cs="GHEA Grapalat"/>
              </w:rPr>
              <w:tab/>
            </w:r>
            <w:r w:rsidR="00221264">
              <w:rPr>
                <w:rFonts w:ascii="GHEA Grapalat" w:eastAsia="GHEA Grapalat" w:hAnsi="GHEA Grapalat" w:cs="GHEA Grapalat"/>
              </w:rPr>
              <w:t>К</w:t>
            </w:r>
            <w:r w:rsidR="00221264" w:rsidRPr="00D812D8">
              <w:rPr>
                <w:rFonts w:ascii="GHEA Grapalat" w:eastAsia="GHEA Grapalat" w:hAnsi="GHEA Grapalat" w:cs="GHEA Grapalat"/>
              </w:rPr>
              <w:t>освенное участие</w:t>
            </w:r>
          </w:p>
        </w:tc>
      </w:tr>
    </w:tbl>
    <w:p w14:paraId="2D18CB13" w14:textId="77777777" w:rsidR="00221264" w:rsidRPr="00FD1EE4" w:rsidRDefault="00221264" w:rsidP="007660C8">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B3374D1" w14:textId="77777777" w:rsidR="00221264" w:rsidRPr="00CB7DFD" w:rsidRDefault="00221264" w:rsidP="007660C8">
      <w:pPr>
        <w:numPr>
          <w:ilvl w:val="0"/>
          <w:numId w:val="24"/>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0153264" w14:textId="77777777" w:rsidR="00221264" w:rsidRPr="00FD1EE4" w:rsidRDefault="00221264" w:rsidP="007660C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1264" w:rsidRPr="00FD1EE4" w14:paraId="0E9FDAC3" w14:textId="77777777" w:rsidTr="002840B7">
        <w:tc>
          <w:tcPr>
            <w:tcW w:w="2837" w:type="dxa"/>
            <w:shd w:val="clear" w:color="auto" w:fill="D9E2F3"/>
            <w:vAlign w:val="center"/>
          </w:tcPr>
          <w:p w14:paraId="783B1691"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DDDBCC7" w14:textId="77777777" w:rsidR="00221264" w:rsidRPr="00FD1EE4" w:rsidRDefault="00221264" w:rsidP="007660C8">
            <w:pPr>
              <w:rPr>
                <w:rFonts w:ascii="GHEA Grapalat" w:eastAsia="GHEA Grapalat" w:hAnsi="GHEA Grapalat" w:cs="GHEA Grapalat"/>
              </w:rPr>
            </w:pPr>
          </w:p>
        </w:tc>
      </w:tr>
      <w:tr w:rsidR="00221264" w:rsidRPr="00FD1EE4" w14:paraId="2852D4C8" w14:textId="77777777" w:rsidTr="002840B7">
        <w:tc>
          <w:tcPr>
            <w:tcW w:w="2837" w:type="dxa"/>
            <w:shd w:val="clear" w:color="auto" w:fill="D9E2F3"/>
            <w:vAlign w:val="center"/>
          </w:tcPr>
          <w:p w14:paraId="259834B9"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B2B546E" w14:textId="77777777" w:rsidR="00221264" w:rsidRPr="00FD1EE4" w:rsidRDefault="00221264" w:rsidP="007660C8">
            <w:pPr>
              <w:rPr>
                <w:rFonts w:ascii="GHEA Grapalat" w:eastAsia="GHEA Grapalat" w:hAnsi="GHEA Grapalat" w:cs="GHEA Grapalat"/>
              </w:rPr>
            </w:pPr>
          </w:p>
        </w:tc>
      </w:tr>
      <w:tr w:rsidR="00221264" w:rsidRPr="00FD1EE4" w14:paraId="1CF1A705" w14:textId="77777777" w:rsidTr="002840B7">
        <w:tc>
          <w:tcPr>
            <w:tcW w:w="2837" w:type="dxa"/>
            <w:shd w:val="clear" w:color="auto" w:fill="D9E2F3"/>
            <w:vAlign w:val="center"/>
          </w:tcPr>
          <w:p w14:paraId="0CB9C7D0"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E333128" w14:textId="77777777" w:rsidR="00221264" w:rsidRPr="00FD1EE4" w:rsidRDefault="00221264" w:rsidP="007660C8">
            <w:pPr>
              <w:rPr>
                <w:rFonts w:ascii="GHEA Grapalat" w:eastAsia="GHEA Grapalat" w:hAnsi="GHEA Grapalat" w:cs="GHEA Grapalat"/>
              </w:rPr>
            </w:pPr>
          </w:p>
        </w:tc>
      </w:tr>
      <w:tr w:rsidR="00221264" w:rsidRPr="00FD1EE4" w14:paraId="505AEC3F" w14:textId="77777777" w:rsidTr="002840B7">
        <w:tc>
          <w:tcPr>
            <w:tcW w:w="2837" w:type="dxa"/>
            <w:shd w:val="clear" w:color="auto" w:fill="D9E2F3"/>
            <w:vAlign w:val="center"/>
          </w:tcPr>
          <w:p w14:paraId="7DA13C56"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D94A10F"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sidRPr="0051137D">
              <w:rPr>
                <w:rFonts w:ascii="GHEA Grapalat" w:eastAsia="GHEA Grapalat" w:hAnsi="GHEA Grapalat" w:cs="GHEA Grapalat"/>
              </w:rPr>
              <w:t>Прямое участие</w:t>
            </w:r>
          </w:p>
          <w:p w14:paraId="39F392FE"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Pr>
                <w:rFonts w:ascii="GHEA Grapalat" w:eastAsia="GHEA Grapalat" w:hAnsi="GHEA Grapalat" w:cs="GHEA Grapalat"/>
              </w:rPr>
              <w:t>К</w:t>
            </w:r>
            <w:r w:rsidR="00221264" w:rsidRPr="00D812D8">
              <w:rPr>
                <w:rFonts w:ascii="GHEA Grapalat" w:eastAsia="GHEA Grapalat" w:hAnsi="GHEA Grapalat" w:cs="GHEA Grapalat"/>
              </w:rPr>
              <w:t>освенное участие</w:t>
            </w:r>
          </w:p>
        </w:tc>
      </w:tr>
    </w:tbl>
    <w:p w14:paraId="4B25FBC9" w14:textId="77777777" w:rsidR="00221264" w:rsidRPr="00FD1EE4" w:rsidRDefault="00221264" w:rsidP="007660C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1264" w:rsidRPr="00FD1EE4" w14:paraId="64F4EFA1" w14:textId="77777777" w:rsidTr="002840B7">
        <w:tc>
          <w:tcPr>
            <w:tcW w:w="2837" w:type="dxa"/>
            <w:shd w:val="clear" w:color="auto" w:fill="D9E2F3"/>
            <w:vAlign w:val="center"/>
          </w:tcPr>
          <w:p w14:paraId="0B393221" w14:textId="77777777" w:rsidR="00221264" w:rsidRPr="00B047A2"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C44C2E1" w14:textId="77777777" w:rsidR="00221264" w:rsidRPr="00FD1EE4" w:rsidRDefault="00221264" w:rsidP="007660C8">
            <w:pPr>
              <w:rPr>
                <w:rFonts w:ascii="GHEA Grapalat" w:eastAsia="GHEA Grapalat" w:hAnsi="GHEA Grapalat" w:cs="GHEA Grapalat"/>
              </w:rPr>
            </w:pPr>
          </w:p>
        </w:tc>
      </w:tr>
      <w:tr w:rsidR="00221264" w:rsidRPr="00FD1EE4" w14:paraId="6CCD39DB" w14:textId="77777777" w:rsidTr="002840B7">
        <w:tc>
          <w:tcPr>
            <w:tcW w:w="2837" w:type="dxa"/>
            <w:shd w:val="clear" w:color="auto" w:fill="D9E2F3"/>
            <w:vAlign w:val="center"/>
          </w:tcPr>
          <w:p w14:paraId="2399CEAE"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5E9A9EDC" w14:textId="77777777" w:rsidR="00221264" w:rsidRPr="00FD1EE4" w:rsidRDefault="00221264" w:rsidP="007660C8">
            <w:pPr>
              <w:rPr>
                <w:rFonts w:ascii="GHEA Grapalat" w:eastAsia="GHEA Grapalat" w:hAnsi="GHEA Grapalat" w:cs="GHEA Grapalat"/>
              </w:rPr>
            </w:pPr>
          </w:p>
        </w:tc>
      </w:tr>
      <w:tr w:rsidR="00221264" w:rsidRPr="00FD1EE4" w14:paraId="3FD72FD4" w14:textId="77777777" w:rsidTr="002840B7">
        <w:tc>
          <w:tcPr>
            <w:tcW w:w="2837" w:type="dxa"/>
            <w:shd w:val="clear" w:color="auto" w:fill="D9E2F3"/>
            <w:vAlign w:val="center"/>
          </w:tcPr>
          <w:p w14:paraId="183181E5"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E50E111" w14:textId="77777777" w:rsidR="00221264" w:rsidRPr="00FD1EE4" w:rsidRDefault="00221264" w:rsidP="007660C8">
            <w:pPr>
              <w:rPr>
                <w:rFonts w:ascii="GHEA Grapalat" w:eastAsia="GHEA Grapalat" w:hAnsi="GHEA Grapalat" w:cs="GHEA Grapalat"/>
              </w:rPr>
            </w:pPr>
          </w:p>
        </w:tc>
      </w:tr>
      <w:tr w:rsidR="00221264" w:rsidRPr="00FD1EE4" w14:paraId="7DFE5D0F" w14:textId="77777777" w:rsidTr="002840B7">
        <w:tc>
          <w:tcPr>
            <w:tcW w:w="2837" w:type="dxa"/>
            <w:shd w:val="clear" w:color="auto" w:fill="D9E2F3"/>
            <w:vAlign w:val="center"/>
          </w:tcPr>
          <w:p w14:paraId="3D52AC03"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279DBA52"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sidRPr="0051137D">
              <w:rPr>
                <w:rFonts w:ascii="GHEA Grapalat" w:eastAsia="GHEA Grapalat" w:hAnsi="GHEA Grapalat" w:cs="GHEA Grapalat"/>
              </w:rPr>
              <w:t>Прямое участие</w:t>
            </w:r>
          </w:p>
          <w:p w14:paraId="69019D59"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Pr>
                <w:rFonts w:ascii="GHEA Grapalat" w:eastAsia="GHEA Grapalat" w:hAnsi="GHEA Grapalat" w:cs="GHEA Grapalat"/>
              </w:rPr>
              <w:t>К</w:t>
            </w:r>
            <w:r w:rsidR="00221264" w:rsidRPr="00D812D8">
              <w:rPr>
                <w:rFonts w:ascii="GHEA Grapalat" w:eastAsia="GHEA Grapalat" w:hAnsi="GHEA Grapalat" w:cs="GHEA Grapalat"/>
              </w:rPr>
              <w:t>освенное участие</w:t>
            </w:r>
          </w:p>
        </w:tc>
      </w:tr>
    </w:tbl>
    <w:p w14:paraId="224500B6" w14:textId="77777777" w:rsidR="00221264" w:rsidRPr="00FD1EE4" w:rsidRDefault="00221264" w:rsidP="007660C8">
      <w:pPr>
        <w:rPr>
          <w:rFonts w:ascii="GHEA Grapalat" w:eastAsia="GHEA Grapalat" w:hAnsi="GHEA Grapalat" w:cs="GHEA Grapalat"/>
          <w:b/>
        </w:rPr>
      </w:pPr>
      <w:r w:rsidRPr="00FD1EE4">
        <w:rPr>
          <w:rFonts w:ascii="GHEA Grapalat" w:hAnsi="GHEA Grapalat"/>
        </w:rPr>
        <w:br w:type="page"/>
      </w:r>
    </w:p>
    <w:p w14:paraId="4C390E1F" w14:textId="77777777" w:rsidR="00221264" w:rsidRPr="00FD1EE4" w:rsidRDefault="00221264" w:rsidP="007660C8">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43DFAA75" w14:textId="77777777" w:rsidR="00221264" w:rsidRPr="00FD1EE4" w:rsidRDefault="00221264" w:rsidP="007660C8">
      <w:pPr>
        <w:numPr>
          <w:ilvl w:val="1"/>
          <w:numId w:val="24"/>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1264" w:rsidRPr="00FD1EE4" w14:paraId="1E6ABF0C" w14:textId="77777777" w:rsidTr="002840B7">
        <w:tc>
          <w:tcPr>
            <w:tcW w:w="2836" w:type="dxa"/>
            <w:shd w:val="clear" w:color="auto" w:fill="D9E2F3"/>
            <w:vAlign w:val="center"/>
          </w:tcPr>
          <w:p w14:paraId="769B1342"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63EB321" w14:textId="77777777" w:rsidR="00221264" w:rsidRPr="00FD1EE4" w:rsidRDefault="00221264" w:rsidP="007660C8">
            <w:pPr>
              <w:rPr>
                <w:rFonts w:ascii="GHEA Grapalat" w:eastAsia="GHEA Grapalat" w:hAnsi="GHEA Grapalat" w:cs="GHEA Grapalat"/>
              </w:rPr>
            </w:pPr>
          </w:p>
        </w:tc>
      </w:tr>
      <w:tr w:rsidR="00221264" w:rsidRPr="00FD1EE4" w14:paraId="31024437" w14:textId="77777777" w:rsidTr="002840B7">
        <w:tc>
          <w:tcPr>
            <w:tcW w:w="2836" w:type="dxa"/>
            <w:shd w:val="clear" w:color="auto" w:fill="D9E2F3"/>
            <w:vAlign w:val="center"/>
          </w:tcPr>
          <w:p w14:paraId="003002D5"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CE96631" w14:textId="77777777" w:rsidR="00221264" w:rsidRPr="00FD1EE4" w:rsidRDefault="00221264" w:rsidP="007660C8">
            <w:pPr>
              <w:rPr>
                <w:rFonts w:ascii="GHEA Grapalat" w:eastAsia="GHEA Grapalat" w:hAnsi="GHEA Grapalat" w:cs="GHEA Grapalat"/>
              </w:rPr>
            </w:pPr>
          </w:p>
        </w:tc>
      </w:tr>
      <w:tr w:rsidR="00221264" w:rsidRPr="00FD1EE4" w14:paraId="2F1B212E" w14:textId="77777777" w:rsidTr="002840B7">
        <w:tc>
          <w:tcPr>
            <w:tcW w:w="2836" w:type="dxa"/>
            <w:shd w:val="clear" w:color="auto" w:fill="D9E2F3"/>
            <w:vAlign w:val="center"/>
          </w:tcPr>
          <w:p w14:paraId="3EFFAEBF"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1DFBB23" w14:textId="77777777" w:rsidR="00221264" w:rsidRPr="00FD1EE4" w:rsidRDefault="00221264" w:rsidP="007660C8">
            <w:pPr>
              <w:rPr>
                <w:rFonts w:ascii="GHEA Grapalat" w:eastAsia="GHEA Grapalat" w:hAnsi="GHEA Grapalat" w:cs="GHEA Grapalat"/>
              </w:rPr>
            </w:pPr>
          </w:p>
        </w:tc>
      </w:tr>
      <w:tr w:rsidR="00221264" w:rsidRPr="00FD1EE4" w14:paraId="17DEE09D" w14:textId="77777777" w:rsidTr="002840B7">
        <w:tc>
          <w:tcPr>
            <w:tcW w:w="2836" w:type="dxa"/>
            <w:shd w:val="clear" w:color="auto" w:fill="D9E2F3"/>
            <w:vAlign w:val="center"/>
          </w:tcPr>
          <w:p w14:paraId="3ED4B81B"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1A7A7D9" w14:textId="77777777" w:rsidR="00221264" w:rsidRPr="00FD1EE4" w:rsidRDefault="00221264" w:rsidP="007660C8">
            <w:pPr>
              <w:rPr>
                <w:rFonts w:ascii="GHEA Grapalat" w:eastAsia="GHEA Grapalat" w:hAnsi="GHEA Grapalat" w:cs="GHEA Grapalat"/>
              </w:rPr>
            </w:pPr>
          </w:p>
        </w:tc>
      </w:tr>
      <w:tr w:rsidR="00221264" w:rsidRPr="00FD1EE4" w14:paraId="08385908" w14:textId="77777777" w:rsidTr="002840B7">
        <w:tc>
          <w:tcPr>
            <w:tcW w:w="2836" w:type="dxa"/>
            <w:shd w:val="clear" w:color="auto" w:fill="D9E2F3"/>
            <w:vAlign w:val="center"/>
          </w:tcPr>
          <w:p w14:paraId="5C5BA407"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42B08057" w14:textId="77777777" w:rsidR="00221264" w:rsidRPr="00FD1EE4" w:rsidRDefault="00221264" w:rsidP="007660C8">
            <w:pPr>
              <w:rPr>
                <w:rFonts w:ascii="GHEA Grapalat" w:eastAsia="GHEA Grapalat" w:hAnsi="GHEA Grapalat" w:cs="GHEA Grapalat"/>
              </w:rPr>
            </w:pPr>
          </w:p>
        </w:tc>
      </w:tr>
      <w:tr w:rsidR="00221264" w:rsidRPr="00FD1EE4" w14:paraId="117EB0CC" w14:textId="77777777" w:rsidTr="002840B7">
        <w:tc>
          <w:tcPr>
            <w:tcW w:w="2836" w:type="dxa"/>
            <w:shd w:val="clear" w:color="auto" w:fill="D9E2F3"/>
            <w:vAlign w:val="center"/>
          </w:tcPr>
          <w:p w14:paraId="74BC500F"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7584C94" w14:textId="77777777" w:rsidR="00221264" w:rsidRPr="00FD1EE4" w:rsidRDefault="00221264" w:rsidP="007660C8">
            <w:pPr>
              <w:rPr>
                <w:rFonts w:ascii="GHEA Grapalat" w:eastAsia="GHEA Grapalat" w:hAnsi="GHEA Grapalat" w:cs="GHEA Grapalat"/>
              </w:rPr>
            </w:pPr>
          </w:p>
        </w:tc>
      </w:tr>
    </w:tbl>
    <w:p w14:paraId="44512C4B" w14:textId="77777777" w:rsidR="00221264" w:rsidRPr="00FD1EE4" w:rsidRDefault="00221264" w:rsidP="007660C8">
      <w:pPr>
        <w:numPr>
          <w:ilvl w:val="1"/>
          <w:numId w:val="24"/>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1264" w:rsidRPr="00FD1EE4" w14:paraId="374B9E76" w14:textId="77777777" w:rsidTr="002840B7">
        <w:tc>
          <w:tcPr>
            <w:tcW w:w="2977" w:type="dxa"/>
            <w:shd w:val="clear" w:color="auto" w:fill="D9E2F3"/>
            <w:vAlign w:val="center"/>
          </w:tcPr>
          <w:p w14:paraId="791D1D33"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6CF61334" w14:textId="77777777" w:rsidR="00221264" w:rsidRPr="00FD1EE4" w:rsidRDefault="00221264" w:rsidP="007660C8">
            <w:pPr>
              <w:rPr>
                <w:rFonts w:ascii="GHEA Grapalat" w:eastAsia="GHEA Grapalat" w:hAnsi="GHEA Grapalat" w:cs="GHEA Grapalat"/>
              </w:rPr>
            </w:pPr>
          </w:p>
        </w:tc>
      </w:tr>
      <w:tr w:rsidR="00221264" w:rsidRPr="00FD1EE4" w14:paraId="05BECAD7" w14:textId="77777777" w:rsidTr="002840B7">
        <w:tc>
          <w:tcPr>
            <w:tcW w:w="2977" w:type="dxa"/>
            <w:shd w:val="clear" w:color="auto" w:fill="D9E2F3"/>
            <w:vAlign w:val="center"/>
          </w:tcPr>
          <w:p w14:paraId="6B0AF659"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1E999A3D" w14:textId="77777777" w:rsidR="00221264" w:rsidRPr="00FD1EE4" w:rsidRDefault="00221264" w:rsidP="007660C8">
            <w:pPr>
              <w:rPr>
                <w:rFonts w:ascii="GHEA Grapalat" w:eastAsia="GHEA Grapalat" w:hAnsi="GHEA Grapalat" w:cs="GHEA Grapalat"/>
              </w:rPr>
            </w:pPr>
          </w:p>
        </w:tc>
      </w:tr>
      <w:tr w:rsidR="00221264" w:rsidRPr="00FD1EE4" w14:paraId="0A8C8708" w14:textId="77777777" w:rsidTr="002840B7">
        <w:tc>
          <w:tcPr>
            <w:tcW w:w="2977" w:type="dxa"/>
            <w:shd w:val="clear" w:color="auto" w:fill="D9E2F3"/>
            <w:vAlign w:val="center"/>
          </w:tcPr>
          <w:p w14:paraId="037841D2" w14:textId="77777777" w:rsidR="00221264" w:rsidRPr="00FD1EE4" w:rsidRDefault="00221264" w:rsidP="007660C8">
            <w:pPr>
              <w:numPr>
                <w:ilvl w:val="2"/>
                <w:numId w:val="24"/>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3781D31B" w14:textId="77777777" w:rsidR="00221264" w:rsidRPr="00FD1EE4" w:rsidRDefault="00221264" w:rsidP="007660C8">
            <w:pPr>
              <w:rPr>
                <w:rFonts w:ascii="GHEA Grapalat" w:eastAsia="GHEA Grapalat" w:hAnsi="GHEA Grapalat" w:cs="GHEA Grapalat"/>
              </w:rPr>
            </w:pPr>
          </w:p>
        </w:tc>
      </w:tr>
      <w:tr w:rsidR="00221264" w:rsidRPr="00FD1EE4" w14:paraId="16442BA3" w14:textId="77777777" w:rsidTr="002840B7">
        <w:tc>
          <w:tcPr>
            <w:tcW w:w="2977" w:type="dxa"/>
            <w:shd w:val="clear" w:color="auto" w:fill="D9E2F3"/>
            <w:vAlign w:val="center"/>
          </w:tcPr>
          <w:p w14:paraId="4C24F7AD" w14:textId="77777777" w:rsidR="00221264" w:rsidRPr="00FD1EE4" w:rsidRDefault="00221264" w:rsidP="007660C8">
            <w:pPr>
              <w:numPr>
                <w:ilvl w:val="2"/>
                <w:numId w:val="24"/>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413E8369" w14:textId="77777777" w:rsidR="00221264" w:rsidRPr="00FD1EE4" w:rsidRDefault="00221264" w:rsidP="007660C8">
            <w:pPr>
              <w:rPr>
                <w:rFonts w:ascii="GHEA Grapalat" w:eastAsia="GHEA Grapalat" w:hAnsi="GHEA Grapalat" w:cs="GHEA Grapalat"/>
              </w:rPr>
            </w:pPr>
          </w:p>
        </w:tc>
      </w:tr>
      <w:tr w:rsidR="00221264" w:rsidRPr="00FD1EE4" w14:paraId="30FD58E0" w14:textId="77777777" w:rsidTr="002840B7">
        <w:tc>
          <w:tcPr>
            <w:tcW w:w="2977" w:type="dxa"/>
            <w:shd w:val="clear" w:color="auto" w:fill="D9E2F3"/>
            <w:vAlign w:val="center"/>
          </w:tcPr>
          <w:p w14:paraId="504AD38C"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61A278B3" w14:textId="77777777" w:rsidR="00221264" w:rsidRPr="00FD1EE4" w:rsidRDefault="00221264" w:rsidP="007660C8">
            <w:pPr>
              <w:rPr>
                <w:rFonts w:ascii="GHEA Grapalat" w:eastAsia="GHEA Grapalat" w:hAnsi="GHEA Grapalat" w:cs="GHEA Grapalat"/>
              </w:rPr>
            </w:pPr>
          </w:p>
        </w:tc>
      </w:tr>
    </w:tbl>
    <w:p w14:paraId="024747CB" w14:textId="77777777" w:rsidR="00221264" w:rsidRPr="00FD1EE4" w:rsidRDefault="00221264" w:rsidP="007660C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1264" w:rsidRPr="00FD1EE4" w14:paraId="4A4F9075" w14:textId="77777777" w:rsidTr="002840B7">
        <w:tc>
          <w:tcPr>
            <w:tcW w:w="2943" w:type="dxa"/>
            <w:shd w:val="clear" w:color="auto" w:fill="D9E2F3"/>
            <w:vAlign w:val="center"/>
          </w:tcPr>
          <w:p w14:paraId="0399F5FD"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47EAA14" w14:textId="77777777" w:rsidR="00221264" w:rsidRPr="00FD1EE4" w:rsidRDefault="00221264" w:rsidP="007660C8">
            <w:pPr>
              <w:rPr>
                <w:rFonts w:ascii="GHEA Grapalat" w:eastAsia="GHEA Grapalat" w:hAnsi="GHEA Grapalat" w:cs="GHEA Grapalat"/>
              </w:rPr>
            </w:pPr>
          </w:p>
        </w:tc>
      </w:tr>
      <w:tr w:rsidR="00221264" w:rsidRPr="00FD1EE4" w14:paraId="4810EC9A" w14:textId="77777777" w:rsidTr="002840B7">
        <w:tc>
          <w:tcPr>
            <w:tcW w:w="2943" w:type="dxa"/>
            <w:shd w:val="clear" w:color="auto" w:fill="D9E2F3"/>
            <w:vAlign w:val="center"/>
          </w:tcPr>
          <w:p w14:paraId="6965A2D5"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7B24A668" w14:textId="77777777" w:rsidR="00221264" w:rsidRPr="00FD1EE4" w:rsidRDefault="00221264" w:rsidP="007660C8">
            <w:pPr>
              <w:rPr>
                <w:rFonts w:ascii="GHEA Grapalat" w:eastAsia="GHEA Grapalat" w:hAnsi="GHEA Grapalat" w:cs="GHEA Grapalat"/>
              </w:rPr>
            </w:pPr>
          </w:p>
        </w:tc>
      </w:tr>
      <w:tr w:rsidR="00221264" w:rsidRPr="00FD1EE4" w14:paraId="01276AA0" w14:textId="77777777" w:rsidTr="002840B7">
        <w:tc>
          <w:tcPr>
            <w:tcW w:w="2943" w:type="dxa"/>
            <w:shd w:val="clear" w:color="auto" w:fill="D9E2F3"/>
            <w:vAlign w:val="center"/>
          </w:tcPr>
          <w:p w14:paraId="4C519D7F" w14:textId="77777777" w:rsidR="00221264" w:rsidRPr="00FD1EE4" w:rsidRDefault="00221264" w:rsidP="007660C8">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7213EAE6" w14:textId="77777777" w:rsidR="00221264" w:rsidRPr="00FD1EE4" w:rsidRDefault="00221264" w:rsidP="007660C8">
            <w:pPr>
              <w:rPr>
                <w:rFonts w:ascii="GHEA Grapalat" w:eastAsia="GHEA Grapalat" w:hAnsi="GHEA Grapalat" w:cs="GHEA Grapalat"/>
              </w:rPr>
            </w:pPr>
          </w:p>
        </w:tc>
      </w:tr>
      <w:tr w:rsidR="00221264" w:rsidRPr="00FD1EE4" w14:paraId="7A0758C8" w14:textId="77777777" w:rsidTr="002840B7">
        <w:tc>
          <w:tcPr>
            <w:tcW w:w="2943" w:type="dxa"/>
            <w:shd w:val="clear" w:color="auto" w:fill="D9E2F3"/>
            <w:vAlign w:val="center"/>
          </w:tcPr>
          <w:p w14:paraId="60323358" w14:textId="77777777" w:rsidR="00221264" w:rsidRPr="00FD1EE4" w:rsidRDefault="00221264" w:rsidP="007660C8">
            <w:pPr>
              <w:numPr>
                <w:ilvl w:val="2"/>
                <w:numId w:val="24"/>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00E8B228" w14:textId="77777777" w:rsidR="00221264" w:rsidRPr="00FD1EE4" w:rsidRDefault="00221264" w:rsidP="007660C8">
            <w:pPr>
              <w:rPr>
                <w:rFonts w:ascii="GHEA Grapalat" w:eastAsia="GHEA Grapalat" w:hAnsi="GHEA Grapalat" w:cs="GHEA Grapalat"/>
              </w:rPr>
            </w:pPr>
          </w:p>
        </w:tc>
      </w:tr>
    </w:tbl>
    <w:p w14:paraId="06E5EFF7" w14:textId="77777777" w:rsidR="00221264" w:rsidRPr="00FD1EE4" w:rsidRDefault="00221264" w:rsidP="007660C8">
      <w:pPr>
        <w:numPr>
          <w:ilvl w:val="1"/>
          <w:numId w:val="24"/>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1264" w:rsidRPr="00FD1EE4" w14:paraId="0F392A85" w14:textId="77777777" w:rsidTr="002840B7">
        <w:tc>
          <w:tcPr>
            <w:tcW w:w="2837" w:type="dxa"/>
            <w:shd w:val="clear" w:color="auto" w:fill="D9E2F3"/>
            <w:vAlign w:val="center"/>
          </w:tcPr>
          <w:p w14:paraId="3E3386C3"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9C5AAE0" w14:textId="77777777" w:rsidR="00221264" w:rsidRPr="00FD1EE4" w:rsidRDefault="00221264" w:rsidP="007660C8">
            <w:pPr>
              <w:rPr>
                <w:rFonts w:ascii="GHEA Grapalat" w:eastAsia="GHEA Grapalat" w:hAnsi="GHEA Grapalat" w:cs="GHEA Grapalat"/>
              </w:rPr>
            </w:pPr>
          </w:p>
        </w:tc>
      </w:tr>
      <w:tr w:rsidR="00221264" w:rsidRPr="00FD1EE4" w14:paraId="2F37CE60" w14:textId="77777777" w:rsidTr="002840B7">
        <w:tc>
          <w:tcPr>
            <w:tcW w:w="2837" w:type="dxa"/>
            <w:shd w:val="clear" w:color="auto" w:fill="D9E2F3"/>
            <w:vAlign w:val="center"/>
          </w:tcPr>
          <w:p w14:paraId="1F20ED4F"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4D3CC3FE" w14:textId="77777777" w:rsidR="00221264" w:rsidRPr="00FD1EE4" w:rsidRDefault="00221264" w:rsidP="007660C8">
            <w:pPr>
              <w:rPr>
                <w:rFonts w:ascii="GHEA Grapalat" w:eastAsia="GHEA Grapalat" w:hAnsi="GHEA Grapalat" w:cs="GHEA Grapalat"/>
              </w:rPr>
            </w:pPr>
          </w:p>
        </w:tc>
      </w:tr>
      <w:tr w:rsidR="00221264" w:rsidRPr="00FD1EE4" w14:paraId="1FCD1D0F" w14:textId="77777777" w:rsidTr="002840B7">
        <w:tc>
          <w:tcPr>
            <w:tcW w:w="2837" w:type="dxa"/>
            <w:shd w:val="clear" w:color="auto" w:fill="D9E2F3"/>
            <w:vAlign w:val="center"/>
          </w:tcPr>
          <w:p w14:paraId="0AF51052"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67FCC4A" w14:textId="77777777" w:rsidR="00221264" w:rsidRPr="00FD1EE4" w:rsidRDefault="00221264" w:rsidP="007660C8">
            <w:pPr>
              <w:rPr>
                <w:rFonts w:ascii="GHEA Grapalat" w:eastAsia="GHEA Grapalat" w:hAnsi="GHEA Grapalat" w:cs="GHEA Grapalat"/>
              </w:rPr>
            </w:pPr>
          </w:p>
        </w:tc>
      </w:tr>
      <w:tr w:rsidR="00221264" w:rsidRPr="00FD1EE4" w14:paraId="0CDCB950" w14:textId="77777777" w:rsidTr="002840B7">
        <w:tc>
          <w:tcPr>
            <w:tcW w:w="2837" w:type="dxa"/>
            <w:shd w:val="clear" w:color="auto" w:fill="D9E2F3"/>
            <w:vAlign w:val="center"/>
          </w:tcPr>
          <w:p w14:paraId="1AE08AC3"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3382B2A" w14:textId="77777777" w:rsidR="00221264" w:rsidRPr="00FD1EE4" w:rsidRDefault="00221264" w:rsidP="007660C8">
            <w:pPr>
              <w:rPr>
                <w:rFonts w:ascii="GHEA Grapalat" w:eastAsia="GHEA Grapalat" w:hAnsi="GHEA Grapalat" w:cs="GHEA Grapalat"/>
              </w:rPr>
            </w:pPr>
          </w:p>
        </w:tc>
      </w:tr>
    </w:tbl>
    <w:p w14:paraId="0ABDD761" w14:textId="77777777" w:rsidR="00221264" w:rsidRPr="008C665F" w:rsidRDefault="00221264" w:rsidP="007660C8">
      <w:pPr>
        <w:numPr>
          <w:ilvl w:val="1"/>
          <w:numId w:val="24"/>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1264" w:rsidRPr="00FD1EE4" w14:paraId="015E7AE5" w14:textId="77777777" w:rsidTr="002840B7">
        <w:trPr>
          <w:trHeight w:val="924"/>
        </w:trPr>
        <w:tc>
          <w:tcPr>
            <w:tcW w:w="9016" w:type="dxa"/>
            <w:gridSpan w:val="2"/>
            <w:vAlign w:val="center"/>
          </w:tcPr>
          <w:p w14:paraId="2FFC6940" w14:textId="77777777" w:rsidR="00221264" w:rsidRPr="00FD1EE4" w:rsidRDefault="00000000" w:rsidP="007660C8">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sidRPr="00B34CB6">
              <w:rPr>
                <w:rFonts w:ascii="GHEA Grapalat" w:eastAsia="GHEA Grapalat" w:hAnsi="GHEA Grapalat" w:cs="GHEA Grapalat"/>
                <w:lang w:val="hy-AM"/>
              </w:rPr>
              <w:t>а</w:t>
            </w:r>
            <w:r w:rsidR="00221264">
              <w:rPr>
                <w:rFonts w:ascii="GHEA Grapalat" w:eastAsia="GHEA Grapalat" w:hAnsi="GHEA Grapalat" w:cs="GHEA Grapalat"/>
              </w:rPr>
              <w:t>.</w:t>
            </w:r>
            <w:r w:rsidR="00221264" w:rsidRPr="00FD1EE4">
              <w:rPr>
                <w:rFonts w:ascii="GHEA Grapalat" w:eastAsia="GHEA Grapalat" w:hAnsi="GHEA Grapalat" w:cs="GHEA Grapalat"/>
              </w:rPr>
              <w:t xml:space="preserve"> </w:t>
            </w:r>
            <w:r w:rsidR="00221264" w:rsidRPr="00C76DD8">
              <w:rPr>
                <w:rFonts w:ascii="GHEA Grapalat" w:eastAsia="GHEA Grapalat" w:hAnsi="GHEA Grapalat" w:cs="GHEA Grapalat"/>
              </w:rPr>
              <w:t xml:space="preserve">прямо или косвенно владеет 20 и более процентами </w:t>
            </w:r>
            <w:r w:rsidR="00221264" w:rsidRPr="004B3E79">
              <w:rPr>
                <w:rFonts w:ascii="GHEA Grapalat" w:eastAsia="GHEA Grapalat" w:hAnsi="GHEA Grapalat" w:cs="GHEA Grapalat"/>
              </w:rPr>
              <w:t>дающих право голоса долей</w:t>
            </w:r>
            <w:r w:rsidR="00221264"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1264" w:rsidRPr="00FD1EE4" w14:paraId="5E0773F2" w14:textId="77777777" w:rsidTr="002840B7">
        <w:trPr>
          <w:trHeight w:val="684"/>
        </w:trPr>
        <w:tc>
          <w:tcPr>
            <w:tcW w:w="4508" w:type="dxa"/>
            <w:shd w:val="clear" w:color="auto" w:fill="D9E2F3"/>
            <w:vAlign w:val="center"/>
          </w:tcPr>
          <w:p w14:paraId="209D50FA"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E38399F" w14:textId="77777777" w:rsidR="00221264" w:rsidRPr="00FD1EE4" w:rsidRDefault="00221264" w:rsidP="007660C8">
            <w:pPr>
              <w:rPr>
                <w:rFonts w:ascii="GHEA Grapalat" w:eastAsia="GHEA Grapalat" w:hAnsi="GHEA Grapalat" w:cs="GHEA Grapalat"/>
              </w:rPr>
            </w:pPr>
          </w:p>
        </w:tc>
      </w:tr>
      <w:tr w:rsidR="00221264" w:rsidRPr="00FD1EE4" w14:paraId="2D60AE73" w14:textId="77777777" w:rsidTr="002840B7">
        <w:trPr>
          <w:trHeight w:val="1282"/>
        </w:trPr>
        <w:tc>
          <w:tcPr>
            <w:tcW w:w="4508" w:type="dxa"/>
            <w:shd w:val="clear" w:color="auto" w:fill="D9E2F3"/>
            <w:vAlign w:val="center"/>
          </w:tcPr>
          <w:p w14:paraId="5EF7F1B7"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6900DB69" w14:textId="77777777" w:rsidR="00221264" w:rsidRPr="006B364D" w:rsidRDefault="00000000" w:rsidP="007660C8">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Pr>
                <w:rFonts w:ascii="GHEA Grapalat" w:eastAsia="GHEA Grapalat" w:hAnsi="GHEA Grapalat" w:cs="GHEA Grapalat"/>
              </w:rPr>
              <w:t>Прямое участие</w:t>
            </w:r>
          </w:p>
          <w:p w14:paraId="60EE347E" w14:textId="77777777" w:rsidR="00221264" w:rsidRPr="00F10CBA" w:rsidRDefault="00000000" w:rsidP="007660C8">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Pr>
                <w:rFonts w:ascii="GHEA Grapalat" w:eastAsia="GHEA Grapalat" w:hAnsi="GHEA Grapalat" w:cs="GHEA Grapalat"/>
              </w:rPr>
              <w:t>Косвенное участие</w:t>
            </w:r>
          </w:p>
        </w:tc>
      </w:tr>
      <w:tr w:rsidR="00221264" w:rsidRPr="00FD1EE4" w14:paraId="3E21AE7F" w14:textId="77777777" w:rsidTr="002840B7">
        <w:tc>
          <w:tcPr>
            <w:tcW w:w="9016" w:type="dxa"/>
            <w:gridSpan w:val="2"/>
            <w:vAlign w:val="center"/>
          </w:tcPr>
          <w:p w14:paraId="71114219"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sidRPr="006F16E4">
              <w:rPr>
                <w:rFonts w:ascii="GHEA Grapalat" w:eastAsia="GHEA Grapalat" w:hAnsi="GHEA Grapalat" w:cs="GHEA Grapalat"/>
                <w:lang w:val="hy-AM"/>
              </w:rPr>
              <w:t>б</w:t>
            </w:r>
            <w:r w:rsidR="00221264" w:rsidRPr="006F16E4">
              <w:rPr>
                <w:rFonts w:eastAsia="Cambria Math"/>
              </w:rPr>
              <w:t>․</w:t>
            </w:r>
            <w:r w:rsidR="00221264"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1264" w:rsidRPr="00FD1EE4" w14:paraId="26F83BCF" w14:textId="77777777" w:rsidTr="002840B7">
        <w:tc>
          <w:tcPr>
            <w:tcW w:w="9016" w:type="dxa"/>
            <w:gridSpan w:val="2"/>
            <w:vAlign w:val="center"/>
          </w:tcPr>
          <w:p w14:paraId="2D3009E4" w14:textId="77777777" w:rsidR="00221264" w:rsidRPr="00FD1EE4" w:rsidRDefault="00000000" w:rsidP="007660C8">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sidRPr="00801B2D">
              <w:rPr>
                <w:rFonts w:ascii="GHEA Grapalat" w:eastAsia="GHEA Grapalat" w:hAnsi="GHEA Grapalat" w:cs="GHEA Grapalat"/>
                <w:lang w:val="hy-AM"/>
              </w:rPr>
              <w:t>в</w:t>
            </w:r>
            <w:r w:rsidR="00221264">
              <w:rPr>
                <w:rFonts w:ascii="GHEA Grapalat" w:eastAsia="GHEA Grapalat" w:hAnsi="GHEA Grapalat" w:cs="GHEA Grapalat"/>
              </w:rPr>
              <w:t>.</w:t>
            </w:r>
            <w:r w:rsidR="00221264"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1264" w:rsidRPr="00BA30D4">
              <w:rPr>
                <w:rFonts w:ascii="GHEA Grapalat" w:eastAsia="GHEA Grapalat" w:hAnsi="GHEA Grapalat" w:cs="GHEA Grapalat"/>
                <w:lang w:val="hy-AM"/>
              </w:rPr>
              <w:t>б</w:t>
            </w:r>
            <w:r w:rsidR="00221264" w:rsidRPr="00BA30D4">
              <w:rPr>
                <w:rFonts w:ascii="GHEA Grapalat" w:eastAsia="GHEA Grapalat" w:hAnsi="GHEA Grapalat" w:cs="GHEA Grapalat"/>
              </w:rPr>
              <w:t>"</w:t>
            </w:r>
          </w:p>
        </w:tc>
      </w:tr>
    </w:tbl>
    <w:p w14:paraId="1C1B2EB9" w14:textId="77777777" w:rsidR="00221264" w:rsidRPr="00A5193B" w:rsidRDefault="00221264" w:rsidP="007660C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1264" w:rsidRPr="00FD1EE4" w14:paraId="6C5F4E6D" w14:textId="77777777" w:rsidTr="002840B7">
        <w:trPr>
          <w:trHeight w:val="924"/>
        </w:trPr>
        <w:tc>
          <w:tcPr>
            <w:tcW w:w="9016" w:type="dxa"/>
            <w:gridSpan w:val="2"/>
            <w:vAlign w:val="center"/>
          </w:tcPr>
          <w:p w14:paraId="59DC1D5D" w14:textId="77777777" w:rsidR="00221264" w:rsidRPr="00FD1EE4" w:rsidRDefault="00000000" w:rsidP="007660C8">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sidRPr="009C7B43">
              <w:rPr>
                <w:rFonts w:ascii="GHEA Grapalat" w:eastAsia="GHEA Grapalat" w:hAnsi="GHEA Grapalat" w:cs="GHEA Grapalat"/>
                <w:lang w:val="hy-AM"/>
              </w:rPr>
              <w:t>а</w:t>
            </w:r>
            <w:r w:rsidR="00221264" w:rsidRPr="00FD1EE4">
              <w:rPr>
                <w:rFonts w:eastAsia="Cambria Math"/>
              </w:rPr>
              <w:t>․</w:t>
            </w:r>
            <w:r w:rsidR="00221264" w:rsidRPr="00FD1EE4">
              <w:rPr>
                <w:rFonts w:ascii="GHEA Grapalat" w:eastAsia="Cambria Math" w:hAnsi="GHEA Grapalat" w:cs="Cambria Math"/>
              </w:rPr>
              <w:t xml:space="preserve"> </w:t>
            </w:r>
            <w:r w:rsidR="00221264" w:rsidRPr="00BC0F3A">
              <w:rPr>
                <w:rFonts w:ascii="GHEA Grapalat" w:eastAsia="GHEA Grapalat" w:hAnsi="GHEA Grapalat" w:cs="GHEA Grapalat"/>
              </w:rPr>
              <w:t xml:space="preserve">прямо или косвенно владеет 10 и более процентами </w:t>
            </w:r>
            <w:r w:rsidR="00221264" w:rsidRPr="004B3E79">
              <w:rPr>
                <w:rFonts w:ascii="GHEA Grapalat" w:eastAsia="GHEA Grapalat" w:hAnsi="GHEA Grapalat" w:cs="GHEA Grapalat"/>
              </w:rPr>
              <w:t>дающих право голоса долей</w:t>
            </w:r>
            <w:r w:rsidR="00221264" w:rsidRPr="00C76DD8">
              <w:rPr>
                <w:rFonts w:ascii="GHEA Grapalat" w:eastAsia="GHEA Grapalat" w:hAnsi="GHEA Grapalat" w:cs="GHEA Grapalat"/>
              </w:rPr>
              <w:t xml:space="preserve"> (акций, паев) </w:t>
            </w:r>
            <w:r w:rsidR="00221264"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1264" w:rsidRPr="00FD1EE4" w14:paraId="4DCB0D1C" w14:textId="77777777" w:rsidTr="002840B7">
        <w:trPr>
          <w:trHeight w:val="684"/>
        </w:trPr>
        <w:tc>
          <w:tcPr>
            <w:tcW w:w="4508" w:type="dxa"/>
            <w:shd w:val="clear" w:color="auto" w:fill="D9E2F3"/>
            <w:vAlign w:val="center"/>
          </w:tcPr>
          <w:p w14:paraId="1F509D0B"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72A562C5" w14:textId="77777777" w:rsidR="00221264" w:rsidRPr="00FD1EE4" w:rsidRDefault="00221264" w:rsidP="007660C8">
            <w:pPr>
              <w:rPr>
                <w:rFonts w:ascii="GHEA Grapalat" w:eastAsia="GHEA Grapalat" w:hAnsi="GHEA Grapalat" w:cs="GHEA Grapalat"/>
              </w:rPr>
            </w:pPr>
          </w:p>
        </w:tc>
      </w:tr>
      <w:tr w:rsidR="00221264" w:rsidRPr="00FD1EE4" w14:paraId="4438BE0F" w14:textId="77777777" w:rsidTr="002840B7">
        <w:trPr>
          <w:trHeight w:val="1282"/>
        </w:trPr>
        <w:tc>
          <w:tcPr>
            <w:tcW w:w="4508" w:type="dxa"/>
            <w:shd w:val="clear" w:color="auto" w:fill="D9E2F3"/>
            <w:vAlign w:val="center"/>
          </w:tcPr>
          <w:p w14:paraId="01C2DA98"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B48B084" w14:textId="77777777" w:rsidR="00221264" w:rsidRPr="00C843BA" w:rsidRDefault="00000000" w:rsidP="007660C8">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Pr>
                <w:rFonts w:ascii="GHEA Grapalat" w:eastAsia="GHEA Grapalat" w:hAnsi="GHEA Grapalat" w:cs="GHEA Grapalat"/>
              </w:rPr>
              <w:t>Прямое участие</w:t>
            </w:r>
          </w:p>
          <w:p w14:paraId="1EA893BF" w14:textId="77777777" w:rsidR="00221264" w:rsidRPr="00C843BA" w:rsidRDefault="00000000" w:rsidP="007660C8">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Pr>
                <w:rFonts w:ascii="GHEA Grapalat" w:eastAsia="GHEA Grapalat" w:hAnsi="GHEA Grapalat" w:cs="GHEA Grapalat"/>
              </w:rPr>
              <w:t>Косвенное участие</w:t>
            </w:r>
          </w:p>
        </w:tc>
      </w:tr>
      <w:tr w:rsidR="00221264" w:rsidRPr="00FD1EE4" w14:paraId="63E0CE45" w14:textId="77777777" w:rsidTr="002840B7">
        <w:tc>
          <w:tcPr>
            <w:tcW w:w="9016" w:type="dxa"/>
            <w:gridSpan w:val="2"/>
            <w:vAlign w:val="center"/>
          </w:tcPr>
          <w:p w14:paraId="4FE01DB7"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sidRPr="00D654B4">
              <w:rPr>
                <w:rFonts w:ascii="GHEA Grapalat" w:eastAsia="GHEA Grapalat" w:hAnsi="GHEA Grapalat" w:cs="GHEA Grapalat"/>
                <w:lang w:val="hy-AM"/>
              </w:rPr>
              <w:t>б</w:t>
            </w:r>
            <w:r w:rsidR="00221264" w:rsidRPr="00D654B4">
              <w:rPr>
                <w:rFonts w:eastAsia="Cambria Math"/>
              </w:rPr>
              <w:t>․</w:t>
            </w:r>
            <w:r w:rsidR="00221264" w:rsidRPr="00D654B4">
              <w:rPr>
                <w:rFonts w:ascii="GHEA Grapalat" w:eastAsia="Cambria Math" w:hAnsi="GHEA Grapalat" w:cs="Cambria Math"/>
              </w:rPr>
              <w:t xml:space="preserve"> </w:t>
            </w:r>
            <w:r w:rsidR="00221264" w:rsidRPr="00D654B4">
              <w:rPr>
                <w:rFonts w:ascii="GHEA Grapalat" w:eastAsia="GHEA Grapalat" w:hAnsi="GHEA Grapalat" w:cs="GHEA Grapalat"/>
              </w:rPr>
              <w:t xml:space="preserve">имеет право назначать или </w:t>
            </w:r>
            <w:r w:rsidR="00221264" w:rsidRPr="00D654B4">
              <w:rPr>
                <w:rFonts w:ascii="GHEA Grapalat" w:eastAsia="GHEA Grapalat" w:hAnsi="GHEA Grapalat" w:cs="GHEA Grapalat"/>
                <w:lang w:eastAsia="hy-AM"/>
              </w:rPr>
              <w:t>освобождать</w:t>
            </w:r>
            <w:r w:rsidR="00221264" w:rsidRPr="00D654B4">
              <w:rPr>
                <w:rFonts w:ascii="GHEA Grapalat" w:eastAsia="GHEA Grapalat" w:hAnsi="GHEA Grapalat" w:cs="GHEA Grapalat"/>
              </w:rPr>
              <w:t xml:space="preserve"> большинство членов органов управления юридического лица</w:t>
            </w:r>
          </w:p>
        </w:tc>
      </w:tr>
      <w:tr w:rsidR="00221264" w:rsidRPr="00FD1EE4" w14:paraId="7ABB13C9" w14:textId="77777777" w:rsidTr="002840B7">
        <w:tc>
          <w:tcPr>
            <w:tcW w:w="9016" w:type="dxa"/>
            <w:gridSpan w:val="2"/>
            <w:vAlign w:val="center"/>
          </w:tcPr>
          <w:p w14:paraId="42561046"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sidRPr="001104ED">
              <w:rPr>
                <w:rFonts w:ascii="GHEA Grapalat" w:eastAsia="GHEA Grapalat" w:hAnsi="GHEA Grapalat" w:cs="GHEA Grapalat"/>
                <w:lang w:val="hy-AM"/>
              </w:rPr>
              <w:t>в</w:t>
            </w:r>
            <w:r w:rsidR="00221264" w:rsidRPr="00FD1EE4">
              <w:rPr>
                <w:rFonts w:eastAsia="Cambria Math"/>
              </w:rPr>
              <w:t>․</w:t>
            </w:r>
            <w:r w:rsidR="00221264" w:rsidRPr="00FD1EE4">
              <w:rPr>
                <w:rFonts w:ascii="GHEA Grapalat" w:eastAsia="Cambria Math" w:hAnsi="GHEA Grapalat" w:cs="Cambria Math"/>
              </w:rPr>
              <w:t xml:space="preserve"> </w:t>
            </w:r>
            <w:r w:rsidR="00221264"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1264" w:rsidRPr="00FD1EE4" w14:paraId="04BBC7A2" w14:textId="77777777" w:rsidTr="002840B7">
        <w:tc>
          <w:tcPr>
            <w:tcW w:w="9016" w:type="dxa"/>
            <w:gridSpan w:val="2"/>
            <w:vAlign w:val="center"/>
          </w:tcPr>
          <w:p w14:paraId="75F2F55C"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sidRPr="009839CB">
              <w:rPr>
                <w:rFonts w:ascii="GHEA Grapalat" w:eastAsia="GHEA Grapalat" w:hAnsi="GHEA Grapalat" w:cs="GHEA Grapalat"/>
                <w:lang w:val="hy-AM"/>
              </w:rPr>
              <w:t>г</w:t>
            </w:r>
            <w:r w:rsidR="00221264" w:rsidRPr="00FD1EE4">
              <w:rPr>
                <w:rFonts w:eastAsia="Cambria Math"/>
              </w:rPr>
              <w:t>․</w:t>
            </w:r>
            <w:r w:rsidR="00221264" w:rsidRPr="00FD1EE4">
              <w:rPr>
                <w:rFonts w:ascii="GHEA Grapalat" w:eastAsia="Cambria Math" w:hAnsi="GHEA Grapalat" w:cs="Cambria Math"/>
              </w:rPr>
              <w:t xml:space="preserve"> </w:t>
            </w:r>
            <w:r w:rsidR="00221264" w:rsidRPr="00F84F06">
              <w:rPr>
                <w:rFonts w:ascii="GHEA Grapalat" w:eastAsia="GHEA Grapalat" w:hAnsi="GHEA Grapalat" w:cs="GHEA Grapalat"/>
              </w:rPr>
              <w:t xml:space="preserve">осуществляет реальный (фактический) контроль за юридическим лицом </w:t>
            </w:r>
            <w:r w:rsidR="00221264">
              <w:rPr>
                <w:rFonts w:ascii="GHEA Grapalat" w:eastAsia="GHEA Grapalat" w:hAnsi="GHEA Grapalat" w:cs="GHEA Grapalat"/>
              </w:rPr>
              <w:t>иными</w:t>
            </w:r>
            <w:r w:rsidR="00221264" w:rsidRPr="00F84F06">
              <w:rPr>
                <w:rFonts w:ascii="GHEA Grapalat" w:eastAsia="GHEA Grapalat" w:hAnsi="GHEA Grapalat" w:cs="GHEA Grapalat"/>
              </w:rPr>
              <w:t xml:space="preserve"> средствами</w:t>
            </w:r>
          </w:p>
        </w:tc>
      </w:tr>
      <w:tr w:rsidR="00221264" w:rsidRPr="00FD1EE4" w14:paraId="444118BE" w14:textId="77777777" w:rsidTr="002840B7">
        <w:tc>
          <w:tcPr>
            <w:tcW w:w="9016" w:type="dxa"/>
            <w:gridSpan w:val="2"/>
            <w:vAlign w:val="center"/>
          </w:tcPr>
          <w:p w14:paraId="32E6330C"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sidRPr="00331D0E">
              <w:rPr>
                <w:rFonts w:ascii="GHEA Grapalat" w:eastAsia="GHEA Grapalat" w:hAnsi="GHEA Grapalat" w:cs="GHEA Grapalat"/>
                <w:lang w:val="hy-AM"/>
              </w:rPr>
              <w:t>д</w:t>
            </w:r>
            <w:r w:rsidR="00221264" w:rsidRPr="00FD1EE4">
              <w:rPr>
                <w:rFonts w:eastAsia="Cambria Math"/>
              </w:rPr>
              <w:t>․</w:t>
            </w:r>
            <w:r w:rsidR="00221264" w:rsidRPr="00FD1EE4">
              <w:rPr>
                <w:rFonts w:ascii="GHEA Grapalat" w:eastAsia="Cambria Math" w:hAnsi="GHEA Grapalat" w:cs="Cambria Math"/>
              </w:rPr>
              <w:t xml:space="preserve"> </w:t>
            </w:r>
            <w:r w:rsidR="00221264"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1264" w:rsidRPr="00F36505">
              <w:rPr>
                <w:rFonts w:ascii="GHEA Grapalat" w:eastAsia="GHEA Grapalat" w:hAnsi="GHEA Grapalat" w:cs="GHEA Grapalat"/>
              </w:rPr>
              <w:t xml:space="preserve"> "а" - "г"</w:t>
            </w:r>
          </w:p>
        </w:tc>
      </w:tr>
    </w:tbl>
    <w:p w14:paraId="105F1282" w14:textId="77777777" w:rsidR="00221264" w:rsidRPr="00FD1EE4" w:rsidRDefault="00221264" w:rsidP="007660C8">
      <w:pPr>
        <w:numPr>
          <w:ilvl w:val="1"/>
          <w:numId w:val="24"/>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1264" w:rsidRPr="00FD1EE4" w14:paraId="09140E9A" w14:textId="77777777" w:rsidTr="002840B7">
        <w:tc>
          <w:tcPr>
            <w:tcW w:w="2837" w:type="dxa"/>
            <w:shd w:val="clear" w:color="auto" w:fill="D9E2F3"/>
            <w:vAlign w:val="center"/>
          </w:tcPr>
          <w:p w14:paraId="2A55C4C4" w14:textId="77777777" w:rsidR="00221264" w:rsidRPr="00FD1EE4" w:rsidRDefault="00221264" w:rsidP="007660C8">
            <w:pPr>
              <w:numPr>
                <w:ilvl w:val="2"/>
                <w:numId w:val="24"/>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76A6E3E" w14:textId="77777777" w:rsidR="00221264" w:rsidRPr="00FD1EE4" w:rsidRDefault="00221264" w:rsidP="007660C8">
            <w:pPr>
              <w:rPr>
                <w:rFonts w:ascii="GHEA Grapalat" w:eastAsia="GHEA Grapalat" w:hAnsi="GHEA Grapalat" w:cs="GHEA Grapalat"/>
              </w:rPr>
            </w:pPr>
          </w:p>
        </w:tc>
      </w:tr>
      <w:tr w:rsidR="00221264" w:rsidRPr="00FD1EE4" w14:paraId="41D52AB1" w14:textId="77777777" w:rsidTr="002840B7">
        <w:tc>
          <w:tcPr>
            <w:tcW w:w="2837" w:type="dxa"/>
            <w:shd w:val="clear" w:color="auto" w:fill="D9E2F3"/>
            <w:vAlign w:val="center"/>
          </w:tcPr>
          <w:p w14:paraId="6180E7C2" w14:textId="77777777" w:rsidR="00221264" w:rsidRPr="00FD1EE4" w:rsidRDefault="00221264" w:rsidP="007660C8">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2947F810" w14:textId="77777777" w:rsidR="00221264" w:rsidRPr="00B23852" w:rsidRDefault="00000000" w:rsidP="007660C8">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Pr>
                <w:rFonts w:ascii="GHEA Grapalat" w:eastAsia="GHEA Grapalat" w:hAnsi="GHEA Grapalat" w:cs="GHEA Grapalat"/>
              </w:rPr>
              <w:t>Отдельно</w:t>
            </w:r>
          </w:p>
          <w:p w14:paraId="49043795" w14:textId="77777777" w:rsidR="00221264" w:rsidRPr="00FD1EE4" w:rsidRDefault="00000000" w:rsidP="007660C8">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sidRPr="005558FC">
              <w:rPr>
                <w:rFonts w:ascii="GHEA Grapalat" w:eastAsia="GHEA Grapalat" w:hAnsi="GHEA Grapalat" w:cs="GHEA Grapalat"/>
              </w:rPr>
              <w:t>Совместно с аффилированными лицами</w:t>
            </w:r>
          </w:p>
        </w:tc>
      </w:tr>
      <w:tr w:rsidR="00221264" w:rsidRPr="00FD1EE4" w14:paraId="1649E2A8" w14:textId="77777777" w:rsidTr="002840B7">
        <w:tc>
          <w:tcPr>
            <w:tcW w:w="2837" w:type="dxa"/>
            <w:shd w:val="clear" w:color="auto" w:fill="D9E2F3"/>
            <w:vAlign w:val="center"/>
          </w:tcPr>
          <w:p w14:paraId="29D3A0CB" w14:textId="77777777" w:rsidR="00221264" w:rsidRPr="00FD1EE4" w:rsidRDefault="00221264" w:rsidP="007660C8">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w:t>
            </w:r>
            <w:r w:rsidRPr="005D151C">
              <w:rPr>
                <w:rFonts w:ascii="GHEA Grapalat" w:eastAsia="GHEA Grapalat" w:hAnsi="GHEA Grapalat" w:cs="GHEA Grapalat"/>
                <w:color w:val="000000"/>
              </w:rPr>
              <w:lastRenderedPageBreak/>
              <w:t>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36CC5314" w14:textId="77777777" w:rsidR="00221264" w:rsidRPr="005600B4" w:rsidRDefault="00000000" w:rsidP="007660C8">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Pr>
                <w:rFonts w:ascii="GHEA Grapalat" w:eastAsia="GHEA Grapalat" w:hAnsi="GHEA Grapalat" w:cs="GHEA Grapalat"/>
              </w:rPr>
              <w:t>Да</w:t>
            </w:r>
          </w:p>
          <w:p w14:paraId="579BFD1B" w14:textId="77777777" w:rsidR="00221264" w:rsidRPr="005600B4" w:rsidRDefault="00000000" w:rsidP="007660C8">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221264" w:rsidRPr="00FD1EE4">
                  <w:rPr>
                    <w:rFonts w:ascii="Segoe UI Symbol" w:eastAsia="MS Gothic" w:hAnsi="Segoe UI Symbol" w:cs="Segoe UI Symbol"/>
                  </w:rPr>
                  <w:t>☐</w:t>
                </w:r>
              </w:sdtContent>
            </w:sdt>
            <w:r w:rsidR="00221264" w:rsidRPr="00FD1EE4">
              <w:rPr>
                <w:rFonts w:ascii="GHEA Grapalat" w:eastAsia="GHEA Grapalat" w:hAnsi="GHEA Grapalat" w:cs="GHEA Grapalat"/>
              </w:rPr>
              <w:tab/>
            </w:r>
            <w:r w:rsidR="00221264">
              <w:rPr>
                <w:rFonts w:ascii="GHEA Grapalat" w:eastAsia="GHEA Grapalat" w:hAnsi="GHEA Grapalat" w:cs="GHEA Grapalat"/>
              </w:rPr>
              <w:t>Нет</w:t>
            </w:r>
          </w:p>
        </w:tc>
      </w:tr>
    </w:tbl>
    <w:p w14:paraId="2B890573" w14:textId="77777777" w:rsidR="00221264" w:rsidRPr="00FD1EE4" w:rsidRDefault="00221264" w:rsidP="007660C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1264" w:rsidRPr="00FD1EE4" w14:paraId="263B6DBF" w14:textId="77777777" w:rsidTr="002840B7">
        <w:tc>
          <w:tcPr>
            <w:tcW w:w="2837" w:type="dxa"/>
            <w:shd w:val="clear" w:color="auto" w:fill="D9E2F3"/>
            <w:vAlign w:val="center"/>
          </w:tcPr>
          <w:p w14:paraId="42A2CC04"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14:paraId="7A799AFA" w14:textId="77777777" w:rsidR="00221264" w:rsidRPr="00FD1EE4" w:rsidRDefault="00221264" w:rsidP="007660C8">
            <w:pPr>
              <w:rPr>
                <w:rFonts w:ascii="GHEA Grapalat" w:eastAsia="GHEA Grapalat" w:hAnsi="GHEA Grapalat" w:cs="GHEA Grapalat"/>
              </w:rPr>
            </w:pPr>
          </w:p>
        </w:tc>
      </w:tr>
      <w:tr w:rsidR="00221264" w:rsidRPr="00FD1EE4" w14:paraId="03A98947" w14:textId="77777777" w:rsidTr="002840B7">
        <w:tc>
          <w:tcPr>
            <w:tcW w:w="2837" w:type="dxa"/>
            <w:shd w:val="clear" w:color="auto" w:fill="D9E2F3"/>
            <w:vAlign w:val="center"/>
          </w:tcPr>
          <w:p w14:paraId="50EDF4DA"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3D73F70" w14:textId="77777777" w:rsidR="00221264" w:rsidRPr="00FD1EE4" w:rsidRDefault="00221264" w:rsidP="007660C8">
            <w:pPr>
              <w:rPr>
                <w:rFonts w:ascii="GHEA Grapalat" w:eastAsia="GHEA Grapalat" w:hAnsi="GHEA Grapalat" w:cs="GHEA Grapalat"/>
              </w:rPr>
            </w:pPr>
          </w:p>
        </w:tc>
      </w:tr>
    </w:tbl>
    <w:p w14:paraId="1A041740" w14:textId="77777777" w:rsidR="00221264" w:rsidRPr="00FD1EE4" w:rsidRDefault="00221264" w:rsidP="007660C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9FCBD68" w14:textId="77777777" w:rsidR="00221264" w:rsidRPr="00FD1EE4" w:rsidRDefault="00221264" w:rsidP="007660C8">
      <w:pPr>
        <w:numPr>
          <w:ilvl w:val="0"/>
          <w:numId w:val="24"/>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5FFAF960" w14:textId="77777777" w:rsidR="00221264" w:rsidRPr="00FD1EE4" w:rsidRDefault="00221264" w:rsidP="007660C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1264" w:rsidRPr="00FD1EE4" w14:paraId="410F4A27" w14:textId="77777777" w:rsidTr="002840B7">
        <w:tc>
          <w:tcPr>
            <w:tcW w:w="2835" w:type="dxa"/>
            <w:shd w:val="clear" w:color="auto" w:fill="D9E2F3"/>
            <w:vAlign w:val="center"/>
          </w:tcPr>
          <w:p w14:paraId="3A3DB35D"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C16C84E" w14:textId="77777777" w:rsidR="00221264" w:rsidRPr="00FD1EE4" w:rsidRDefault="00221264" w:rsidP="007660C8">
            <w:pPr>
              <w:rPr>
                <w:rFonts w:ascii="GHEA Grapalat" w:eastAsia="GHEA Grapalat" w:hAnsi="GHEA Grapalat" w:cs="GHEA Grapalat"/>
              </w:rPr>
            </w:pPr>
          </w:p>
        </w:tc>
      </w:tr>
      <w:tr w:rsidR="00221264" w:rsidRPr="00FD1EE4" w14:paraId="7F6E0941" w14:textId="77777777" w:rsidTr="002840B7">
        <w:tc>
          <w:tcPr>
            <w:tcW w:w="2835" w:type="dxa"/>
            <w:shd w:val="clear" w:color="auto" w:fill="D9E2F3"/>
            <w:vAlign w:val="center"/>
          </w:tcPr>
          <w:p w14:paraId="029C90B7"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B686817" w14:textId="77777777" w:rsidR="00221264" w:rsidRPr="00FD1EE4" w:rsidRDefault="00221264" w:rsidP="007660C8">
            <w:pPr>
              <w:rPr>
                <w:rFonts w:ascii="GHEA Grapalat" w:eastAsia="GHEA Grapalat" w:hAnsi="GHEA Grapalat" w:cs="GHEA Grapalat"/>
              </w:rPr>
            </w:pPr>
          </w:p>
        </w:tc>
      </w:tr>
      <w:tr w:rsidR="00221264" w:rsidRPr="00FD1EE4" w14:paraId="2D3ECF47" w14:textId="77777777" w:rsidTr="002840B7">
        <w:tc>
          <w:tcPr>
            <w:tcW w:w="2835" w:type="dxa"/>
            <w:shd w:val="clear" w:color="auto" w:fill="D9E2F3"/>
            <w:vAlign w:val="center"/>
          </w:tcPr>
          <w:p w14:paraId="3B65FDB9"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2C36677" w14:textId="77777777" w:rsidR="00221264" w:rsidRPr="00FD1EE4" w:rsidRDefault="00221264" w:rsidP="007660C8">
            <w:pPr>
              <w:rPr>
                <w:rFonts w:ascii="GHEA Grapalat" w:eastAsia="GHEA Grapalat" w:hAnsi="GHEA Grapalat" w:cs="GHEA Grapalat"/>
              </w:rPr>
            </w:pPr>
          </w:p>
        </w:tc>
      </w:tr>
      <w:tr w:rsidR="00221264" w:rsidRPr="00FD1EE4" w14:paraId="0B631E3A" w14:textId="77777777" w:rsidTr="002840B7">
        <w:tc>
          <w:tcPr>
            <w:tcW w:w="2835" w:type="dxa"/>
            <w:shd w:val="clear" w:color="auto" w:fill="D9E2F3"/>
            <w:vAlign w:val="center"/>
          </w:tcPr>
          <w:p w14:paraId="5DA2ADC9"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4F1CD70" w14:textId="77777777" w:rsidR="00221264" w:rsidRPr="00FD1EE4" w:rsidRDefault="00221264" w:rsidP="007660C8">
            <w:pPr>
              <w:rPr>
                <w:rFonts w:ascii="GHEA Grapalat" w:eastAsia="GHEA Grapalat" w:hAnsi="GHEA Grapalat" w:cs="GHEA Grapalat"/>
              </w:rPr>
            </w:pPr>
          </w:p>
        </w:tc>
      </w:tr>
      <w:tr w:rsidR="00221264" w:rsidRPr="00FD1EE4" w14:paraId="779E849C" w14:textId="77777777" w:rsidTr="002840B7">
        <w:tc>
          <w:tcPr>
            <w:tcW w:w="2835" w:type="dxa"/>
            <w:shd w:val="clear" w:color="auto" w:fill="D9E2F3"/>
            <w:vAlign w:val="center"/>
          </w:tcPr>
          <w:p w14:paraId="748B570E"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097B8F0" w14:textId="77777777" w:rsidR="00221264" w:rsidRPr="00FD1EE4" w:rsidRDefault="00221264" w:rsidP="007660C8">
            <w:pPr>
              <w:rPr>
                <w:rFonts w:ascii="GHEA Grapalat" w:eastAsia="GHEA Grapalat" w:hAnsi="GHEA Grapalat" w:cs="GHEA Grapalat"/>
              </w:rPr>
            </w:pPr>
          </w:p>
        </w:tc>
      </w:tr>
      <w:tr w:rsidR="00221264" w:rsidRPr="00FD1EE4" w14:paraId="0238BE32" w14:textId="77777777" w:rsidTr="002840B7">
        <w:tc>
          <w:tcPr>
            <w:tcW w:w="2835" w:type="dxa"/>
            <w:shd w:val="clear" w:color="auto" w:fill="D9E2F3"/>
            <w:vAlign w:val="center"/>
          </w:tcPr>
          <w:p w14:paraId="17524212"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9BD6782" w14:textId="77777777" w:rsidR="00221264" w:rsidRPr="00FD1EE4" w:rsidRDefault="00221264" w:rsidP="007660C8">
            <w:pPr>
              <w:rPr>
                <w:rFonts w:ascii="GHEA Grapalat" w:eastAsia="GHEA Grapalat" w:hAnsi="GHEA Grapalat" w:cs="GHEA Grapalat"/>
              </w:rPr>
            </w:pPr>
          </w:p>
        </w:tc>
      </w:tr>
      <w:tr w:rsidR="00221264" w:rsidRPr="00FD1EE4" w14:paraId="7EE585DD" w14:textId="77777777" w:rsidTr="002840B7">
        <w:tc>
          <w:tcPr>
            <w:tcW w:w="2835" w:type="dxa"/>
            <w:shd w:val="clear" w:color="auto" w:fill="D9E2F3"/>
            <w:vAlign w:val="center"/>
          </w:tcPr>
          <w:p w14:paraId="55E54114"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6FE8FF5" w14:textId="77777777" w:rsidR="00221264" w:rsidRPr="00FD1EE4" w:rsidRDefault="00221264" w:rsidP="007660C8">
            <w:pPr>
              <w:rPr>
                <w:rFonts w:ascii="GHEA Grapalat" w:eastAsia="GHEA Grapalat" w:hAnsi="GHEA Grapalat" w:cs="GHEA Grapalat"/>
              </w:rPr>
            </w:pPr>
          </w:p>
        </w:tc>
      </w:tr>
    </w:tbl>
    <w:p w14:paraId="464D63A6" w14:textId="77777777" w:rsidR="00221264" w:rsidRPr="00FD1EE4" w:rsidRDefault="00221264" w:rsidP="007660C8">
      <w:pPr>
        <w:numPr>
          <w:ilvl w:val="1"/>
          <w:numId w:val="24"/>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1264" w:rsidRPr="00FD1EE4" w14:paraId="59FDFAE5" w14:textId="77777777" w:rsidTr="002840B7">
        <w:trPr>
          <w:trHeight w:val="853"/>
        </w:trPr>
        <w:tc>
          <w:tcPr>
            <w:tcW w:w="2835" w:type="dxa"/>
            <w:vMerge w:val="restart"/>
            <w:shd w:val="clear" w:color="auto" w:fill="D9E2F3"/>
            <w:vAlign w:val="center"/>
          </w:tcPr>
          <w:p w14:paraId="21F4B498" w14:textId="77777777" w:rsidR="00221264" w:rsidRPr="00FD1EE4" w:rsidRDefault="00221264" w:rsidP="007660C8">
            <w:pPr>
              <w:numPr>
                <w:ilvl w:val="2"/>
                <w:numId w:val="24"/>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3C0E42A" w14:textId="77777777" w:rsidR="00221264" w:rsidRPr="00FD1EE4" w:rsidRDefault="00221264" w:rsidP="007660C8">
            <w:pPr>
              <w:rPr>
                <w:rFonts w:ascii="GHEA Grapalat" w:eastAsia="GHEA Grapalat" w:hAnsi="GHEA Grapalat" w:cs="GHEA Grapalat"/>
              </w:rPr>
            </w:pPr>
          </w:p>
        </w:tc>
      </w:tr>
      <w:tr w:rsidR="00221264" w:rsidRPr="00FD1EE4" w14:paraId="4D812607" w14:textId="77777777" w:rsidTr="002840B7">
        <w:trPr>
          <w:trHeight w:val="850"/>
        </w:trPr>
        <w:tc>
          <w:tcPr>
            <w:tcW w:w="2835" w:type="dxa"/>
            <w:vMerge/>
            <w:shd w:val="clear" w:color="auto" w:fill="D9E2F3"/>
            <w:vAlign w:val="center"/>
          </w:tcPr>
          <w:p w14:paraId="7F8F02A6"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6583E1" w14:textId="77777777" w:rsidR="00221264" w:rsidRPr="00FD1EE4" w:rsidRDefault="00221264" w:rsidP="007660C8">
            <w:pPr>
              <w:rPr>
                <w:rFonts w:ascii="GHEA Grapalat" w:eastAsia="GHEA Grapalat" w:hAnsi="GHEA Grapalat" w:cs="GHEA Grapalat"/>
              </w:rPr>
            </w:pPr>
          </w:p>
        </w:tc>
      </w:tr>
      <w:tr w:rsidR="00221264" w:rsidRPr="00FD1EE4" w14:paraId="333FFFAC" w14:textId="77777777" w:rsidTr="002840B7">
        <w:trPr>
          <w:trHeight w:val="850"/>
        </w:trPr>
        <w:tc>
          <w:tcPr>
            <w:tcW w:w="2835" w:type="dxa"/>
            <w:vMerge/>
            <w:shd w:val="clear" w:color="auto" w:fill="D9E2F3"/>
            <w:vAlign w:val="center"/>
          </w:tcPr>
          <w:p w14:paraId="6E9CCBD5"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0449CCC" w14:textId="77777777" w:rsidR="00221264" w:rsidRPr="00FD1EE4" w:rsidRDefault="00221264" w:rsidP="007660C8">
            <w:pPr>
              <w:rPr>
                <w:rFonts w:ascii="GHEA Grapalat" w:eastAsia="GHEA Grapalat" w:hAnsi="GHEA Grapalat" w:cs="GHEA Grapalat"/>
              </w:rPr>
            </w:pPr>
          </w:p>
        </w:tc>
      </w:tr>
      <w:tr w:rsidR="00221264" w:rsidRPr="00FD1EE4" w14:paraId="5DD709A6" w14:textId="77777777" w:rsidTr="002840B7">
        <w:trPr>
          <w:trHeight w:val="850"/>
        </w:trPr>
        <w:tc>
          <w:tcPr>
            <w:tcW w:w="2835" w:type="dxa"/>
            <w:vMerge/>
            <w:shd w:val="clear" w:color="auto" w:fill="D9E2F3"/>
            <w:vAlign w:val="center"/>
          </w:tcPr>
          <w:p w14:paraId="394040DA"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104BD17" w14:textId="77777777" w:rsidR="00221264" w:rsidRPr="00FD1EE4" w:rsidRDefault="00221264" w:rsidP="007660C8">
            <w:pPr>
              <w:rPr>
                <w:rFonts w:ascii="GHEA Grapalat" w:eastAsia="GHEA Grapalat" w:hAnsi="GHEA Grapalat" w:cs="GHEA Grapalat"/>
              </w:rPr>
            </w:pPr>
          </w:p>
        </w:tc>
      </w:tr>
      <w:tr w:rsidR="00221264" w:rsidRPr="00FD1EE4" w14:paraId="0F869CEF" w14:textId="77777777" w:rsidTr="002840B7">
        <w:trPr>
          <w:trHeight w:val="850"/>
        </w:trPr>
        <w:tc>
          <w:tcPr>
            <w:tcW w:w="2835" w:type="dxa"/>
            <w:vMerge/>
            <w:shd w:val="clear" w:color="auto" w:fill="D9E2F3"/>
            <w:vAlign w:val="center"/>
          </w:tcPr>
          <w:p w14:paraId="1D9A0D88"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A05E749" w14:textId="77777777" w:rsidR="00221264" w:rsidRPr="00FD1EE4" w:rsidRDefault="00221264" w:rsidP="007660C8">
            <w:pPr>
              <w:rPr>
                <w:rFonts w:ascii="GHEA Grapalat" w:eastAsia="GHEA Grapalat" w:hAnsi="GHEA Grapalat" w:cs="GHEA Grapalat"/>
              </w:rPr>
            </w:pPr>
          </w:p>
        </w:tc>
      </w:tr>
    </w:tbl>
    <w:p w14:paraId="3A3F4641" w14:textId="77777777" w:rsidR="00221264" w:rsidRDefault="00221264" w:rsidP="007660C8">
      <w:pPr>
        <w:numPr>
          <w:ilvl w:val="1"/>
          <w:numId w:val="24"/>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1264" w:rsidRPr="00FD1EE4" w14:paraId="08F42085" w14:textId="77777777" w:rsidTr="002840B7">
        <w:tc>
          <w:tcPr>
            <w:tcW w:w="2835" w:type="dxa"/>
            <w:shd w:val="clear" w:color="auto" w:fill="D9E2F3"/>
            <w:vAlign w:val="center"/>
          </w:tcPr>
          <w:p w14:paraId="287705C1"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924844B" w14:textId="77777777" w:rsidR="00221264" w:rsidRPr="00FD1EE4" w:rsidRDefault="00221264" w:rsidP="007660C8">
            <w:pPr>
              <w:rPr>
                <w:rFonts w:ascii="GHEA Grapalat" w:eastAsia="GHEA Grapalat" w:hAnsi="GHEA Grapalat" w:cs="GHEA Grapalat"/>
              </w:rPr>
            </w:pPr>
          </w:p>
        </w:tc>
      </w:tr>
      <w:tr w:rsidR="00221264" w:rsidRPr="00FD1EE4" w14:paraId="7444A6E9" w14:textId="77777777" w:rsidTr="002840B7">
        <w:tc>
          <w:tcPr>
            <w:tcW w:w="2835" w:type="dxa"/>
            <w:shd w:val="clear" w:color="auto" w:fill="D9E2F3"/>
            <w:vAlign w:val="center"/>
          </w:tcPr>
          <w:p w14:paraId="189037C1" w14:textId="77777777" w:rsidR="00221264" w:rsidRPr="00FD1EE4" w:rsidRDefault="00221264" w:rsidP="007660C8">
            <w:pPr>
              <w:numPr>
                <w:ilvl w:val="2"/>
                <w:numId w:val="24"/>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FB7ABBF" w14:textId="77777777" w:rsidR="00221264" w:rsidRPr="00FD1EE4" w:rsidRDefault="00221264" w:rsidP="007660C8">
            <w:pPr>
              <w:rPr>
                <w:rFonts w:ascii="GHEA Grapalat" w:eastAsia="GHEA Grapalat" w:hAnsi="GHEA Grapalat" w:cs="GHEA Grapalat"/>
              </w:rPr>
            </w:pPr>
          </w:p>
        </w:tc>
      </w:tr>
    </w:tbl>
    <w:p w14:paraId="08C42179" w14:textId="77777777" w:rsidR="00221264" w:rsidRPr="00FD1EE4" w:rsidRDefault="00221264" w:rsidP="007660C8">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6744D6ED" w14:textId="77777777" w:rsidR="00221264" w:rsidRPr="00692C65" w:rsidRDefault="00221264" w:rsidP="007660C8">
      <w:pPr>
        <w:pStyle w:val="ListParagraph"/>
        <w:numPr>
          <w:ilvl w:val="0"/>
          <w:numId w:val="24"/>
        </w:numPr>
        <w:pBdr>
          <w:top w:val="nil"/>
          <w:left w:val="nil"/>
          <w:bottom w:val="nil"/>
          <w:right w:val="nil"/>
          <w:between w:val="nil"/>
        </w:pBdr>
        <w:rPr>
          <w:rFonts w:ascii="GHEA Grapalat" w:eastAsia="GHEA Grapalat" w:hAnsi="GHEA Grapalat" w:cs="GHEA Grapalat"/>
          <w:b/>
          <w:color w:val="000000"/>
        </w:rPr>
      </w:pPr>
      <w:r w:rsidRPr="00692C65">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1264" w:rsidRPr="00FD1EE4" w14:paraId="3E8B8A77" w14:textId="77777777" w:rsidTr="002840B7">
        <w:tc>
          <w:tcPr>
            <w:tcW w:w="9016" w:type="dxa"/>
            <w:shd w:val="clear" w:color="auto" w:fill="D9E2F3" w:themeFill="accent1" w:themeFillTint="33"/>
          </w:tcPr>
          <w:p w14:paraId="56F6363C" w14:textId="77777777" w:rsidR="00221264" w:rsidRPr="00FD1EE4" w:rsidRDefault="00221264" w:rsidP="007660C8">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1264" w:rsidRPr="00FD1EE4" w14:paraId="1B413E76" w14:textId="77777777" w:rsidTr="002840B7">
        <w:trPr>
          <w:trHeight w:val="10187"/>
        </w:trPr>
        <w:tc>
          <w:tcPr>
            <w:tcW w:w="9016" w:type="dxa"/>
          </w:tcPr>
          <w:p w14:paraId="0A4BDBF0" w14:textId="77777777" w:rsidR="00221264" w:rsidRPr="00FD1EE4" w:rsidRDefault="00221264" w:rsidP="007660C8">
            <w:pPr>
              <w:rPr>
                <w:rFonts w:ascii="GHEA Grapalat" w:eastAsia="GHEA Grapalat" w:hAnsi="GHEA Grapalat" w:cs="GHEA Grapalat"/>
                <w:b/>
                <w:color w:val="000000"/>
              </w:rPr>
            </w:pPr>
          </w:p>
        </w:tc>
      </w:tr>
    </w:tbl>
    <w:p w14:paraId="3105F827" w14:textId="77777777" w:rsidR="00221264" w:rsidRPr="00FD1EE4" w:rsidRDefault="00221264" w:rsidP="007660C8">
      <w:pPr>
        <w:pBdr>
          <w:top w:val="nil"/>
          <w:left w:val="nil"/>
          <w:bottom w:val="nil"/>
          <w:right w:val="nil"/>
          <w:between w:val="nil"/>
        </w:pBdr>
        <w:rPr>
          <w:rFonts w:ascii="GHEA Grapalat" w:eastAsia="GHEA Grapalat" w:hAnsi="GHEA Grapalat" w:cs="GHEA Grapalat"/>
          <w:b/>
          <w:color w:val="000000"/>
        </w:rPr>
      </w:pPr>
    </w:p>
    <w:p w14:paraId="4D0DCE5A" w14:textId="77777777" w:rsidR="00221264" w:rsidRDefault="00221264" w:rsidP="007660C8">
      <w:pPr>
        <w:rPr>
          <w:rFonts w:ascii="GHEA Grapalat" w:hAnsi="GHEA Grapalat"/>
          <w:b/>
        </w:rPr>
      </w:pPr>
    </w:p>
    <w:p w14:paraId="25B238E6" w14:textId="77777777" w:rsidR="00221264" w:rsidRDefault="00221264" w:rsidP="007660C8">
      <w:pPr>
        <w:rPr>
          <w:ins w:id="16" w:author="Inesa Kocharyan" w:date="2021-09-01T11:45:00Z"/>
          <w:rFonts w:ascii="GHEA Grapalat" w:hAnsi="GHEA Grapalat"/>
          <w:b/>
        </w:rPr>
      </w:pPr>
    </w:p>
    <w:p w14:paraId="413DA01A" w14:textId="77777777" w:rsidR="00221264" w:rsidRDefault="00221264" w:rsidP="007660C8">
      <w:pPr>
        <w:rPr>
          <w:rFonts w:ascii="GHEA Grapalat" w:hAnsi="GHEA Grapalat"/>
          <w:b/>
        </w:rPr>
      </w:pPr>
      <w:r>
        <w:rPr>
          <w:rFonts w:ascii="GHEA Grapalat" w:hAnsi="GHEA Grapalat"/>
          <w:b/>
        </w:rPr>
        <w:br w:type="page"/>
      </w:r>
    </w:p>
    <w:p w14:paraId="7433E966" w14:textId="77777777" w:rsidR="00221264" w:rsidRPr="000306ED" w:rsidRDefault="00221264" w:rsidP="007660C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068DD3BC" w14:textId="77777777" w:rsidR="00221264" w:rsidRPr="000306ED" w:rsidRDefault="00221264" w:rsidP="007660C8">
      <w:pPr>
        <w:pStyle w:val="ListParagraph"/>
        <w:numPr>
          <w:ilvl w:val="0"/>
          <w:numId w:val="25"/>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A009982" w14:textId="77777777" w:rsidR="00221264" w:rsidRPr="000306ED" w:rsidRDefault="00221264" w:rsidP="007660C8">
      <w:pPr>
        <w:pStyle w:val="ListParagraph"/>
        <w:numPr>
          <w:ilvl w:val="0"/>
          <w:numId w:val="26"/>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40DCB45" w14:textId="77777777" w:rsidR="00221264" w:rsidRPr="000306ED" w:rsidRDefault="00221264" w:rsidP="007660C8">
      <w:pPr>
        <w:pStyle w:val="ListParagraph"/>
        <w:numPr>
          <w:ilvl w:val="0"/>
          <w:numId w:val="26"/>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03BF500" w14:textId="77777777" w:rsidR="00221264" w:rsidRPr="000306ED" w:rsidRDefault="00221264" w:rsidP="007660C8">
      <w:pPr>
        <w:pStyle w:val="ListParagraph"/>
        <w:numPr>
          <w:ilvl w:val="0"/>
          <w:numId w:val="26"/>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732E02A" w14:textId="77777777" w:rsidR="00221264" w:rsidRPr="000306ED" w:rsidRDefault="00221264" w:rsidP="007660C8">
      <w:pPr>
        <w:pStyle w:val="ListParagraph"/>
        <w:numPr>
          <w:ilvl w:val="0"/>
          <w:numId w:val="25"/>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5CE5298" w14:textId="77777777" w:rsidR="00221264" w:rsidRPr="000306ED" w:rsidRDefault="00221264" w:rsidP="007660C8">
      <w:pPr>
        <w:pStyle w:val="ListParagraph"/>
        <w:numPr>
          <w:ilvl w:val="0"/>
          <w:numId w:val="27"/>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74378EC" w14:textId="77777777" w:rsidR="00221264" w:rsidRPr="000306ED" w:rsidRDefault="00221264" w:rsidP="007660C8">
      <w:pPr>
        <w:pStyle w:val="ListParagraph"/>
        <w:numPr>
          <w:ilvl w:val="0"/>
          <w:numId w:val="27"/>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1282B833" w14:textId="77777777" w:rsidR="00221264" w:rsidRPr="000306ED" w:rsidRDefault="00221264" w:rsidP="007660C8">
      <w:pPr>
        <w:pStyle w:val="ListParagraph"/>
        <w:numPr>
          <w:ilvl w:val="0"/>
          <w:numId w:val="27"/>
        </w:numPr>
        <w:contextualSpacing/>
        <w:jc w:val="both"/>
        <w:rPr>
          <w:rFonts w:ascii="GHEA Grapalat" w:hAnsi="GHEA Grapalat"/>
        </w:rPr>
      </w:pPr>
      <w:r w:rsidRPr="000306ED">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w:t>
      </w:r>
      <w:r w:rsidRPr="000306ED">
        <w:rPr>
          <w:rFonts w:ascii="GHEA Grapalat" w:hAnsi="GHEA Grapalat"/>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14:paraId="3BE1346D" w14:textId="77777777" w:rsidR="00221264" w:rsidRPr="000306ED" w:rsidRDefault="00221264" w:rsidP="007660C8">
      <w:pPr>
        <w:pStyle w:val="ListParagraph"/>
        <w:numPr>
          <w:ilvl w:val="0"/>
          <w:numId w:val="25"/>
        </w:numPr>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49A50068" w14:textId="77777777" w:rsidR="00221264" w:rsidRPr="000306ED" w:rsidRDefault="00221264" w:rsidP="007660C8">
      <w:pPr>
        <w:pStyle w:val="ListParagraph"/>
        <w:numPr>
          <w:ilvl w:val="0"/>
          <w:numId w:val="28"/>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A0D6235" w14:textId="77777777" w:rsidR="00221264" w:rsidRPr="000306ED" w:rsidRDefault="00221264" w:rsidP="007660C8">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E7D6F95" w14:textId="77777777" w:rsidR="00221264" w:rsidRPr="000306ED" w:rsidRDefault="00221264" w:rsidP="007660C8">
      <w:pPr>
        <w:pStyle w:val="ListParagraph"/>
        <w:numPr>
          <w:ilvl w:val="0"/>
          <w:numId w:val="25"/>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3D2E8949" w14:textId="77777777" w:rsidR="00221264" w:rsidRPr="000306ED" w:rsidRDefault="00221264" w:rsidP="007660C8">
      <w:pPr>
        <w:pStyle w:val="ListParagraph"/>
        <w:numPr>
          <w:ilvl w:val="0"/>
          <w:numId w:val="29"/>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D558D69" w14:textId="77777777" w:rsidR="00221264" w:rsidRPr="000306ED" w:rsidRDefault="00221264" w:rsidP="007660C8">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61ED176" w14:textId="77777777" w:rsidR="00221264" w:rsidRPr="000306ED" w:rsidRDefault="00221264" w:rsidP="007660C8">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75646F4" w14:textId="77777777" w:rsidR="00221264" w:rsidRPr="000306ED" w:rsidRDefault="00221264" w:rsidP="007660C8">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3ECC321" w14:textId="77777777" w:rsidR="00221264" w:rsidRPr="000306ED" w:rsidRDefault="00221264" w:rsidP="007660C8">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D067D37" w14:textId="77777777" w:rsidR="00221264" w:rsidRPr="000306ED" w:rsidRDefault="00221264" w:rsidP="007660C8">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CFE719B" w14:textId="77777777" w:rsidR="00221264" w:rsidRPr="000306ED" w:rsidRDefault="00221264" w:rsidP="007660C8">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8594436" w14:textId="77777777" w:rsidR="00221264" w:rsidRPr="000306ED" w:rsidRDefault="00221264" w:rsidP="007660C8">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139AC408" w14:textId="77777777" w:rsidR="00221264" w:rsidRPr="000306ED" w:rsidRDefault="00221264" w:rsidP="007660C8">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w:t>
      </w:r>
      <w:r w:rsidRPr="000306ED">
        <w:rPr>
          <w:rFonts w:ascii="GHEA Grapalat" w:hAnsi="GHEA Grapalat"/>
          <w:lang w:val="hy-AM"/>
        </w:rPr>
        <w:lastRenderedPageBreak/>
        <w:t>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5F167D" w14:textId="77777777" w:rsidR="00221264" w:rsidRPr="000306ED" w:rsidRDefault="00221264" w:rsidP="007660C8">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1EE79FF" w14:textId="77777777" w:rsidR="00221264" w:rsidRPr="000306ED" w:rsidRDefault="00221264" w:rsidP="007660C8">
      <w:pPr>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14CB1B82" w14:textId="77777777" w:rsidR="00221264" w:rsidRPr="000306ED" w:rsidRDefault="00221264" w:rsidP="007660C8">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EEB04F8" w14:textId="77777777" w:rsidR="00221264" w:rsidRPr="000306ED" w:rsidRDefault="00221264" w:rsidP="007660C8">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92A8785" w14:textId="77777777" w:rsidR="00221264" w:rsidRPr="000306ED" w:rsidRDefault="00221264" w:rsidP="007660C8">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F9DC298" w14:textId="77777777" w:rsidR="00221264" w:rsidRPr="000306ED" w:rsidRDefault="00221264" w:rsidP="007660C8">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23F33C9" w14:textId="77777777" w:rsidR="00221264" w:rsidRPr="000306ED" w:rsidRDefault="00221264" w:rsidP="007660C8">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0DB27572" w14:textId="77777777" w:rsidR="00221264" w:rsidRPr="000306ED" w:rsidRDefault="00221264" w:rsidP="007660C8">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2505E93" w14:textId="77777777" w:rsidR="00221264" w:rsidRPr="000306ED" w:rsidRDefault="00221264" w:rsidP="007660C8">
      <w:pPr>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w:t>
      </w:r>
      <w:r w:rsidRPr="000306ED">
        <w:rPr>
          <w:rFonts w:ascii="GHEA Grapalat" w:hAnsi="GHEA Grapalat"/>
        </w:rPr>
        <w:lastRenderedPageBreak/>
        <w:t>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048DDCF" w14:textId="77777777" w:rsidR="00221264" w:rsidRPr="000306ED" w:rsidRDefault="00221264" w:rsidP="007660C8">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6720EB6" w14:textId="77777777" w:rsidR="00221264" w:rsidRPr="000306ED" w:rsidRDefault="00221264" w:rsidP="007660C8">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0AB4505" w14:textId="77777777" w:rsidR="00221264" w:rsidRPr="000306ED" w:rsidRDefault="00221264" w:rsidP="007660C8">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15838FAF" w14:textId="77777777" w:rsidR="00221264" w:rsidRPr="000306ED" w:rsidRDefault="00221264" w:rsidP="007660C8">
      <w:pPr>
        <w:contextualSpacing/>
        <w:jc w:val="both"/>
        <w:rPr>
          <w:rFonts w:ascii="GHEA Grapalat" w:hAnsi="GHEA Grapalat"/>
        </w:rPr>
      </w:pPr>
      <w:r w:rsidRPr="000306ED">
        <w:rPr>
          <w:rFonts w:ascii="GHEA Grapalat" w:hAnsi="GHEA Grapalat"/>
        </w:rPr>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32BEF42" w14:textId="77777777" w:rsidR="00221264" w:rsidRPr="000306ED" w:rsidRDefault="00221264" w:rsidP="007660C8">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786AA23" w14:textId="77777777" w:rsidR="00221264" w:rsidRPr="000306ED" w:rsidRDefault="00221264" w:rsidP="007660C8">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043A07F7" w14:textId="77777777" w:rsidR="00221264" w:rsidRPr="000306ED" w:rsidRDefault="00221264" w:rsidP="007660C8">
      <w:pPr>
        <w:contextualSpacing/>
        <w:jc w:val="both"/>
        <w:rPr>
          <w:rFonts w:ascii="GHEA Grapalat" w:hAnsi="GHEA Grapalat"/>
          <w:i/>
          <w:sz w:val="18"/>
          <w:szCs w:val="18"/>
        </w:rPr>
      </w:pPr>
      <w:r w:rsidRPr="000306ED">
        <w:rPr>
          <w:rFonts w:ascii="GHEA Grapalat" w:hAnsi="GHEA Grapalat"/>
          <w:i/>
          <w:sz w:val="18"/>
          <w:szCs w:val="18"/>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41503CF6" w14:textId="77777777" w:rsidR="00221264" w:rsidRDefault="00221264" w:rsidP="007660C8">
      <w:pPr>
        <w:rPr>
          <w:rFonts w:ascii="GHEA Grapalat" w:hAnsi="GHEA Grapalat"/>
          <w:b/>
        </w:rPr>
      </w:pPr>
    </w:p>
    <w:p w14:paraId="738E7396"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6A318616"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43E79B0E"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1A73170A"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73345689"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300E69A7"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4C99422A"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53A29072"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0931E673"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0CF6749C"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023ED978"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123869AD" w14:textId="77777777" w:rsidR="00201D22" w:rsidRDefault="00201D22" w:rsidP="007660C8">
      <w:pPr>
        <w:pStyle w:val="BodyTextIndent3"/>
        <w:widowControl w:val="0"/>
        <w:spacing w:line="240" w:lineRule="auto"/>
        <w:ind w:firstLine="0"/>
        <w:jc w:val="right"/>
        <w:rPr>
          <w:rFonts w:ascii="GHEA Grapalat" w:hAnsi="GHEA Grapalat"/>
          <w:b/>
          <w:sz w:val="24"/>
          <w:szCs w:val="24"/>
        </w:rPr>
      </w:pPr>
    </w:p>
    <w:p w14:paraId="3E3F85FB" w14:textId="402979F4" w:rsidR="00221264" w:rsidRPr="00DC619D" w:rsidRDefault="00221264" w:rsidP="007660C8">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14:paraId="2603B525" w14:textId="0DFA8995" w:rsidR="00221264" w:rsidRPr="009044F1" w:rsidRDefault="00221264" w:rsidP="007660C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к Приглашению на</w:t>
      </w:r>
      <w:r w:rsidR="005057D1">
        <w:rPr>
          <w:rFonts w:ascii="GHEA Grapalat" w:hAnsi="GHEA Grapalat"/>
          <w:b/>
          <w:sz w:val="24"/>
          <w:szCs w:val="24"/>
        </w:rPr>
        <w:t xml:space="preserve"> </w:t>
      </w:r>
      <w:r w:rsidRPr="001439BD">
        <w:rPr>
          <w:rFonts w:ascii="GHEA Grapalat" w:hAnsi="GHEA Grapalat"/>
          <w:b/>
          <w:sz w:val="24"/>
          <w:szCs w:val="24"/>
        </w:rPr>
        <w:t>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sidR="00201D22">
        <w:rPr>
          <w:rFonts w:ascii="GHEA Grapalat" w:hAnsi="GHEA Grapalat"/>
          <w:b/>
          <w:sz w:val="24"/>
          <w:szCs w:val="24"/>
        </w:rPr>
        <w:t>“EQ-BMAPDzB-</w:t>
      </w:r>
      <w:r w:rsidR="00765F41">
        <w:rPr>
          <w:rFonts w:ascii="GHEA Grapalat" w:hAnsi="GHEA Grapalat"/>
          <w:b/>
          <w:sz w:val="24"/>
          <w:szCs w:val="24"/>
        </w:rPr>
        <w:t>26/2</w:t>
      </w:r>
      <w:r w:rsidR="00201D22">
        <w:rPr>
          <w:rFonts w:ascii="GHEA Grapalat" w:hAnsi="GHEA Grapalat"/>
          <w:b/>
          <w:sz w:val="24"/>
          <w:szCs w:val="24"/>
        </w:rPr>
        <w:t>”</w:t>
      </w:r>
      <w:r>
        <w:rPr>
          <w:rStyle w:val="FootnoteReference"/>
          <w:rFonts w:ascii="GHEA Grapalat" w:hAnsi="GHEA Grapalat"/>
          <w:b/>
          <w:sz w:val="24"/>
          <w:szCs w:val="24"/>
        </w:rPr>
        <w:footnoteReference w:customMarkFollows="1" w:id="19"/>
        <w:t>*</w:t>
      </w:r>
    </w:p>
    <w:p w14:paraId="77490070" w14:textId="77777777" w:rsidR="00221264" w:rsidRPr="009044F1" w:rsidRDefault="00221264" w:rsidP="007660C8">
      <w:pPr>
        <w:widowControl w:val="0"/>
        <w:ind w:firstLine="567"/>
        <w:jc w:val="center"/>
        <w:rPr>
          <w:rFonts w:ascii="GHEA Grapalat" w:hAnsi="GHEA Grapalat"/>
        </w:rPr>
      </w:pPr>
    </w:p>
    <w:p w14:paraId="46A2CB23" w14:textId="77777777" w:rsidR="00221264" w:rsidRPr="009044F1" w:rsidRDefault="00221264" w:rsidP="007660C8">
      <w:pPr>
        <w:widowControl w:val="0"/>
        <w:ind w:left="-66"/>
        <w:jc w:val="center"/>
        <w:rPr>
          <w:rFonts w:ascii="GHEA Grapalat" w:hAnsi="GHEA Grapalat"/>
          <w:b/>
        </w:rPr>
      </w:pPr>
      <w:r w:rsidRPr="009044F1">
        <w:rPr>
          <w:rFonts w:ascii="GHEA Grapalat" w:hAnsi="GHEA Grapalat"/>
          <w:b/>
        </w:rPr>
        <w:t>ЦЕНОВОЕ ПРЕДЛОЖЕНИЕ</w:t>
      </w:r>
    </w:p>
    <w:p w14:paraId="6E57E0B1" w14:textId="77777777" w:rsidR="00221264" w:rsidRPr="009044F1" w:rsidRDefault="00221264" w:rsidP="007660C8">
      <w:pPr>
        <w:widowControl w:val="0"/>
        <w:ind w:firstLine="567"/>
        <w:jc w:val="center"/>
        <w:rPr>
          <w:rFonts w:ascii="GHEA Grapalat" w:hAnsi="GHEA Grapalat"/>
        </w:rPr>
      </w:pPr>
    </w:p>
    <w:p w14:paraId="3C53E47B" w14:textId="508E95D1" w:rsidR="00221264" w:rsidRPr="000F6C24" w:rsidRDefault="00221264" w:rsidP="007660C8">
      <w:pPr>
        <w:widowControl w:val="0"/>
        <w:ind w:firstLine="567"/>
        <w:jc w:val="both"/>
        <w:rPr>
          <w:rFonts w:ascii="GHEA Grapalat" w:hAnsi="GHEA Grapalat"/>
        </w:rPr>
      </w:pPr>
      <w:r w:rsidRPr="005744FC">
        <w:rPr>
          <w:rFonts w:ascii="GHEA Grapalat" w:hAnsi="GHEA Grapalat"/>
          <w:spacing w:val="-6"/>
        </w:rPr>
        <w:t>Рассмотрев приглашение на</w:t>
      </w:r>
      <w:r w:rsidR="00CD1BF3">
        <w:rPr>
          <w:rFonts w:ascii="GHEA Grapalat" w:hAnsi="GHEA Grapalat"/>
          <w:spacing w:val="-6"/>
        </w:rPr>
        <w:t xml:space="preserve"> </w:t>
      </w:r>
      <w:r w:rsidRPr="005744FC">
        <w:rPr>
          <w:rFonts w:ascii="GHEA Grapalat" w:hAnsi="GHEA Grapalat"/>
          <w:spacing w:val="-6"/>
        </w:rPr>
        <w:t xml:space="preserve">открытый конкурс под кодом </w:t>
      </w:r>
      <w:r w:rsidR="00201D22">
        <w:rPr>
          <w:rFonts w:ascii="GHEA Grapalat" w:hAnsi="GHEA Grapalat"/>
          <w:spacing w:val="-6"/>
        </w:rPr>
        <w:t>“EQ-BMAPDzB-</w:t>
      </w:r>
      <w:r w:rsidR="00765F41">
        <w:rPr>
          <w:rFonts w:ascii="GHEA Grapalat" w:hAnsi="GHEA Grapalat"/>
          <w:spacing w:val="-6"/>
        </w:rPr>
        <w:t>26/2</w:t>
      </w:r>
      <w:r w:rsidR="00201D22">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79711806" w14:textId="77777777" w:rsidR="00221264" w:rsidRPr="008842CE" w:rsidRDefault="00221264" w:rsidP="007660C8">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02B39A1D" w14:textId="77777777" w:rsidR="00221264" w:rsidRPr="009044F1" w:rsidRDefault="00221264" w:rsidP="007660C8">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F2C0ECC" w14:textId="77777777" w:rsidR="00221264" w:rsidRPr="009044F1" w:rsidRDefault="00221264" w:rsidP="007660C8">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18406DCC" w14:textId="77777777" w:rsidR="00221264" w:rsidRPr="009044F1" w:rsidRDefault="00221264" w:rsidP="007660C8">
      <w:pPr>
        <w:widowControl w:val="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18"/>
        <w:gridCol w:w="1701"/>
        <w:gridCol w:w="2126"/>
        <w:gridCol w:w="1843"/>
        <w:gridCol w:w="1701"/>
      </w:tblGrid>
      <w:tr w:rsidR="00221264" w:rsidRPr="005744FC" w14:paraId="0B3F3746" w14:textId="77777777" w:rsidTr="002840B7">
        <w:trPr>
          <w:trHeight w:val="916"/>
          <w:jc w:val="center"/>
        </w:trPr>
        <w:tc>
          <w:tcPr>
            <w:tcW w:w="1018" w:type="dxa"/>
            <w:tcBorders>
              <w:top w:val="single" w:sz="4" w:space="0" w:color="auto"/>
              <w:left w:val="single" w:sz="4" w:space="0" w:color="auto"/>
              <w:right w:val="single" w:sz="4" w:space="0" w:color="auto"/>
            </w:tcBorders>
            <w:vAlign w:val="center"/>
          </w:tcPr>
          <w:p w14:paraId="7AC0F2BD" w14:textId="77777777" w:rsidR="00221264" w:rsidRPr="005744FC" w:rsidRDefault="00221264" w:rsidP="007660C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572D2F60" w14:textId="77777777" w:rsidR="00221264" w:rsidRPr="005744FC" w:rsidRDefault="00221264" w:rsidP="007660C8">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2126" w:type="dxa"/>
            <w:tcBorders>
              <w:top w:val="single" w:sz="4" w:space="0" w:color="auto"/>
              <w:left w:val="single" w:sz="4" w:space="0" w:color="auto"/>
              <w:right w:val="single" w:sz="4" w:space="0" w:color="auto"/>
            </w:tcBorders>
            <w:vAlign w:val="center"/>
          </w:tcPr>
          <w:p w14:paraId="7B7F534F" w14:textId="77777777" w:rsidR="00221264" w:rsidRDefault="00221264" w:rsidP="007660C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5EABEAF1" w14:textId="77777777" w:rsidR="00221264" w:rsidRPr="00771D7A" w:rsidRDefault="00221264" w:rsidP="007660C8">
            <w:pPr>
              <w:widowControl w:val="0"/>
              <w:jc w:val="center"/>
              <w:rPr>
                <w:rFonts w:ascii="GHEA Grapalat" w:hAnsi="GHEA Grapalat"/>
                <w:i/>
                <w:sz w:val="20"/>
                <w:szCs w:val="20"/>
              </w:rPr>
            </w:pPr>
            <w:r w:rsidRPr="00771D7A">
              <w:rPr>
                <w:rFonts w:ascii="GHEA Grapalat" w:hAnsi="GHEA Grapalat"/>
                <w:i/>
                <w:sz w:val="20"/>
                <w:szCs w:val="20"/>
              </w:rPr>
              <w:t>(совокупность себестоимости и прогнозируемой прибыли)</w:t>
            </w:r>
          </w:p>
          <w:p w14:paraId="04611977" w14:textId="77777777" w:rsidR="00221264" w:rsidRPr="00D8673A" w:rsidRDefault="00221264" w:rsidP="007660C8">
            <w:pPr>
              <w:widowControl w:val="0"/>
              <w:jc w:val="center"/>
              <w:rPr>
                <w:rFonts w:ascii="GHEA Grapalat" w:hAnsi="GHEA Grapalat"/>
                <w:b/>
                <w:sz w:val="20"/>
                <w:szCs w:val="20"/>
              </w:rPr>
            </w:pPr>
            <w:r w:rsidRPr="005744FC">
              <w:rPr>
                <w:rFonts w:ascii="GHEA Grapalat" w:hAnsi="GHEA Grapalat"/>
                <w:b/>
                <w:sz w:val="20"/>
                <w:szCs w:val="20"/>
              </w:rPr>
              <w:t xml:space="preserve"> /прописью и цифрами/</w:t>
            </w:r>
          </w:p>
        </w:tc>
        <w:tc>
          <w:tcPr>
            <w:tcW w:w="1843" w:type="dxa"/>
            <w:tcBorders>
              <w:top w:val="single" w:sz="4" w:space="0" w:color="auto"/>
              <w:left w:val="single" w:sz="4" w:space="0" w:color="auto"/>
              <w:right w:val="single" w:sz="4" w:space="0" w:color="auto"/>
            </w:tcBorders>
            <w:vAlign w:val="center"/>
          </w:tcPr>
          <w:p w14:paraId="1C1A8BA7" w14:textId="77777777" w:rsidR="00221264" w:rsidRPr="005744FC" w:rsidRDefault="00221264" w:rsidP="007660C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0"/>
              <w:t>**</w:t>
            </w: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16C3998" w14:textId="77777777" w:rsidR="00221264" w:rsidRPr="005744FC" w:rsidRDefault="00221264" w:rsidP="007660C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FEA5156" w14:textId="77777777" w:rsidR="00221264" w:rsidRPr="005744FC" w:rsidRDefault="00221264" w:rsidP="007660C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21264" w:rsidRPr="005744FC" w14:paraId="0508FC48" w14:textId="77777777" w:rsidTr="002840B7">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tcPr>
          <w:p w14:paraId="1338229E" w14:textId="77777777" w:rsidR="00221264" w:rsidRPr="005744FC" w:rsidRDefault="00221264" w:rsidP="007660C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B94C4FD" w14:textId="77777777" w:rsidR="00221264" w:rsidRPr="005744FC" w:rsidRDefault="00221264" w:rsidP="007660C8">
            <w:pPr>
              <w:widowControl w:val="0"/>
              <w:jc w:val="center"/>
              <w:rPr>
                <w:rFonts w:ascii="GHEA Grapalat" w:hAnsi="GHEA Grapalat"/>
                <w:b/>
                <w:i/>
                <w:sz w:val="20"/>
                <w:szCs w:val="20"/>
              </w:rPr>
            </w:pPr>
            <w:r w:rsidRPr="005744FC">
              <w:rPr>
                <w:rFonts w:ascii="GHEA Grapalat" w:hAnsi="GHEA Grapalat"/>
                <w:b/>
                <w:i/>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14:paraId="45560396" w14:textId="77777777" w:rsidR="00221264" w:rsidRPr="005744FC" w:rsidRDefault="00221264" w:rsidP="007660C8">
            <w:pPr>
              <w:widowControl w:val="0"/>
              <w:jc w:val="center"/>
              <w:rPr>
                <w:rFonts w:ascii="GHEA Grapalat" w:hAnsi="GHEA Grapalat"/>
                <w:i/>
                <w:sz w:val="20"/>
                <w:szCs w:val="20"/>
              </w:rPr>
            </w:pPr>
            <w:r w:rsidRPr="005744FC">
              <w:rPr>
                <w:rFonts w:ascii="GHEA Grapalat" w:hAnsi="GHEA Grapalat"/>
                <w:b/>
                <w:i/>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0FD47E11" w14:textId="77777777" w:rsidR="00221264" w:rsidRPr="005744FC" w:rsidRDefault="00221264" w:rsidP="007660C8">
            <w:pPr>
              <w:widowControl w:val="0"/>
              <w:jc w:val="center"/>
              <w:rPr>
                <w:rFonts w:ascii="GHEA Grapalat" w:hAnsi="GHEA Grapalat"/>
                <w:i/>
                <w:sz w:val="20"/>
                <w:szCs w:val="20"/>
              </w:rPr>
            </w:pPr>
            <w:r>
              <w:rPr>
                <w:rFonts w:ascii="GHEA Grapalat" w:hAnsi="GHEA Grapalat"/>
                <w:b/>
                <w:i/>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5F50D38" w14:textId="77777777" w:rsidR="00221264" w:rsidRPr="005744FC" w:rsidRDefault="00221264" w:rsidP="007660C8">
            <w:pPr>
              <w:widowControl w:val="0"/>
              <w:jc w:val="center"/>
              <w:rPr>
                <w:rFonts w:ascii="GHEA Grapalat" w:hAnsi="GHEA Grapalat"/>
                <w:i/>
                <w:sz w:val="20"/>
                <w:szCs w:val="20"/>
              </w:rPr>
            </w:pPr>
            <w:r>
              <w:rPr>
                <w:rFonts w:ascii="GHEA Grapalat" w:hAnsi="GHEA Grapalat"/>
                <w:b/>
                <w:i/>
                <w:sz w:val="20"/>
                <w:szCs w:val="20"/>
              </w:rPr>
              <w:t>5</w:t>
            </w:r>
            <w:r w:rsidRPr="005744FC">
              <w:rPr>
                <w:rFonts w:ascii="GHEA Grapalat" w:hAnsi="GHEA Grapalat"/>
                <w:b/>
                <w:i/>
                <w:sz w:val="20"/>
                <w:szCs w:val="20"/>
              </w:rPr>
              <w:t>=3+4</w:t>
            </w:r>
          </w:p>
        </w:tc>
      </w:tr>
      <w:tr w:rsidR="00E44E94" w:rsidRPr="005744FC" w14:paraId="03776658" w14:textId="77777777" w:rsidTr="002840B7">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14:paraId="44C30EF4" w14:textId="77777777" w:rsidR="00E44E94" w:rsidRPr="005744FC" w:rsidRDefault="00E44E94" w:rsidP="00E44E94">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6C911E52" w14:textId="77777777" w:rsidR="00E44E94" w:rsidRPr="005911C2" w:rsidRDefault="00E44E94" w:rsidP="00E44E94">
            <w:pPr>
              <w:jc w:val="center"/>
              <w:rPr>
                <w:rFonts w:ascii="GHEA Grapalat" w:hAnsi="GHEA Grapalat"/>
                <w:bCs/>
                <w:color w:val="000000"/>
                <w:sz w:val="18"/>
                <w:szCs w:val="18"/>
                <w:lang w:val="hy-AM"/>
              </w:rPr>
            </w:pPr>
            <w:r w:rsidRPr="005911C2">
              <w:rPr>
                <w:rFonts w:ascii="GHEA Grapalat" w:hAnsi="GHEA Grapalat"/>
                <w:bCs/>
                <w:color w:val="000000"/>
                <w:sz w:val="18"/>
                <w:szCs w:val="18"/>
              </w:rPr>
              <w:t>П</w:t>
            </w:r>
            <w:r w:rsidRPr="005911C2">
              <w:rPr>
                <w:rFonts w:ascii="GHEA Grapalat" w:hAnsi="GHEA Grapalat"/>
                <w:bCs/>
                <w:color w:val="000000"/>
                <w:sz w:val="18"/>
                <w:szCs w:val="18"/>
                <w:lang w:val="hy-AM"/>
              </w:rPr>
              <w:t>риобретение лифтов (с установкой и обслуживанием)</w:t>
            </w:r>
            <w:r w:rsidRPr="005911C2">
              <w:rPr>
                <w:rFonts w:ascii="GHEA Grapalat" w:hAnsi="GHEA Grapalat"/>
                <w:bCs/>
                <w:color w:val="000000"/>
                <w:sz w:val="18"/>
                <w:szCs w:val="18"/>
              </w:rPr>
              <w:t>,</w:t>
            </w:r>
            <w:r w:rsidRPr="005911C2">
              <w:rPr>
                <w:rFonts w:ascii="GHEA Grapalat" w:hAnsi="GHEA Grapalat"/>
                <w:bCs/>
                <w:color w:val="000000"/>
                <w:sz w:val="18"/>
                <w:szCs w:val="18"/>
                <w:lang w:val="hy-AM"/>
              </w:rPr>
              <w:t xml:space="preserve"> административный район</w:t>
            </w:r>
          </w:p>
          <w:p w14:paraId="1645213C" w14:textId="77777777" w:rsidR="00E44E94" w:rsidRPr="005911C2" w:rsidRDefault="00E44E94" w:rsidP="00E44E94">
            <w:pPr>
              <w:jc w:val="center"/>
              <w:rPr>
                <w:rFonts w:ascii="GHEA Grapalat" w:hAnsi="GHEA Grapalat"/>
                <w:bCs/>
                <w:color w:val="000000"/>
                <w:sz w:val="18"/>
                <w:szCs w:val="18"/>
                <w:lang w:val="hy-AM"/>
              </w:rPr>
            </w:pPr>
            <w:r w:rsidRPr="005911C2">
              <w:rPr>
                <w:rFonts w:ascii="GHEA Grapalat" w:hAnsi="GHEA Grapalat"/>
                <w:bCs/>
                <w:color w:val="000000"/>
                <w:sz w:val="18"/>
                <w:szCs w:val="18"/>
              </w:rPr>
              <w:t>Ачапняк, Арабкир,</w:t>
            </w:r>
            <w:r w:rsidRPr="005911C2">
              <w:rPr>
                <w:rFonts w:ascii="GHEA Grapalat" w:hAnsi="GHEA Grapalat"/>
                <w:bCs/>
                <w:color w:val="000000"/>
                <w:sz w:val="18"/>
                <w:szCs w:val="18"/>
                <w:lang w:val="hy-AM"/>
              </w:rPr>
              <w:t xml:space="preserve"> </w:t>
            </w:r>
          </w:p>
          <w:p w14:paraId="0A217458" w14:textId="7518B9F5" w:rsidR="00E44E94" w:rsidRPr="00672B33" w:rsidRDefault="00E44E94" w:rsidP="00E44E94">
            <w:pPr>
              <w:widowControl w:val="0"/>
              <w:rPr>
                <w:rFonts w:ascii="GHEA Grapalat" w:hAnsi="GHEA Grapalat"/>
                <w:iCs/>
                <w:sz w:val="20"/>
                <w:szCs w:val="20"/>
              </w:rPr>
            </w:pPr>
            <w:r w:rsidRPr="005911C2">
              <w:rPr>
                <w:rFonts w:ascii="GHEA Grapalat" w:hAnsi="GHEA Grapalat"/>
                <w:bCs/>
                <w:color w:val="000000"/>
                <w:sz w:val="18"/>
                <w:szCs w:val="18"/>
              </w:rPr>
              <w:t>Давташен.</w:t>
            </w:r>
          </w:p>
        </w:tc>
        <w:tc>
          <w:tcPr>
            <w:tcW w:w="2126" w:type="dxa"/>
            <w:tcBorders>
              <w:top w:val="single" w:sz="4" w:space="0" w:color="auto"/>
              <w:left w:val="single" w:sz="4" w:space="0" w:color="auto"/>
              <w:bottom w:val="single" w:sz="4" w:space="0" w:color="auto"/>
              <w:right w:val="single" w:sz="4" w:space="0" w:color="auto"/>
            </w:tcBorders>
          </w:tcPr>
          <w:p w14:paraId="4079154E" w14:textId="77777777" w:rsidR="00E44E94" w:rsidRPr="005744FC" w:rsidRDefault="00E44E94" w:rsidP="00E44E94">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0333A2A" w14:textId="77777777" w:rsidR="00E44E94" w:rsidRPr="005744FC" w:rsidRDefault="00E44E94" w:rsidP="00E44E9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84B1527" w14:textId="77777777" w:rsidR="00E44E94" w:rsidRPr="005744FC" w:rsidRDefault="00E44E94" w:rsidP="00E44E94">
            <w:pPr>
              <w:widowControl w:val="0"/>
              <w:jc w:val="center"/>
              <w:rPr>
                <w:rFonts w:ascii="GHEA Grapalat" w:hAnsi="GHEA Grapalat"/>
                <w:sz w:val="20"/>
                <w:szCs w:val="20"/>
              </w:rPr>
            </w:pPr>
          </w:p>
        </w:tc>
      </w:tr>
      <w:tr w:rsidR="00E44E94" w:rsidRPr="005744FC" w14:paraId="7962CB74" w14:textId="77777777" w:rsidTr="002840B7">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14:paraId="1268F63F" w14:textId="01760AA5" w:rsidR="00E44E94" w:rsidRPr="005744FC" w:rsidRDefault="00E44E94" w:rsidP="00E44E94">
            <w:pPr>
              <w:widowControl w:val="0"/>
              <w:jc w:val="center"/>
              <w:rPr>
                <w:rFonts w:ascii="GHEA Grapalat" w:hAnsi="GHEA Grapalat"/>
                <w:b/>
                <w:sz w:val="20"/>
                <w:szCs w:val="20"/>
              </w:rPr>
            </w:pPr>
            <w:r>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0A2F0ED" w14:textId="77777777" w:rsidR="00E44E94" w:rsidRPr="005911C2" w:rsidRDefault="00E44E94" w:rsidP="00E44E94">
            <w:pPr>
              <w:jc w:val="center"/>
              <w:rPr>
                <w:rFonts w:ascii="GHEA Grapalat" w:hAnsi="GHEA Grapalat"/>
                <w:bCs/>
                <w:color w:val="000000"/>
                <w:sz w:val="18"/>
                <w:szCs w:val="18"/>
                <w:lang w:val="hy-AM"/>
              </w:rPr>
            </w:pPr>
            <w:r w:rsidRPr="005911C2">
              <w:rPr>
                <w:rFonts w:ascii="GHEA Grapalat" w:hAnsi="GHEA Grapalat"/>
                <w:bCs/>
                <w:color w:val="000000"/>
                <w:sz w:val="18"/>
                <w:szCs w:val="18"/>
              </w:rPr>
              <w:t>П</w:t>
            </w:r>
            <w:r w:rsidRPr="005911C2">
              <w:rPr>
                <w:rFonts w:ascii="GHEA Grapalat" w:hAnsi="GHEA Grapalat"/>
                <w:bCs/>
                <w:color w:val="000000"/>
                <w:sz w:val="18"/>
                <w:szCs w:val="18"/>
                <w:lang w:val="hy-AM"/>
              </w:rPr>
              <w:t>риобретение лифтов (с установкой и обслуживанием)</w:t>
            </w:r>
            <w:r w:rsidRPr="005911C2">
              <w:rPr>
                <w:rFonts w:ascii="GHEA Grapalat" w:hAnsi="GHEA Grapalat"/>
                <w:bCs/>
                <w:color w:val="000000"/>
                <w:sz w:val="18"/>
                <w:szCs w:val="18"/>
              </w:rPr>
              <w:t>,</w:t>
            </w:r>
            <w:r w:rsidRPr="005911C2">
              <w:rPr>
                <w:rFonts w:ascii="GHEA Grapalat" w:hAnsi="GHEA Grapalat"/>
                <w:bCs/>
                <w:color w:val="000000"/>
                <w:sz w:val="18"/>
                <w:szCs w:val="18"/>
                <w:lang w:val="hy-AM"/>
              </w:rPr>
              <w:t xml:space="preserve"> административный район</w:t>
            </w:r>
          </w:p>
          <w:p w14:paraId="5FBB99AA" w14:textId="160196EE" w:rsidR="00E44E94" w:rsidRPr="00672B33" w:rsidRDefault="00E44E94" w:rsidP="00E44E94">
            <w:pPr>
              <w:widowControl w:val="0"/>
              <w:rPr>
                <w:rFonts w:ascii="GHEA Grapalat" w:hAnsi="GHEA Grapalat"/>
                <w:iCs/>
                <w:sz w:val="20"/>
                <w:szCs w:val="20"/>
              </w:rPr>
            </w:pPr>
            <w:r w:rsidRPr="005911C2">
              <w:rPr>
                <w:rFonts w:ascii="GHEA Grapalat" w:hAnsi="GHEA Grapalat"/>
                <w:bCs/>
                <w:color w:val="000000"/>
                <w:sz w:val="18"/>
                <w:szCs w:val="18"/>
                <w:lang w:val="hy-AM"/>
              </w:rPr>
              <w:t xml:space="preserve"> Аван,</w:t>
            </w:r>
            <w:r w:rsidRPr="005911C2">
              <w:rPr>
                <w:rFonts w:ascii="GHEA Grapalat" w:hAnsi="GHEA Grapalat"/>
                <w:bCs/>
                <w:color w:val="000000"/>
                <w:sz w:val="18"/>
                <w:szCs w:val="18"/>
              </w:rPr>
              <w:t xml:space="preserve"> </w:t>
            </w:r>
            <w:r w:rsidRPr="005911C2">
              <w:rPr>
                <w:rFonts w:ascii="GHEA Grapalat" w:hAnsi="GHEA Grapalat"/>
                <w:bCs/>
                <w:color w:val="000000"/>
                <w:sz w:val="18"/>
                <w:szCs w:val="18"/>
                <w:lang w:val="hy-AM"/>
              </w:rPr>
              <w:t>Нор</w:t>
            </w:r>
            <w:r w:rsidRPr="005911C2">
              <w:rPr>
                <w:rFonts w:ascii="GHEA Grapalat" w:hAnsi="GHEA Grapalat"/>
                <w:bCs/>
                <w:color w:val="000000"/>
                <w:sz w:val="18"/>
                <w:szCs w:val="18"/>
              </w:rPr>
              <w:t>-</w:t>
            </w:r>
            <w:r w:rsidRPr="005911C2">
              <w:rPr>
                <w:rFonts w:ascii="GHEA Grapalat" w:hAnsi="GHEA Grapalat"/>
                <w:bCs/>
                <w:color w:val="000000"/>
                <w:sz w:val="18"/>
                <w:szCs w:val="18"/>
                <w:lang w:val="hy-AM"/>
              </w:rPr>
              <w:t xml:space="preserve"> Норк,</w:t>
            </w:r>
            <w:r w:rsidRPr="005911C2">
              <w:rPr>
                <w:rFonts w:ascii="GHEA Grapalat" w:hAnsi="GHEA Grapalat"/>
                <w:bCs/>
                <w:color w:val="000000"/>
                <w:sz w:val="18"/>
                <w:szCs w:val="18"/>
              </w:rPr>
              <w:t xml:space="preserve"> </w:t>
            </w:r>
            <w:r w:rsidRPr="005911C2">
              <w:rPr>
                <w:rFonts w:ascii="GHEA Grapalat" w:hAnsi="GHEA Grapalat"/>
                <w:bCs/>
                <w:color w:val="000000"/>
                <w:sz w:val="18"/>
                <w:szCs w:val="18"/>
                <w:lang w:val="hy-AM"/>
              </w:rPr>
              <w:t>Канакер-Зейтун</w:t>
            </w:r>
          </w:p>
        </w:tc>
        <w:tc>
          <w:tcPr>
            <w:tcW w:w="2126" w:type="dxa"/>
            <w:tcBorders>
              <w:top w:val="single" w:sz="4" w:space="0" w:color="auto"/>
              <w:left w:val="single" w:sz="4" w:space="0" w:color="auto"/>
              <w:bottom w:val="single" w:sz="4" w:space="0" w:color="auto"/>
              <w:right w:val="single" w:sz="4" w:space="0" w:color="auto"/>
            </w:tcBorders>
          </w:tcPr>
          <w:p w14:paraId="3B02F33D" w14:textId="77777777" w:rsidR="00E44E94" w:rsidRPr="005744FC" w:rsidRDefault="00E44E94" w:rsidP="00E44E94">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B3A34E3" w14:textId="77777777" w:rsidR="00E44E94" w:rsidRPr="005744FC" w:rsidRDefault="00E44E94" w:rsidP="00E44E9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30BDE7B" w14:textId="77777777" w:rsidR="00E44E94" w:rsidRPr="005744FC" w:rsidRDefault="00E44E94" w:rsidP="00E44E94">
            <w:pPr>
              <w:widowControl w:val="0"/>
              <w:jc w:val="center"/>
              <w:rPr>
                <w:rFonts w:ascii="GHEA Grapalat" w:hAnsi="GHEA Grapalat"/>
                <w:sz w:val="20"/>
                <w:szCs w:val="20"/>
              </w:rPr>
            </w:pPr>
          </w:p>
        </w:tc>
      </w:tr>
      <w:tr w:rsidR="00E44E94" w:rsidRPr="005744FC" w14:paraId="3E6C8280" w14:textId="77777777" w:rsidTr="002840B7">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14:paraId="137B08B3" w14:textId="2882FCB0" w:rsidR="00E44E94" w:rsidRPr="005744FC" w:rsidRDefault="00E44E94" w:rsidP="00E44E94">
            <w:pPr>
              <w:widowControl w:val="0"/>
              <w:jc w:val="center"/>
              <w:rPr>
                <w:rFonts w:ascii="GHEA Grapalat" w:hAnsi="GHEA Grapalat"/>
                <w:b/>
                <w:sz w:val="20"/>
                <w:szCs w:val="20"/>
              </w:rPr>
            </w:pPr>
            <w:r>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5607F257" w14:textId="77777777" w:rsidR="00E44E94" w:rsidRPr="005911C2" w:rsidRDefault="00E44E94" w:rsidP="00E44E94">
            <w:pPr>
              <w:jc w:val="center"/>
              <w:rPr>
                <w:rFonts w:ascii="GHEA Grapalat" w:hAnsi="GHEA Grapalat"/>
                <w:bCs/>
                <w:color w:val="000000"/>
                <w:sz w:val="18"/>
                <w:szCs w:val="18"/>
                <w:lang w:val="hy-AM"/>
              </w:rPr>
            </w:pPr>
            <w:r w:rsidRPr="005911C2">
              <w:rPr>
                <w:rFonts w:ascii="GHEA Grapalat" w:hAnsi="GHEA Grapalat"/>
                <w:bCs/>
                <w:color w:val="000000"/>
                <w:sz w:val="18"/>
                <w:szCs w:val="18"/>
              </w:rPr>
              <w:t>П</w:t>
            </w:r>
            <w:r w:rsidRPr="005911C2">
              <w:rPr>
                <w:rFonts w:ascii="GHEA Grapalat" w:hAnsi="GHEA Grapalat"/>
                <w:bCs/>
                <w:color w:val="000000"/>
                <w:sz w:val="18"/>
                <w:szCs w:val="18"/>
                <w:lang w:val="hy-AM"/>
              </w:rPr>
              <w:t>риобретение лифтов (с установкой и обслуживанием)</w:t>
            </w:r>
            <w:r w:rsidRPr="005911C2">
              <w:rPr>
                <w:rFonts w:ascii="GHEA Grapalat" w:hAnsi="GHEA Grapalat"/>
                <w:bCs/>
                <w:color w:val="000000"/>
                <w:sz w:val="18"/>
                <w:szCs w:val="18"/>
              </w:rPr>
              <w:t>,</w:t>
            </w:r>
            <w:r w:rsidRPr="005911C2">
              <w:rPr>
                <w:rFonts w:ascii="GHEA Grapalat" w:hAnsi="GHEA Grapalat"/>
                <w:bCs/>
                <w:color w:val="000000"/>
                <w:sz w:val="18"/>
                <w:szCs w:val="18"/>
                <w:lang w:val="hy-AM"/>
              </w:rPr>
              <w:t xml:space="preserve"> административный район</w:t>
            </w:r>
          </w:p>
          <w:p w14:paraId="72097791" w14:textId="09E8D132" w:rsidR="00E44E94" w:rsidRPr="00672B33" w:rsidRDefault="00E44E94" w:rsidP="00E44E94">
            <w:pPr>
              <w:widowControl w:val="0"/>
              <w:rPr>
                <w:rFonts w:ascii="GHEA Grapalat" w:hAnsi="GHEA Grapalat"/>
                <w:iCs/>
                <w:sz w:val="20"/>
                <w:szCs w:val="20"/>
              </w:rPr>
            </w:pPr>
            <w:r w:rsidRPr="005911C2">
              <w:rPr>
                <w:rFonts w:ascii="GHEA Grapalat" w:hAnsi="GHEA Grapalat"/>
                <w:bCs/>
                <w:color w:val="000000"/>
                <w:sz w:val="18"/>
                <w:szCs w:val="18"/>
              </w:rPr>
              <w:t>Малатиа-Себастиа</w:t>
            </w:r>
          </w:p>
        </w:tc>
        <w:tc>
          <w:tcPr>
            <w:tcW w:w="2126" w:type="dxa"/>
            <w:tcBorders>
              <w:top w:val="single" w:sz="4" w:space="0" w:color="auto"/>
              <w:left w:val="single" w:sz="4" w:space="0" w:color="auto"/>
              <w:bottom w:val="single" w:sz="4" w:space="0" w:color="auto"/>
              <w:right w:val="single" w:sz="4" w:space="0" w:color="auto"/>
            </w:tcBorders>
          </w:tcPr>
          <w:p w14:paraId="703CECE2" w14:textId="77777777" w:rsidR="00E44E94" w:rsidRPr="005744FC" w:rsidRDefault="00E44E94" w:rsidP="00E44E94">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C589A00" w14:textId="77777777" w:rsidR="00E44E94" w:rsidRPr="005744FC" w:rsidRDefault="00E44E94" w:rsidP="00E44E9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E18F49A" w14:textId="77777777" w:rsidR="00E44E94" w:rsidRPr="005744FC" w:rsidRDefault="00E44E94" w:rsidP="00E44E94">
            <w:pPr>
              <w:widowControl w:val="0"/>
              <w:jc w:val="center"/>
              <w:rPr>
                <w:rFonts w:ascii="GHEA Grapalat" w:hAnsi="GHEA Grapalat"/>
                <w:sz w:val="20"/>
                <w:szCs w:val="20"/>
              </w:rPr>
            </w:pPr>
          </w:p>
        </w:tc>
      </w:tr>
      <w:tr w:rsidR="00E44E94" w:rsidRPr="005744FC" w14:paraId="4EDFF991" w14:textId="77777777" w:rsidTr="002840B7">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tcPr>
          <w:p w14:paraId="4FC47584" w14:textId="4424ADE0" w:rsidR="00E44E94" w:rsidRPr="005744FC" w:rsidRDefault="00E44E94" w:rsidP="00E44E94">
            <w:pPr>
              <w:widowControl w:val="0"/>
              <w:jc w:val="center"/>
              <w:rPr>
                <w:rFonts w:ascii="GHEA Grapalat" w:hAnsi="GHEA Grapalat"/>
                <w:b/>
                <w:sz w:val="20"/>
                <w:szCs w:val="20"/>
              </w:rPr>
            </w:pPr>
            <w:r>
              <w:rPr>
                <w:rFonts w:ascii="GHEA Grapalat" w:hAnsi="GHEA Grapalat"/>
                <w:b/>
                <w:sz w:val="20"/>
                <w:szCs w:val="20"/>
              </w:rPr>
              <w:t>4</w:t>
            </w:r>
          </w:p>
        </w:tc>
        <w:tc>
          <w:tcPr>
            <w:tcW w:w="1701" w:type="dxa"/>
            <w:tcBorders>
              <w:top w:val="single" w:sz="4" w:space="0" w:color="auto"/>
              <w:left w:val="single" w:sz="4" w:space="0" w:color="auto"/>
              <w:bottom w:val="single" w:sz="4" w:space="0" w:color="auto"/>
              <w:right w:val="single" w:sz="4" w:space="0" w:color="auto"/>
            </w:tcBorders>
            <w:vAlign w:val="center"/>
          </w:tcPr>
          <w:p w14:paraId="43AE199F" w14:textId="77777777" w:rsidR="00E44E94" w:rsidRPr="005911C2" w:rsidRDefault="00E44E94" w:rsidP="00E44E94">
            <w:pPr>
              <w:jc w:val="center"/>
              <w:rPr>
                <w:rFonts w:ascii="GHEA Grapalat" w:hAnsi="GHEA Grapalat"/>
                <w:bCs/>
                <w:color w:val="000000"/>
                <w:sz w:val="18"/>
                <w:szCs w:val="18"/>
                <w:lang w:val="hy-AM"/>
              </w:rPr>
            </w:pPr>
            <w:r w:rsidRPr="005911C2">
              <w:rPr>
                <w:rFonts w:ascii="GHEA Grapalat" w:hAnsi="GHEA Grapalat"/>
                <w:bCs/>
                <w:color w:val="000000"/>
                <w:sz w:val="18"/>
                <w:szCs w:val="18"/>
              </w:rPr>
              <w:t>П</w:t>
            </w:r>
            <w:r w:rsidRPr="005911C2">
              <w:rPr>
                <w:rFonts w:ascii="GHEA Grapalat" w:hAnsi="GHEA Grapalat"/>
                <w:bCs/>
                <w:color w:val="000000"/>
                <w:sz w:val="18"/>
                <w:szCs w:val="18"/>
                <w:lang w:val="hy-AM"/>
              </w:rPr>
              <w:t xml:space="preserve">риобретение лифтов (с </w:t>
            </w:r>
            <w:r w:rsidRPr="005911C2">
              <w:rPr>
                <w:rFonts w:ascii="GHEA Grapalat" w:hAnsi="GHEA Grapalat"/>
                <w:bCs/>
                <w:color w:val="000000"/>
                <w:sz w:val="18"/>
                <w:szCs w:val="18"/>
                <w:lang w:val="hy-AM"/>
              </w:rPr>
              <w:lastRenderedPageBreak/>
              <w:t>установкой и обслуживанием)</w:t>
            </w:r>
            <w:r w:rsidRPr="005911C2">
              <w:rPr>
                <w:rFonts w:ascii="GHEA Grapalat" w:hAnsi="GHEA Grapalat"/>
                <w:bCs/>
                <w:color w:val="000000"/>
                <w:sz w:val="18"/>
                <w:szCs w:val="18"/>
              </w:rPr>
              <w:t>,</w:t>
            </w:r>
            <w:r w:rsidRPr="005911C2">
              <w:rPr>
                <w:rFonts w:ascii="GHEA Grapalat" w:hAnsi="GHEA Grapalat"/>
                <w:bCs/>
                <w:color w:val="000000"/>
                <w:sz w:val="18"/>
                <w:szCs w:val="18"/>
                <w:lang w:val="hy-AM"/>
              </w:rPr>
              <w:t xml:space="preserve"> административный район</w:t>
            </w:r>
          </w:p>
          <w:p w14:paraId="0919B3EB" w14:textId="77777777" w:rsidR="00E44E94" w:rsidRPr="005911C2" w:rsidRDefault="00E44E94" w:rsidP="00E44E94">
            <w:pPr>
              <w:jc w:val="center"/>
              <w:rPr>
                <w:rFonts w:ascii="GHEA Grapalat" w:hAnsi="GHEA Grapalat"/>
                <w:bCs/>
                <w:color w:val="000000"/>
                <w:sz w:val="18"/>
                <w:szCs w:val="18"/>
              </w:rPr>
            </w:pPr>
            <w:r w:rsidRPr="005911C2">
              <w:rPr>
                <w:rFonts w:ascii="GHEA Grapalat" w:hAnsi="GHEA Grapalat"/>
                <w:bCs/>
                <w:color w:val="000000"/>
                <w:sz w:val="18"/>
                <w:szCs w:val="18"/>
              </w:rPr>
              <w:t>Эребуни,</w:t>
            </w:r>
          </w:p>
          <w:p w14:paraId="3A17F8F7" w14:textId="77777777" w:rsidR="00E44E94" w:rsidRPr="005911C2" w:rsidRDefault="00E44E94" w:rsidP="00E44E94">
            <w:pPr>
              <w:jc w:val="center"/>
              <w:rPr>
                <w:rFonts w:ascii="GHEA Grapalat" w:hAnsi="GHEA Grapalat"/>
                <w:bCs/>
                <w:color w:val="000000"/>
                <w:sz w:val="18"/>
                <w:szCs w:val="18"/>
              </w:rPr>
            </w:pPr>
            <w:r w:rsidRPr="005911C2">
              <w:rPr>
                <w:rFonts w:ascii="GHEA Grapalat" w:hAnsi="GHEA Grapalat"/>
                <w:bCs/>
                <w:color w:val="000000"/>
                <w:sz w:val="18"/>
                <w:szCs w:val="18"/>
              </w:rPr>
              <w:t>Шенгавит,</w:t>
            </w:r>
          </w:p>
          <w:p w14:paraId="3EDD1D53" w14:textId="44B6F738" w:rsidR="00E44E94" w:rsidRPr="00672B33" w:rsidRDefault="00E44E94" w:rsidP="00E44E94">
            <w:pPr>
              <w:widowControl w:val="0"/>
              <w:rPr>
                <w:rFonts w:ascii="GHEA Grapalat" w:hAnsi="GHEA Grapalat"/>
                <w:iCs/>
                <w:sz w:val="20"/>
                <w:szCs w:val="20"/>
              </w:rPr>
            </w:pPr>
            <w:r w:rsidRPr="005911C2">
              <w:rPr>
                <w:rFonts w:ascii="GHEA Grapalat" w:hAnsi="GHEA Grapalat"/>
                <w:bCs/>
                <w:color w:val="000000"/>
                <w:sz w:val="18"/>
                <w:szCs w:val="18"/>
              </w:rPr>
              <w:t>Кентрон,</w:t>
            </w:r>
          </w:p>
        </w:tc>
        <w:tc>
          <w:tcPr>
            <w:tcW w:w="2126" w:type="dxa"/>
            <w:tcBorders>
              <w:top w:val="single" w:sz="4" w:space="0" w:color="auto"/>
              <w:left w:val="single" w:sz="4" w:space="0" w:color="auto"/>
              <w:bottom w:val="single" w:sz="4" w:space="0" w:color="auto"/>
              <w:right w:val="single" w:sz="4" w:space="0" w:color="auto"/>
            </w:tcBorders>
          </w:tcPr>
          <w:p w14:paraId="43BAC0DC" w14:textId="77777777" w:rsidR="00E44E94" w:rsidRPr="005744FC" w:rsidRDefault="00E44E94" w:rsidP="00E44E94">
            <w:pPr>
              <w:widowControl w:val="0"/>
              <w:jc w:val="center"/>
              <w:rPr>
                <w:rFonts w:ascii="GHEA Grapalat" w:hAnsi="GHEA Grapalat"/>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E858B3D" w14:textId="77777777" w:rsidR="00E44E94" w:rsidRPr="005744FC" w:rsidRDefault="00E44E94" w:rsidP="00E44E9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43BA2C4" w14:textId="77777777" w:rsidR="00E44E94" w:rsidRPr="005744FC" w:rsidRDefault="00E44E94" w:rsidP="00E44E94">
            <w:pPr>
              <w:widowControl w:val="0"/>
              <w:jc w:val="center"/>
              <w:rPr>
                <w:rFonts w:ascii="GHEA Grapalat" w:hAnsi="GHEA Grapalat"/>
                <w:sz w:val="20"/>
                <w:szCs w:val="20"/>
              </w:rPr>
            </w:pPr>
          </w:p>
        </w:tc>
      </w:tr>
    </w:tbl>
    <w:p w14:paraId="160FAD74" w14:textId="77777777" w:rsidR="00FB025B" w:rsidRDefault="00FB025B" w:rsidP="00FB025B">
      <w:pPr>
        <w:widowControl w:val="0"/>
        <w:jc w:val="both"/>
        <w:rPr>
          <w:rFonts w:ascii="Sylfaen" w:hAnsi="Sylfaen"/>
          <w:b/>
          <w:color w:val="FF0000"/>
          <w:sz w:val="20"/>
          <w:szCs w:val="20"/>
        </w:rPr>
      </w:pPr>
    </w:p>
    <w:p w14:paraId="67BBAC97" w14:textId="77777777" w:rsidR="00FB025B" w:rsidRDefault="00FB025B" w:rsidP="00FB025B">
      <w:pPr>
        <w:widowControl w:val="0"/>
        <w:jc w:val="both"/>
        <w:rPr>
          <w:rFonts w:ascii="Sylfaen" w:hAnsi="Sylfaen"/>
          <w:b/>
          <w:color w:val="FF0000"/>
          <w:sz w:val="20"/>
          <w:szCs w:val="20"/>
        </w:rPr>
      </w:pPr>
    </w:p>
    <w:p w14:paraId="3D9E095D" w14:textId="2A80B4BA" w:rsidR="00221264" w:rsidRPr="00DD2B43" w:rsidRDefault="00221264" w:rsidP="00FB025B">
      <w:pPr>
        <w:widowControl w:val="0"/>
        <w:tabs>
          <w:tab w:val="left" w:pos="6804"/>
        </w:tabs>
        <w:rPr>
          <w:rFonts w:ascii="GHEA Grapalat" w:hAnsi="GHEA Grapalat"/>
        </w:rPr>
      </w:pPr>
      <w:r w:rsidRPr="00DD2B43">
        <w:rPr>
          <w:rFonts w:ascii="GHEA Grapalat" w:hAnsi="GHEA Grapalat"/>
        </w:rPr>
        <w:t>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2DA101F" w14:textId="77777777" w:rsidR="00221264" w:rsidRPr="00567D3B" w:rsidRDefault="00221264" w:rsidP="007660C8">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14:paraId="32A95F36" w14:textId="77777777" w:rsidR="00221264" w:rsidRPr="00D3436F" w:rsidRDefault="00221264" w:rsidP="007660C8">
      <w:pPr>
        <w:widowControl w:val="0"/>
        <w:jc w:val="both"/>
        <w:rPr>
          <w:rFonts w:ascii="GHEA Grapalat" w:hAnsi="GHEA Grapalat"/>
          <w:lang w:val="es-ES"/>
        </w:rPr>
      </w:pPr>
    </w:p>
    <w:p w14:paraId="26B66E77" w14:textId="77777777" w:rsidR="00221264" w:rsidRPr="000F6C24" w:rsidRDefault="00221264" w:rsidP="007660C8">
      <w:pPr>
        <w:widowControl w:val="0"/>
        <w:jc w:val="right"/>
        <w:rPr>
          <w:rFonts w:ascii="GHEA Grapalat" w:hAnsi="GHEA Grapalat"/>
        </w:rPr>
      </w:pPr>
      <w:r w:rsidRPr="009044F1">
        <w:rPr>
          <w:rFonts w:ascii="GHEA Grapalat" w:hAnsi="GHEA Grapalat"/>
        </w:rPr>
        <w:t>М. П.</w:t>
      </w:r>
    </w:p>
    <w:p w14:paraId="3FB88886" w14:textId="77777777" w:rsidR="00221264" w:rsidRDefault="00221264" w:rsidP="007660C8">
      <w:pPr>
        <w:rPr>
          <w:rFonts w:ascii="GHEA Grapalat" w:hAnsi="GHEA Grapalat"/>
          <w:b/>
        </w:rPr>
      </w:pPr>
      <w:r>
        <w:rPr>
          <w:rFonts w:ascii="GHEA Grapalat" w:hAnsi="GHEA Grapalat"/>
          <w:b/>
        </w:rPr>
        <w:br w:type="page"/>
      </w:r>
    </w:p>
    <w:p w14:paraId="255A467C" w14:textId="77777777" w:rsidR="00221264" w:rsidRPr="00B138F3" w:rsidRDefault="00221264" w:rsidP="007660C8">
      <w:pPr>
        <w:widowControl w:val="0"/>
        <w:ind w:firstLine="567"/>
        <w:jc w:val="right"/>
        <w:rPr>
          <w:rFonts w:ascii="GHEA Grapalat" w:hAnsi="GHEA Grapalat" w:cs="Arial"/>
          <w:b/>
        </w:rPr>
      </w:pPr>
      <w:r w:rsidRPr="00B138F3">
        <w:rPr>
          <w:rFonts w:ascii="GHEA Grapalat" w:hAnsi="GHEA Grapalat"/>
          <w:b/>
        </w:rPr>
        <w:lastRenderedPageBreak/>
        <w:t>Приложение № 3</w:t>
      </w:r>
    </w:p>
    <w:p w14:paraId="134ED9AB" w14:textId="3A51CCEF" w:rsidR="00221264" w:rsidRPr="00B138F3" w:rsidRDefault="00221264" w:rsidP="007660C8">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w:t>
      </w:r>
      <w:r w:rsidR="008E763A">
        <w:rPr>
          <w:rFonts w:ascii="GHEA Grapalat" w:hAnsi="GHEA Grapalat"/>
          <w:b/>
          <w:sz w:val="24"/>
          <w:szCs w:val="24"/>
        </w:rPr>
        <w:t xml:space="preserve"> </w:t>
      </w:r>
      <w:r w:rsidRPr="00B138F3">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201D22">
        <w:rPr>
          <w:rFonts w:ascii="GHEA Grapalat" w:hAnsi="GHEA Grapalat"/>
          <w:b/>
          <w:sz w:val="24"/>
          <w:szCs w:val="24"/>
        </w:rPr>
        <w:t>“EQ-BMAPDzB-</w:t>
      </w:r>
      <w:r w:rsidR="00765F41">
        <w:rPr>
          <w:rFonts w:ascii="GHEA Grapalat" w:hAnsi="GHEA Grapalat"/>
          <w:b/>
          <w:sz w:val="24"/>
          <w:szCs w:val="24"/>
        </w:rPr>
        <w:t>26/2</w:t>
      </w:r>
      <w:r w:rsidR="00201D22">
        <w:rPr>
          <w:rFonts w:ascii="GHEA Grapalat" w:hAnsi="GHEA Grapalat"/>
          <w:b/>
          <w:sz w:val="24"/>
          <w:szCs w:val="24"/>
        </w:rPr>
        <w:t>”</w:t>
      </w:r>
      <w:r w:rsidRPr="00B138F3">
        <w:rPr>
          <w:rStyle w:val="FootnoteReference"/>
          <w:rFonts w:ascii="GHEA Grapalat" w:hAnsi="GHEA Grapalat"/>
          <w:b/>
          <w:sz w:val="24"/>
          <w:szCs w:val="24"/>
        </w:rPr>
        <w:footnoteReference w:customMarkFollows="1" w:id="21"/>
        <w:t>*</w:t>
      </w:r>
    </w:p>
    <w:p w14:paraId="530127B2" w14:textId="77777777" w:rsidR="00221264" w:rsidRPr="00B138F3" w:rsidRDefault="00221264" w:rsidP="007660C8">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6E5CC8CE" w14:textId="77777777" w:rsidR="00221264" w:rsidRPr="00B138F3" w:rsidRDefault="00221264" w:rsidP="007660C8">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8906B50" w14:textId="77777777" w:rsidR="00221264" w:rsidRPr="00B138F3" w:rsidRDefault="00221264" w:rsidP="007660C8">
      <w:pPr>
        <w:widowControl w:val="0"/>
        <w:ind w:left="567" w:right="565"/>
        <w:jc w:val="center"/>
        <w:rPr>
          <w:rFonts w:ascii="GHEA Grapalat" w:hAnsi="GHEA Grapalat"/>
          <w:b/>
        </w:rPr>
      </w:pPr>
    </w:p>
    <w:p w14:paraId="5771CC3B" w14:textId="77777777" w:rsidR="00221264" w:rsidRPr="00B138F3" w:rsidRDefault="00221264" w:rsidP="007660C8">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43B4CA20" w14:textId="77777777" w:rsidR="00221264" w:rsidRPr="00B138F3"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09BB0D89" w14:textId="77777777" w:rsidR="00221264" w:rsidRPr="00B138F3" w:rsidRDefault="00221264" w:rsidP="007660C8">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6803076D" w14:textId="77777777" w:rsidR="00221264" w:rsidRPr="00B138F3" w:rsidRDefault="00221264" w:rsidP="007660C8">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наименование участника</w:t>
      </w:r>
    </w:p>
    <w:p w14:paraId="5740C573"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AE3B959"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D4A6CBD" w14:textId="77777777" w:rsidR="00221264" w:rsidRPr="00B138F3" w:rsidRDefault="00221264" w:rsidP="007660C8">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B3A6D98"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B8B3F61"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680B3A16"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1C053A2"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1A552813" w14:textId="08799603"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870CCF" w:rsidRPr="00870CCF">
        <w:rPr>
          <w:rFonts w:ascii="GHEA Grapalat" w:eastAsiaTheme="minorHAnsi" w:hAnsi="GHEA Grapalat" w:cstheme="minorBidi"/>
        </w:rPr>
        <w:t xml:space="preserve"> </w:t>
      </w:r>
      <w:r w:rsidR="00870CCF" w:rsidRPr="00206B87">
        <w:rPr>
          <w:rFonts w:ascii="GHEA Grapalat" w:hAnsi="GHEA Grapalat" w:cs="Arial"/>
          <w:sz w:val="20"/>
          <w:szCs w:val="20"/>
          <w:lang w:val="hy-AM"/>
        </w:rPr>
        <w:t>900015211429</w:t>
      </w:r>
      <w:r w:rsidRPr="00B138F3">
        <w:rPr>
          <w:rFonts w:ascii="GHEA Grapalat" w:eastAsiaTheme="minorHAnsi" w:hAnsi="GHEA Grapalat" w:cstheme="minorBidi"/>
        </w:rPr>
        <w:t xml:space="preserve"> бенефициара.</w:t>
      </w:r>
    </w:p>
    <w:p w14:paraId="6CF0B47D"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6949077C" w14:textId="77777777" w:rsidR="00221264" w:rsidRPr="00B138F3" w:rsidRDefault="00221264" w:rsidP="007660C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31B1056D"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F29F738" w14:textId="016BB233" w:rsidR="00221264" w:rsidRPr="00B138F3"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F24A73" w:rsidRPr="00374E58">
        <w:rPr>
          <w:rFonts w:ascii="GHEA Grapalat" w:eastAsiaTheme="minorHAnsi" w:hAnsi="GHEA Grapalat" w:cstheme="minorBidi"/>
          <w:b/>
          <w:bCs/>
        </w:rPr>
        <w:t>сто двадцать</w:t>
      </w:r>
      <w:r w:rsidRPr="00374E58">
        <w:rPr>
          <w:rFonts w:ascii="GHEA Grapalat" w:eastAsiaTheme="minorHAnsi" w:hAnsi="GHEA Grapalat" w:cstheme="minorBidi"/>
          <w:b/>
          <w:bCs/>
        </w:rPr>
        <w:t xml:space="preserve"> рабочих дней</w:t>
      </w:r>
      <w:r w:rsidRPr="00B61EF3">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p>
    <w:p w14:paraId="37FE0A44" w14:textId="77777777" w:rsidR="00221264"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27DCB456" w14:textId="77777777" w:rsidR="00221264"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E51606">
        <w:rPr>
          <w:rFonts w:ascii="GHEA Grapalat" w:eastAsiaTheme="minorHAnsi" w:hAnsi="GHEA Grapalat" w:cstheme="minorBidi"/>
        </w:rPr>
        <w:t>Информацию о факте предоставления настоящей гарантии</w:t>
      </w:r>
      <w:r>
        <w:rPr>
          <w:rFonts w:ascii="GHEA Grapalat" w:eastAsiaTheme="minorHAnsi" w:hAnsi="GHEA Grapalat" w:cstheme="minorBidi"/>
        </w:rPr>
        <w:t xml:space="preserve"> -</w:t>
      </w:r>
      <w:r w:rsidRPr="00B8432E">
        <w:t xml:space="preserve"> </w:t>
      </w:r>
      <w:r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Pr>
          <w:rFonts w:ascii="GHEA Grapalat" w:eastAsiaTheme="minorHAnsi" w:hAnsi="GHEA Grapalat" w:cstheme="minorBidi"/>
        </w:rPr>
        <w:t>,</w:t>
      </w:r>
      <w:r w:rsidRPr="00E51606">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58FF14B8" w14:textId="77777777" w:rsidR="00221264" w:rsidRDefault="00221264" w:rsidP="007660C8">
      <w:pPr>
        <w:pStyle w:val="NormalWeb"/>
        <w:shd w:val="clear" w:color="auto" w:fill="FFFFFF"/>
        <w:spacing w:before="0" w:beforeAutospacing="0" w:after="0" w:afterAutospacing="0"/>
        <w:ind w:firstLine="375"/>
        <w:jc w:val="both"/>
        <w:rPr>
          <w:rStyle w:val="Strong"/>
          <w:b w:val="0"/>
          <w:bCs w:val="0"/>
        </w:rPr>
      </w:pPr>
    </w:p>
    <w:p w14:paraId="4CCAA9A4" w14:textId="77777777" w:rsidR="00221264" w:rsidRPr="00876D6E"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p>
    <w:p w14:paraId="15DAC768" w14:textId="77777777" w:rsidR="00221264" w:rsidRPr="00B65408"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Pr>
          <w:rFonts w:ascii="GHEA Grapalat" w:eastAsiaTheme="minorHAnsi" w:hAnsi="GHEA Grapalat" w:cstheme="minorBidi"/>
        </w:rPr>
        <w:t xml:space="preserve">ется </w:t>
      </w:r>
      <w:r w:rsidRPr="00B138F3">
        <w:rPr>
          <w:rFonts w:ascii="GHEA Grapalat" w:eastAsiaTheme="minorHAnsi" w:hAnsi="GHEA Grapalat" w:cstheme="minorBidi"/>
        </w:rPr>
        <w:t>копия протокола заседания оценочной комиссии об отклонении заявки</w:t>
      </w:r>
      <w:r w:rsidRPr="00B65408">
        <w:rPr>
          <w:rFonts w:ascii="GHEA Grapalat" w:eastAsiaTheme="minorHAnsi" w:hAnsi="GHEA Grapalat" w:cstheme="minorBidi"/>
        </w:rPr>
        <w:t>.</w:t>
      </w:r>
    </w:p>
    <w:p w14:paraId="0520978F"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E62F3F5"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535E1E2"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2779D0"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878EAD0"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1D52DFE"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A52297C"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p>
    <w:p w14:paraId="6D0E6D70"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D89480A"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69D8644"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434C85B"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7F70308"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rPr>
      </w:pPr>
    </w:p>
    <w:p w14:paraId="6A3C17AE"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E655CE2"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1A90871"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CB5B5B0"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207E43A" w14:textId="77777777" w:rsidR="00221264" w:rsidRPr="00B138F3" w:rsidRDefault="00221264" w:rsidP="007660C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3CB3CE5"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6EBDD08"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18B4C74" w14:textId="77777777" w:rsidR="00221264" w:rsidRPr="00B138F3" w:rsidRDefault="00221264" w:rsidP="007660C8">
      <w:pPr>
        <w:pStyle w:val="BodyTextIndent"/>
        <w:widowControl w:val="0"/>
        <w:spacing w:line="240" w:lineRule="auto"/>
        <w:rPr>
          <w:rFonts w:ascii="GHEA Grapalat" w:hAnsi="GHEA Grapalat" w:cs="Sylfaen"/>
          <w:i w:val="0"/>
          <w:sz w:val="24"/>
          <w:szCs w:val="24"/>
        </w:rPr>
      </w:pPr>
    </w:p>
    <w:p w14:paraId="3800E219" w14:textId="77777777" w:rsidR="00221264" w:rsidRPr="00B138F3" w:rsidRDefault="00221264" w:rsidP="007660C8">
      <w:pPr>
        <w:widowControl w:val="0"/>
        <w:ind w:left="567" w:right="565"/>
        <w:jc w:val="both"/>
        <w:rPr>
          <w:rFonts w:ascii="GHEA Grapalat" w:hAnsi="GHEA Grapalat"/>
          <w:b/>
        </w:rPr>
      </w:pPr>
      <w:r w:rsidRPr="00B61EF3">
        <w:rPr>
          <w:rFonts w:ascii="GHEA Grapalat" w:hAnsi="GHEA Grapalat"/>
          <w:i/>
          <w:szCs w:val="16"/>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r>
        <w:rPr>
          <w:rFonts w:ascii="GHEA Grapalat" w:hAnsi="GHEA Grapalat"/>
          <w:i/>
          <w:szCs w:val="16"/>
        </w:rPr>
        <w:t>.</w:t>
      </w:r>
    </w:p>
    <w:p w14:paraId="14EE9866" w14:textId="77777777" w:rsidR="00221264" w:rsidRPr="00B138F3" w:rsidRDefault="00221264" w:rsidP="007660C8">
      <w:pPr>
        <w:widowControl w:val="0"/>
        <w:ind w:left="567" w:right="565"/>
        <w:jc w:val="center"/>
        <w:rPr>
          <w:rFonts w:ascii="GHEA Grapalat" w:hAnsi="GHEA Grapalat"/>
          <w:b/>
        </w:rPr>
      </w:pPr>
    </w:p>
    <w:p w14:paraId="20594731" w14:textId="77777777" w:rsidR="00221264" w:rsidRPr="00B138F3" w:rsidRDefault="00221264" w:rsidP="007660C8">
      <w:pPr>
        <w:widowControl w:val="0"/>
        <w:ind w:left="567" w:right="565"/>
        <w:jc w:val="center"/>
        <w:rPr>
          <w:rFonts w:ascii="GHEA Grapalat" w:hAnsi="GHEA Grapalat"/>
          <w:b/>
        </w:rPr>
      </w:pPr>
    </w:p>
    <w:p w14:paraId="1C0CD6E1" w14:textId="77777777" w:rsidR="00221264" w:rsidRPr="00B138F3" w:rsidRDefault="00221264" w:rsidP="007660C8">
      <w:pPr>
        <w:widowControl w:val="0"/>
        <w:ind w:left="567" w:right="565"/>
        <w:jc w:val="center"/>
        <w:rPr>
          <w:rFonts w:ascii="GHEA Grapalat" w:hAnsi="GHEA Grapalat"/>
          <w:b/>
        </w:rPr>
      </w:pPr>
    </w:p>
    <w:p w14:paraId="339C326E" w14:textId="77777777" w:rsidR="00221264" w:rsidRPr="00B138F3" w:rsidRDefault="00221264" w:rsidP="007660C8">
      <w:pPr>
        <w:widowControl w:val="0"/>
        <w:ind w:left="567" w:right="565"/>
        <w:jc w:val="center"/>
        <w:rPr>
          <w:rFonts w:ascii="GHEA Grapalat" w:hAnsi="GHEA Grapalat"/>
          <w:b/>
        </w:rPr>
      </w:pPr>
    </w:p>
    <w:p w14:paraId="0A4784C0" w14:textId="77777777" w:rsidR="00221264" w:rsidRPr="00B138F3" w:rsidRDefault="00221264" w:rsidP="007660C8">
      <w:pPr>
        <w:widowControl w:val="0"/>
        <w:ind w:left="567" w:right="565"/>
        <w:jc w:val="center"/>
        <w:rPr>
          <w:rFonts w:ascii="GHEA Grapalat" w:hAnsi="GHEA Grapalat"/>
          <w:b/>
        </w:rPr>
      </w:pPr>
    </w:p>
    <w:p w14:paraId="74BC649B" w14:textId="77777777" w:rsidR="00221264" w:rsidRPr="00B138F3" w:rsidRDefault="00221264" w:rsidP="007660C8">
      <w:pPr>
        <w:widowControl w:val="0"/>
        <w:ind w:left="567" w:right="565"/>
        <w:jc w:val="center"/>
        <w:rPr>
          <w:rFonts w:ascii="GHEA Grapalat" w:hAnsi="GHEA Grapalat"/>
          <w:b/>
        </w:rPr>
      </w:pPr>
    </w:p>
    <w:p w14:paraId="7A6C8A9D" w14:textId="77777777" w:rsidR="00221264" w:rsidRPr="00B138F3" w:rsidRDefault="00221264" w:rsidP="007660C8">
      <w:pPr>
        <w:widowControl w:val="0"/>
        <w:ind w:left="567" w:right="565"/>
        <w:jc w:val="center"/>
        <w:rPr>
          <w:rFonts w:ascii="GHEA Grapalat" w:hAnsi="GHEA Grapalat"/>
          <w:b/>
        </w:rPr>
      </w:pPr>
    </w:p>
    <w:p w14:paraId="310E9010" w14:textId="77777777" w:rsidR="00221264" w:rsidRPr="00B138F3" w:rsidRDefault="00221264" w:rsidP="007660C8">
      <w:pPr>
        <w:widowControl w:val="0"/>
        <w:ind w:left="567" w:right="565"/>
        <w:jc w:val="center"/>
        <w:rPr>
          <w:rFonts w:ascii="GHEA Grapalat" w:hAnsi="GHEA Grapalat"/>
          <w:b/>
        </w:rPr>
      </w:pPr>
    </w:p>
    <w:p w14:paraId="16B9865D" w14:textId="77777777" w:rsidR="00221264" w:rsidRPr="00B138F3" w:rsidRDefault="00221264" w:rsidP="007660C8">
      <w:pPr>
        <w:widowControl w:val="0"/>
        <w:ind w:left="567" w:right="565"/>
        <w:jc w:val="center"/>
        <w:rPr>
          <w:rFonts w:ascii="GHEA Grapalat" w:hAnsi="GHEA Grapalat"/>
          <w:b/>
        </w:rPr>
      </w:pPr>
    </w:p>
    <w:p w14:paraId="077ABEEE" w14:textId="77777777" w:rsidR="00A332F5" w:rsidRDefault="00A332F5" w:rsidP="007660C8">
      <w:pPr>
        <w:widowControl w:val="0"/>
        <w:ind w:firstLine="567"/>
        <w:jc w:val="right"/>
        <w:rPr>
          <w:rFonts w:ascii="GHEA Grapalat" w:hAnsi="GHEA Grapalat"/>
          <w:b/>
        </w:rPr>
      </w:pPr>
    </w:p>
    <w:p w14:paraId="66EB5A3D" w14:textId="77777777" w:rsidR="00A332F5" w:rsidRDefault="00A332F5" w:rsidP="007660C8">
      <w:pPr>
        <w:widowControl w:val="0"/>
        <w:ind w:firstLine="567"/>
        <w:jc w:val="right"/>
        <w:rPr>
          <w:rFonts w:ascii="GHEA Grapalat" w:hAnsi="GHEA Grapalat"/>
          <w:b/>
        </w:rPr>
      </w:pPr>
    </w:p>
    <w:p w14:paraId="7129C5EC" w14:textId="77777777" w:rsidR="00A332F5" w:rsidRDefault="00A332F5" w:rsidP="007660C8">
      <w:pPr>
        <w:widowControl w:val="0"/>
        <w:ind w:firstLine="567"/>
        <w:jc w:val="right"/>
        <w:rPr>
          <w:rFonts w:ascii="GHEA Grapalat" w:hAnsi="GHEA Grapalat"/>
          <w:b/>
        </w:rPr>
      </w:pPr>
    </w:p>
    <w:p w14:paraId="66645B60" w14:textId="6DF1D29D" w:rsidR="00221264" w:rsidRPr="00B138F3" w:rsidRDefault="00221264" w:rsidP="007660C8">
      <w:pPr>
        <w:widowControl w:val="0"/>
        <w:ind w:firstLine="567"/>
        <w:jc w:val="right"/>
        <w:rPr>
          <w:rFonts w:ascii="GHEA Grapalat" w:hAnsi="GHEA Grapalat"/>
          <w:b/>
        </w:rPr>
      </w:pPr>
      <w:r w:rsidRPr="00B138F3">
        <w:rPr>
          <w:rFonts w:ascii="GHEA Grapalat" w:hAnsi="GHEA Grapalat"/>
          <w:b/>
        </w:rPr>
        <w:t>Приложение № 4</w:t>
      </w:r>
    </w:p>
    <w:p w14:paraId="3312578E" w14:textId="13C33D84" w:rsidR="00221264" w:rsidRPr="00B138F3" w:rsidRDefault="00221264" w:rsidP="007660C8">
      <w:pPr>
        <w:widowControl w:val="0"/>
        <w:ind w:firstLine="567"/>
        <w:jc w:val="right"/>
        <w:rPr>
          <w:rFonts w:ascii="GHEA Grapalat" w:hAnsi="GHEA Grapalat" w:cs="Arial"/>
          <w:b/>
        </w:rPr>
      </w:pPr>
      <w:r w:rsidRPr="00B138F3">
        <w:rPr>
          <w:rFonts w:ascii="GHEA Grapalat" w:hAnsi="GHEA Grapalat"/>
          <w:b/>
        </w:rPr>
        <w:t>к Приглашению на</w:t>
      </w:r>
      <w:r w:rsidR="005B403A">
        <w:rPr>
          <w:rFonts w:ascii="GHEA Grapalat" w:hAnsi="GHEA Grapalat"/>
          <w:b/>
        </w:rPr>
        <w:t xml:space="preserve"> </w:t>
      </w:r>
      <w:r w:rsidRPr="00B138F3">
        <w:rPr>
          <w:rFonts w:ascii="GHEA Grapalat" w:hAnsi="GHEA Grapalat"/>
          <w:b/>
        </w:rPr>
        <w:t>открытый конкурс</w:t>
      </w:r>
      <w:r w:rsidRPr="00B138F3">
        <w:rPr>
          <w:rFonts w:ascii="GHEA Grapalat" w:hAnsi="GHEA Grapalat" w:cs="Arial"/>
          <w:b/>
        </w:rPr>
        <w:br/>
      </w:r>
      <w:r w:rsidRPr="00B138F3">
        <w:rPr>
          <w:rFonts w:ascii="GHEA Grapalat" w:hAnsi="GHEA Grapalat"/>
          <w:b/>
        </w:rPr>
        <w:t xml:space="preserve">под кодом </w:t>
      </w:r>
      <w:r w:rsidR="00201D22">
        <w:rPr>
          <w:rFonts w:ascii="GHEA Grapalat" w:hAnsi="GHEA Grapalat"/>
          <w:b/>
        </w:rPr>
        <w:t>“EQ-BMAPDzB-</w:t>
      </w:r>
      <w:r w:rsidR="00765F41">
        <w:rPr>
          <w:rFonts w:ascii="GHEA Grapalat" w:hAnsi="GHEA Grapalat"/>
          <w:b/>
        </w:rPr>
        <w:t>26/2</w:t>
      </w:r>
      <w:r w:rsidR="00201D22">
        <w:rPr>
          <w:rFonts w:ascii="GHEA Grapalat" w:hAnsi="GHEA Grapalat"/>
          <w:b/>
        </w:rPr>
        <w:t>”</w:t>
      </w:r>
      <w:r w:rsidRPr="00B138F3">
        <w:rPr>
          <w:rStyle w:val="FootnoteReference"/>
          <w:rFonts w:ascii="GHEA Grapalat" w:hAnsi="GHEA Grapalat"/>
          <w:b/>
        </w:rPr>
        <w:footnoteReference w:customMarkFollows="1" w:id="22"/>
        <w:t>*</w:t>
      </w:r>
    </w:p>
    <w:p w14:paraId="61B5A8B8" w14:textId="77777777" w:rsidR="00221264" w:rsidRPr="00B138F3" w:rsidRDefault="00221264" w:rsidP="007660C8">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1167549" w14:textId="77777777" w:rsidR="00221264" w:rsidRPr="00B138F3" w:rsidRDefault="00221264" w:rsidP="007660C8">
      <w:pPr>
        <w:widowControl w:val="0"/>
        <w:ind w:left="567" w:right="565"/>
        <w:jc w:val="center"/>
        <w:rPr>
          <w:rFonts w:ascii="GHEA Grapalat" w:hAnsi="GHEA Grapalat"/>
          <w:b/>
        </w:rPr>
      </w:pPr>
      <w:r w:rsidRPr="00B138F3">
        <w:rPr>
          <w:rFonts w:ascii="GHEA Grapalat" w:hAnsi="GHEA Grapalat"/>
          <w:b/>
        </w:rPr>
        <w:t>(обеспечение квалификации)</w:t>
      </w:r>
    </w:p>
    <w:p w14:paraId="259E2E37" w14:textId="77777777" w:rsidR="00221264" w:rsidRPr="00B138F3" w:rsidRDefault="00221264" w:rsidP="007660C8">
      <w:pPr>
        <w:pStyle w:val="NormalWeb"/>
        <w:shd w:val="clear" w:color="auto" w:fill="FFFFFF"/>
        <w:spacing w:before="0" w:beforeAutospacing="0" w:after="0" w:afterAutospacing="0"/>
        <w:jc w:val="both"/>
        <w:rPr>
          <w:rStyle w:val="Strong"/>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rPr>
        <w:t xml:space="preserve">                                                                    </w:t>
      </w:r>
    </w:p>
    <w:p w14:paraId="405FAC67" w14:textId="77777777" w:rsidR="00221264" w:rsidRPr="00B138F3" w:rsidRDefault="00221264" w:rsidP="007660C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lang w:val="hy-AM"/>
        </w:rPr>
        <w:tab/>
      </w:r>
      <w:r w:rsidRPr="00B138F3">
        <w:rPr>
          <w:rStyle w:val="Strong"/>
          <w:rFonts w:ascii="GHEA Grapalat" w:hAnsi="GHEA Grapalat"/>
          <w:sz w:val="18"/>
          <w:szCs w:val="18"/>
        </w:rPr>
        <w:t xml:space="preserve">                                                                            номер заключаемого договора</w:t>
      </w:r>
    </w:p>
    <w:p w14:paraId="3165BCA4" w14:textId="77777777" w:rsidR="00221264" w:rsidRPr="00B138F3" w:rsidRDefault="00221264" w:rsidP="007660C8">
      <w:pPr>
        <w:pStyle w:val="NormalWeb"/>
        <w:shd w:val="clear" w:color="auto" w:fill="FFFFFF"/>
        <w:spacing w:before="0" w:beforeAutospacing="0" w:after="0" w:afterAutospacing="0"/>
        <w:ind w:left="-142"/>
        <w:rPr>
          <w:rStyle w:val="Strong"/>
          <w:rFonts w:ascii="GHEA Grapalat" w:hAnsi="GHEA Grapalat"/>
          <w:b w:val="0"/>
          <w:bCs w:val="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2702B586" w14:textId="77777777" w:rsidR="00221264" w:rsidRPr="00B138F3" w:rsidRDefault="00221264" w:rsidP="007660C8">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sz w:val="18"/>
          <w:szCs w:val="18"/>
        </w:rPr>
        <w:t xml:space="preserve">                                  наименование отобранного участника</w:t>
      </w:r>
      <w:r w:rsidRPr="00B138F3">
        <w:rPr>
          <w:rStyle w:val="Strong"/>
          <w:rFonts w:ascii="GHEA Grapalat" w:hAnsi="GHEA Grapalat"/>
          <w:sz w:val="18"/>
          <w:szCs w:val="18"/>
          <w:lang w:val="hy-AM"/>
        </w:rPr>
        <w:tab/>
      </w:r>
    </w:p>
    <w:p w14:paraId="2DFA9645"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lang w:val="hy-AM"/>
        </w:rPr>
        <w:tab/>
      </w:r>
      <w:r w:rsidRPr="00B138F3">
        <w:rPr>
          <w:rFonts w:eastAsiaTheme="minorHAnsi" w:cstheme="minorBidi"/>
        </w:rPr>
        <w:t xml:space="preserve"> </w:t>
      </w:r>
    </w:p>
    <w:p w14:paraId="01639E93" w14:textId="77777777" w:rsidR="00221264" w:rsidRPr="00B138F3" w:rsidRDefault="00221264" w:rsidP="007660C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65C72825" w14:textId="77777777" w:rsidR="00221264" w:rsidRPr="00B138F3" w:rsidRDefault="00221264" w:rsidP="007660C8">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sz w:val="18"/>
          <w:szCs w:val="18"/>
        </w:rPr>
        <w:t>наименование заказчика</w:t>
      </w:r>
      <w:r w:rsidRPr="00B138F3">
        <w:rPr>
          <w:rFonts w:ascii="GHEA Grapalat" w:eastAsiaTheme="minorHAnsi" w:hAnsi="GHEA Grapalat" w:cstheme="minorBidi"/>
          <w:b/>
          <w:sz w:val="18"/>
          <w:szCs w:val="18"/>
        </w:rPr>
        <w:t xml:space="preserve"> </w:t>
      </w:r>
    </w:p>
    <w:p w14:paraId="245BFCDE" w14:textId="77777777" w:rsidR="00221264" w:rsidRPr="00B138F3" w:rsidRDefault="00221264" w:rsidP="007660C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800A564"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4BD5D7E0"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C7919A"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выдающего гарантию</w:t>
      </w:r>
      <w:r w:rsidRPr="00A97EEF">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 xml:space="preserve">банка </w:t>
      </w:r>
    </w:p>
    <w:p w14:paraId="3429A9FF"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p>
    <w:p w14:paraId="3D6B6870"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5C92717E"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7918E2AF"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ABD53B4" w14:textId="31997DD6" w:rsidR="00221264" w:rsidRPr="00B138F3" w:rsidRDefault="00221264" w:rsidP="007660C8">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A332F5" w:rsidRPr="00A332F5">
        <w:rPr>
          <w:rFonts w:ascii="GHEA Grapalat" w:eastAsiaTheme="minorHAnsi" w:hAnsi="GHEA Grapalat" w:cstheme="minorBidi"/>
        </w:rPr>
        <w:t xml:space="preserve"> </w:t>
      </w:r>
      <w:r w:rsidR="00A332F5" w:rsidRPr="00206B87">
        <w:rPr>
          <w:rFonts w:ascii="GHEA Grapalat" w:hAnsi="GHEA Grapalat" w:cs="Arial"/>
          <w:sz w:val="20"/>
          <w:szCs w:val="20"/>
          <w:lang w:val="hy-AM"/>
        </w:rPr>
        <w:t>900015211429</w:t>
      </w:r>
      <w:r w:rsidRPr="00B138F3">
        <w:rPr>
          <w:rFonts w:ascii="GHEA Grapalat" w:eastAsiaTheme="minorHAnsi" w:hAnsi="GHEA Grapalat" w:cstheme="minorBidi"/>
        </w:rPr>
        <w:t xml:space="preserve"> бенефициара.</w:t>
      </w:r>
    </w:p>
    <w:p w14:paraId="418D94F9" w14:textId="77777777" w:rsidR="00221264" w:rsidRPr="00B138F3" w:rsidRDefault="00221264" w:rsidP="007660C8">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6F98DA10" w14:textId="77777777" w:rsidR="00221264" w:rsidRPr="00B138F3" w:rsidRDefault="00221264" w:rsidP="007660C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55F28E33"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5461411" w14:textId="77777777" w:rsidR="00221264" w:rsidRPr="00012732"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012732">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7C7CAC56" w14:textId="77777777" w:rsidR="00221264" w:rsidRPr="00012732"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012732">
        <w:rPr>
          <w:rFonts w:ascii="GHEA Grapalat" w:eastAsiaTheme="minorHAnsi" w:hAnsi="GHEA Grapalat" w:cstheme="minorBidi"/>
          <w:sz w:val="18"/>
          <w:szCs w:val="18"/>
        </w:rPr>
        <w:t>номер заключаемого договара</w:t>
      </w:r>
    </w:p>
    <w:p w14:paraId="55EC491D" w14:textId="77777777" w:rsidR="00221264" w:rsidRPr="00012732"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4BDD0B3" w14:textId="77777777" w:rsidR="00221264" w:rsidRPr="00012732"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012732">
        <w:rPr>
          <w:rFonts w:ascii="GHEA Grapalat" w:eastAsiaTheme="minorHAnsi" w:hAnsi="GHEA Grapalat" w:cstheme="minorBidi"/>
        </w:rPr>
        <w:t xml:space="preserve">и  действует </w:t>
      </w:r>
      <w:r w:rsidRPr="00012732">
        <w:rPr>
          <w:rFonts w:ascii="GHEA Grapalat" w:eastAsiaTheme="minorHAnsi" w:hAnsi="GHEA Grapalat" w:cstheme="minorBidi"/>
          <w:lang w:val="hy-AM"/>
        </w:rPr>
        <w:t xml:space="preserve"> </w:t>
      </w:r>
      <w:r w:rsidRPr="00012732">
        <w:rPr>
          <w:rFonts w:ascii="GHEA Grapalat" w:eastAsiaTheme="minorHAnsi" w:hAnsi="GHEA Grapalat" w:cstheme="minorBidi"/>
        </w:rPr>
        <w:t>в</w:t>
      </w:r>
      <w:r w:rsidRPr="00012732">
        <w:rPr>
          <w:rFonts w:ascii="GHEA Grapalat" w:hAnsi="GHEA Grapalat"/>
        </w:rPr>
        <w:t>ключительно</w:t>
      </w:r>
      <w:r w:rsidRPr="00012732">
        <w:rPr>
          <w:rFonts w:ascii="GHEA Grapalat" w:eastAsiaTheme="minorHAnsi" w:hAnsi="GHEA Grapalat" w:cstheme="minorBidi"/>
        </w:rPr>
        <w:t xml:space="preserve"> </w:t>
      </w:r>
      <w:r w:rsidRPr="00012732">
        <w:rPr>
          <w:rFonts w:ascii="GHEA Grapalat" w:eastAsiaTheme="minorHAnsi" w:hAnsi="GHEA Grapalat" w:cstheme="minorBidi"/>
          <w:lang w:val="hy-AM"/>
        </w:rPr>
        <w:t xml:space="preserve"> </w:t>
      </w:r>
      <w:r w:rsidRPr="00012732">
        <w:rPr>
          <w:rFonts w:ascii="GHEA Grapalat" w:eastAsiaTheme="minorHAnsi" w:hAnsi="GHEA Grapalat" w:cstheme="minorBidi"/>
        </w:rPr>
        <w:t xml:space="preserve">до </w:t>
      </w:r>
      <w:r w:rsidRPr="00012732">
        <w:rPr>
          <w:rFonts w:ascii="GHEA Grapalat" w:eastAsiaTheme="minorHAnsi" w:hAnsi="GHEA Grapalat" w:cstheme="minorBidi"/>
          <w:lang w:val="hy-AM"/>
        </w:rPr>
        <w:t xml:space="preserve"> </w:t>
      </w:r>
      <w:r w:rsidRPr="00012732">
        <w:rPr>
          <w:rFonts w:ascii="GHEA Grapalat" w:eastAsiaTheme="minorHAnsi" w:hAnsi="GHEA Grapalat" w:cstheme="minorBidi"/>
        </w:rPr>
        <w:t xml:space="preserve">девяностого </w:t>
      </w:r>
      <w:r w:rsidRPr="00012732">
        <w:rPr>
          <w:rFonts w:ascii="GHEA Grapalat" w:eastAsiaTheme="minorHAnsi" w:hAnsi="GHEA Grapalat" w:cstheme="minorBidi"/>
          <w:lang w:val="hy-AM"/>
        </w:rPr>
        <w:t xml:space="preserve"> </w:t>
      </w:r>
      <w:r w:rsidRPr="00012732">
        <w:rPr>
          <w:rFonts w:ascii="GHEA Grapalat" w:eastAsiaTheme="minorHAnsi" w:hAnsi="GHEA Grapalat" w:cstheme="minorBidi"/>
        </w:rPr>
        <w:t xml:space="preserve">рабочего </w:t>
      </w:r>
      <w:r w:rsidRPr="00012732">
        <w:rPr>
          <w:rFonts w:ascii="GHEA Grapalat" w:eastAsiaTheme="minorHAnsi" w:hAnsi="GHEA Grapalat" w:cstheme="minorBidi"/>
          <w:lang w:val="hy-AM"/>
        </w:rPr>
        <w:t xml:space="preserve"> </w:t>
      </w:r>
      <w:r w:rsidRPr="00012732">
        <w:rPr>
          <w:rFonts w:ascii="GHEA Grapalat" w:eastAsiaTheme="minorHAnsi" w:hAnsi="GHEA Grapalat" w:cstheme="minorBidi"/>
        </w:rPr>
        <w:t>дня</w:t>
      </w:r>
      <w:r w:rsidRPr="00012732">
        <w:rPr>
          <w:rFonts w:ascii="GHEA Grapalat" w:eastAsiaTheme="minorHAnsi" w:hAnsi="GHEA Grapalat" w:cstheme="minorBidi"/>
          <w:lang w:val="hy-AM"/>
        </w:rPr>
        <w:t xml:space="preserve">   </w:t>
      </w:r>
      <w:r w:rsidRPr="00012732">
        <w:rPr>
          <w:rFonts w:ascii="GHEA Grapalat" w:eastAsiaTheme="minorHAnsi" w:hAnsi="GHEA Grapalat" w:cstheme="minorBidi"/>
        </w:rPr>
        <w:t xml:space="preserve">следующего за днем </w:t>
      </w:r>
    </w:p>
    <w:p w14:paraId="60FC43D5" w14:textId="77777777" w:rsidR="00221264" w:rsidRPr="00012732"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48C3364B" w14:textId="77777777" w:rsidR="00221264" w:rsidRPr="00012732" w:rsidRDefault="00221264" w:rsidP="007660C8">
      <w:pPr>
        <w:pStyle w:val="NormalWeb"/>
        <w:shd w:val="clear" w:color="auto" w:fill="FFFFFF"/>
        <w:spacing w:before="0" w:beforeAutospacing="0" w:after="0" w:afterAutospacing="0"/>
        <w:contextualSpacing/>
        <w:jc w:val="center"/>
        <w:rPr>
          <w:rFonts w:eastAsiaTheme="minorHAnsi" w:cstheme="minorBidi"/>
        </w:rPr>
      </w:pPr>
      <w:r w:rsidRPr="00012732">
        <w:rPr>
          <w:rFonts w:ascii="GHEA Grapalat" w:eastAsiaTheme="minorHAnsi" w:hAnsi="GHEA Grapalat" w:cstheme="minorBidi"/>
          <w:lang w:val="hy-AM"/>
        </w:rPr>
        <w:t>--------------------------------------------------------</w:t>
      </w:r>
      <w:r w:rsidRPr="00012732">
        <w:rPr>
          <w:rFonts w:ascii="GHEA Grapalat" w:eastAsiaTheme="minorHAnsi" w:hAnsi="GHEA Grapalat" w:cstheme="minorBidi"/>
        </w:rPr>
        <w:t>------------------</w:t>
      </w:r>
      <w:r w:rsidRPr="00012732">
        <w:rPr>
          <w:rFonts w:ascii="GHEA Grapalat" w:eastAsiaTheme="minorHAnsi" w:hAnsi="GHEA Grapalat" w:cstheme="minorBidi"/>
          <w:lang w:val="hy-AM"/>
        </w:rPr>
        <w:t>----------------------</w:t>
      </w:r>
      <w:r w:rsidRPr="00012732">
        <w:rPr>
          <w:rFonts w:eastAsiaTheme="minorHAnsi" w:cstheme="minorBidi"/>
        </w:rPr>
        <w:t xml:space="preserve"> </w:t>
      </w:r>
      <w:r w:rsidRPr="00012732">
        <w:rPr>
          <w:rFonts w:eastAsiaTheme="minorHAnsi" w:cstheme="minorBidi"/>
          <w:lang w:val="hy-AM"/>
        </w:rPr>
        <w:t>.</w:t>
      </w:r>
      <w:r w:rsidRPr="00012732">
        <w:rPr>
          <w:rFonts w:eastAsiaTheme="minorHAnsi" w:cstheme="minorBidi"/>
        </w:rPr>
        <w:t xml:space="preserve">           </w:t>
      </w:r>
      <w:r w:rsidRPr="00012732">
        <w:rPr>
          <w:rFonts w:ascii="GHEA Grapalat" w:hAnsi="GHEA Grapalat"/>
          <w:sz w:val="16"/>
          <w:szCs w:val="16"/>
        </w:rPr>
        <w:t>крайний срок</w:t>
      </w:r>
      <w:r w:rsidRPr="00012732">
        <w:rPr>
          <w:rFonts w:ascii="GHEA Grapalat" w:eastAsiaTheme="minorHAnsi" w:hAnsi="GHEA Grapalat" w:cstheme="minorBidi"/>
          <w:sz w:val="16"/>
          <w:szCs w:val="16"/>
        </w:rPr>
        <w:t xml:space="preserve"> поставки товаров</w:t>
      </w:r>
      <w:r w:rsidRPr="00012732">
        <w:rPr>
          <w:rFonts w:ascii="GHEA Grapalat" w:eastAsiaTheme="minorHAnsi" w:hAnsi="GHEA Grapalat" w:cstheme="minorBidi"/>
          <w:sz w:val="16"/>
          <w:szCs w:val="16"/>
          <w:lang w:val="hy-AM"/>
        </w:rPr>
        <w:t>, предусмотренн</w:t>
      </w:r>
      <w:r w:rsidRPr="00012732">
        <w:rPr>
          <w:rFonts w:ascii="GHEA Grapalat" w:eastAsiaTheme="minorHAnsi" w:hAnsi="GHEA Grapalat" w:cstheme="minorBidi"/>
          <w:sz w:val="16"/>
          <w:szCs w:val="16"/>
        </w:rPr>
        <w:t xml:space="preserve">ый </w:t>
      </w:r>
      <w:r w:rsidRPr="00012732">
        <w:rPr>
          <w:rFonts w:ascii="GHEA Grapalat" w:eastAsiaTheme="minorHAnsi" w:hAnsi="GHEA Grapalat" w:cstheme="minorBidi"/>
          <w:sz w:val="16"/>
          <w:szCs w:val="16"/>
          <w:lang w:val="hy-AM"/>
        </w:rPr>
        <w:t>заключаемым договором</w:t>
      </w:r>
    </w:p>
    <w:p w14:paraId="0406B504" w14:textId="77777777" w:rsidR="00221264" w:rsidRPr="00012732"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012732">
        <w:rPr>
          <w:rFonts w:ascii="GHEA Grapalat" w:eastAsiaTheme="minorHAnsi" w:hAnsi="GHEA Grapalat" w:cstheme="minorBidi"/>
        </w:rPr>
        <w:t>В день предоставления гарантии лицо, выдающее гарантию, с официального адреса</w:t>
      </w:r>
      <w:r w:rsidRPr="00012732">
        <w:rPr>
          <w:rFonts w:ascii="GHEA Grapalat" w:eastAsiaTheme="minorHAnsi" w:hAnsi="GHEA Grapalat" w:cstheme="minorBidi"/>
          <w:lang w:val="hy-AM"/>
        </w:rPr>
        <w:t xml:space="preserve"> </w:t>
      </w:r>
      <w:r w:rsidRPr="0001273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012732">
        <w:rPr>
          <w:rFonts w:ascii="GHEA Grapalat" w:eastAsiaTheme="minorHAnsi" w:hAnsi="GHEA Grapalat" w:cstheme="minorBidi"/>
          <w:lang w:val="hy-AM"/>
        </w:rPr>
        <w:t>.</w:t>
      </w:r>
      <w:r w:rsidRPr="00012732">
        <w:rPr>
          <w:rFonts w:ascii="GHEA Grapalat" w:eastAsiaTheme="minorHAnsi" w:hAnsi="GHEA Grapalat" w:cstheme="minorBidi"/>
        </w:rPr>
        <w:t xml:space="preserve"> </w:t>
      </w:r>
    </w:p>
    <w:p w14:paraId="105AFECC" w14:textId="77777777" w:rsidR="00221264" w:rsidRPr="00B138F3" w:rsidRDefault="00221264" w:rsidP="007660C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0DED8F43"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D9DA4D3" w14:textId="77777777" w:rsidR="00221264" w:rsidRPr="00B138F3"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3C9284A" w14:textId="77777777" w:rsidR="00221264" w:rsidRPr="00B138F3"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71B7F9D"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4FB96FC"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DBF911"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B138F3">
        <w:rPr>
          <w:rFonts w:ascii="GHEA Grapalat" w:eastAsiaTheme="minorHAnsi" w:hAnsi="GHEA Grapalat" w:cstheme="minorBidi"/>
        </w:rPr>
        <w:t xml:space="preserve"> .</w:t>
      </w:r>
    </w:p>
    <w:p w14:paraId="2BEEF1DF"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8C1B2AF"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9F09FAC"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2A3085"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0945082"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4E15E2D"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24E69ABF"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p>
    <w:p w14:paraId="3DCB6648"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F1FAA47"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CD442A1"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60CF65A"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A53A8B3"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rPr>
      </w:pPr>
    </w:p>
    <w:p w14:paraId="667B91DF"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D9816B8"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EAC4A3D"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A8E53E"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46F689E" w14:textId="77777777" w:rsidR="00221264" w:rsidRPr="00B138F3" w:rsidRDefault="00221264" w:rsidP="007660C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10D6138"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95789CC"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E4E1286"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429A075" w14:textId="77777777" w:rsidR="00221264" w:rsidRPr="00B138F3" w:rsidRDefault="00221264" w:rsidP="007660C8">
      <w:pPr>
        <w:widowControl w:val="0"/>
        <w:ind w:left="567" w:right="565"/>
        <w:jc w:val="center"/>
        <w:rPr>
          <w:rFonts w:ascii="GHEA Grapalat" w:hAnsi="GHEA Grapalat"/>
          <w:b/>
        </w:rPr>
      </w:pPr>
    </w:p>
    <w:p w14:paraId="1BFD730F" w14:textId="77777777" w:rsidR="00221264" w:rsidRPr="00B138F3" w:rsidRDefault="00221264" w:rsidP="007660C8">
      <w:pPr>
        <w:widowControl w:val="0"/>
        <w:ind w:left="567" w:right="565"/>
        <w:jc w:val="center"/>
        <w:rPr>
          <w:rFonts w:ascii="GHEA Grapalat" w:hAnsi="GHEA Grapalat"/>
          <w:b/>
        </w:rPr>
      </w:pPr>
    </w:p>
    <w:p w14:paraId="6533D605" w14:textId="77777777" w:rsidR="00221264" w:rsidRPr="00B138F3" w:rsidRDefault="00221264" w:rsidP="007660C8">
      <w:pPr>
        <w:widowControl w:val="0"/>
        <w:ind w:left="567" w:right="565"/>
        <w:jc w:val="center"/>
        <w:rPr>
          <w:rFonts w:ascii="GHEA Grapalat" w:hAnsi="GHEA Grapalat"/>
          <w:b/>
        </w:rPr>
      </w:pPr>
    </w:p>
    <w:p w14:paraId="10A67A47" w14:textId="77777777" w:rsidR="00221264" w:rsidRPr="00B138F3" w:rsidRDefault="00221264" w:rsidP="007660C8">
      <w:pPr>
        <w:widowControl w:val="0"/>
        <w:ind w:left="567" w:right="565"/>
        <w:jc w:val="center"/>
        <w:rPr>
          <w:rFonts w:ascii="GHEA Grapalat" w:hAnsi="GHEA Grapalat"/>
          <w:b/>
        </w:rPr>
      </w:pPr>
    </w:p>
    <w:p w14:paraId="5DAD9DF4" w14:textId="77777777" w:rsidR="00221264" w:rsidRPr="00B138F3" w:rsidRDefault="00221264" w:rsidP="007660C8">
      <w:pPr>
        <w:widowControl w:val="0"/>
        <w:ind w:left="567" w:right="565"/>
        <w:jc w:val="center"/>
        <w:rPr>
          <w:rFonts w:ascii="GHEA Grapalat" w:hAnsi="GHEA Grapalat"/>
          <w:b/>
        </w:rPr>
      </w:pPr>
    </w:p>
    <w:p w14:paraId="64DE735E" w14:textId="77777777" w:rsidR="00221264" w:rsidRDefault="00221264" w:rsidP="007660C8">
      <w:pPr>
        <w:rPr>
          <w:rFonts w:ascii="GHEA Grapalat" w:hAnsi="GHEA Grapalat"/>
          <w:i/>
          <w:sz w:val="22"/>
          <w:szCs w:val="22"/>
        </w:rPr>
      </w:pPr>
    </w:p>
    <w:p w14:paraId="28962729" w14:textId="77777777" w:rsidR="00A332F5" w:rsidRDefault="00A332F5" w:rsidP="007660C8">
      <w:pPr>
        <w:widowControl w:val="0"/>
        <w:jc w:val="right"/>
        <w:rPr>
          <w:rFonts w:ascii="GHEA Grapalat" w:hAnsi="GHEA Grapalat"/>
          <w:i/>
          <w:sz w:val="22"/>
          <w:szCs w:val="22"/>
        </w:rPr>
      </w:pPr>
    </w:p>
    <w:p w14:paraId="10D82C7C" w14:textId="77777777" w:rsidR="00A332F5" w:rsidRDefault="00A332F5" w:rsidP="007660C8">
      <w:pPr>
        <w:widowControl w:val="0"/>
        <w:jc w:val="right"/>
        <w:rPr>
          <w:rFonts w:ascii="GHEA Grapalat" w:hAnsi="GHEA Grapalat"/>
          <w:i/>
          <w:sz w:val="22"/>
          <w:szCs w:val="22"/>
        </w:rPr>
      </w:pPr>
    </w:p>
    <w:p w14:paraId="43195B2F" w14:textId="77777777" w:rsidR="00A332F5" w:rsidRDefault="00A332F5" w:rsidP="007660C8">
      <w:pPr>
        <w:widowControl w:val="0"/>
        <w:jc w:val="right"/>
        <w:rPr>
          <w:rFonts w:ascii="GHEA Grapalat" w:hAnsi="GHEA Grapalat"/>
          <w:i/>
          <w:sz w:val="22"/>
          <w:szCs w:val="22"/>
        </w:rPr>
      </w:pPr>
    </w:p>
    <w:p w14:paraId="31EBC316" w14:textId="77777777" w:rsidR="00A332F5" w:rsidRDefault="00A332F5" w:rsidP="007660C8">
      <w:pPr>
        <w:widowControl w:val="0"/>
        <w:jc w:val="right"/>
        <w:rPr>
          <w:rFonts w:ascii="GHEA Grapalat" w:hAnsi="GHEA Grapalat"/>
          <w:i/>
          <w:sz w:val="22"/>
          <w:szCs w:val="22"/>
        </w:rPr>
      </w:pPr>
    </w:p>
    <w:p w14:paraId="44FCC167" w14:textId="3ECBF7BC" w:rsidR="00221264" w:rsidRPr="00B138F3" w:rsidRDefault="00221264" w:rsidP="007660C8">
      <w:pPr>
        <w:widowControl w:val="0"/>
        <w:jc w:val="right"/>
        <w:rPr>
          <w:rFonts w:ascii="GHEA Grapalat" w:hAnsi="GHEA Grapalat" w:cs="GHEA Grapalat"/>
          <w:i/>
          <w:sz w:val="22"/>
          <w:szCs w:val="22"/>
        </w:rPr>
      </w:pPr>
      <w:r w:rsidRPr="00B138F3">
        <w:rPr>
          <w:rFonts w:ascii="GHEA Grapalat" w:hAnsi="GHEA Grapalat"/>
          <w:i/>
          <w:sz w:val="22"/>
          <w:szCs w:val="22"/>
        </w:rPr>
        <w:t>Приложение № 4.</w:t>
      </w:r>
      <w:r>
        <w:rPr>
          <w:rFonts w:ascii="GHEA Grapalat" w:hAnsi="GHEA Grapalat"/>
          <w:i/>
          <w:sz w:val="22"/>
          <w:szCs w:val="22"/>
        </w:rPr>
        <w:t>2</w:t>
      </w:r>
    </w:p>
    <w:p w14:paraId="2F94679B" w14:textId="73466437" w:rsidR="00221264" w:rsidRPr="00B138F3" w:rsidRDefault="00221264" w:rsidP="007660C8">
      <w:pPr>
        <w:widowControl w:val="0"/>
        <w:jc w:val="right"/>
        <w:rPr>
          <w:rFonts w:ascii="GHEA Grapalat" w:hAnsi="GHEA Grapalat" w:cs="GHEA Grapalat"/>
          <w:i/>
          <w:sz w:val="22"/>
          <w:szCs w:val="22"/>
        </w:rPr>
      </w:pPr>
      <w:r w:rsidRPr="00B138F3">
        <w:rPr>
          <w:rFonts w:ascii="GHEA Grapalat" w:hAnsi="GHEA Grapalat"/>
          <w:i/>
          <w:sz w:val="22"/>
          <w:szCs w:val="22"/>
        </w:rPr>
        <w:t>к Приглашению на</w:t>
      </w:r>
      <w:r w:rsidR="004469D6">
        <w:rPr>
          <w:rFonts w:ascii="GHEA Grapalat" w:hAnsi="GHEA Grapalat"/>
          <w:i/>
          <w:sz w:val="22"/>
          <w:szCs w:val="22"/>
        </w:rPr>
        <w:t xml:space="preserve"> </w:t>
      </w:r>
      <w:r w:rsidRPr="00B138F3">
        <w:rPr>
          <w:rFonts w:ascii="GHEA Grapalat" w:hAnsi="GHEA Grapalat"/>
          <w:i/>
          <w:sz w:val="22"/>
          <w:szCs w:val="22"/>
        </w:rPr>
        <w:t>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201D22">
        <w:rPr>
          <w:rFonts w:ascii="GHEA Grapalat" w:hAnsi="GHEA Grapalat"/>
          <w:i/>
          <w:sz w:val="22"/>
          <w:szCs w:val="22"/>
        </w:rPr>
        <w:t>“EQ-BMAPDzB-</w:t>
      </w:r>
      <w:r w:rsidR="00765F41">
        <w:rPr>
          <w:rFonts w:ascii="GHEA Grapalat" w:hAnsi="GHEA Grapalat"/>
          <w:i/>
          <w:sz w:val="22"/>
          <w:szCs w:val="22"/>
        </w:rPr>
        <w:t>26/2</w:t>
      </w:r>
      <w:r w:rsidR="00201D22">
        <w:rPr>
          <w:rFonts w:ascii="GHEA Grapalat" w:hAnsi="GHEA Grapalat"/>
          <w:i/>
          <w:sz w:val="22"/>
          <w:szCs w:val="22"/>
        </w:rPr>
        <w:t>”</w:t>
      </w:r>
      <w:r w:rsidRPr="00B138F3">
        <w:rPr>
          <w:rStyle w:val="FootnoteReference"/>
          <w:rFonts w:ascii="GHEA Grapalat" w:hAnsi="GHEA Grapalat"/>
          <w:i/>
          <w:sz w:val="22"/>
          <w:szCs w:val="22"/>
        </w:rPr>
        <w:footnoteReference w:customMarkFollows="1" w:id="23"/>
        <w:t>*</w:t>
      </w:r>
    </w:p>
    <w:p w14:paraId="6B578151" w14:textId="77777777" w:rsidR="00221264" w:rsidRPr="00B138F3" w:rsidRDefault="00221264" w:rsidP="007660C8">
      <w:pPr>
        <w:widowControl w:val="0"/>
        <w:jc w:val="center"/>
        <w:rPr>
          <w:rFonts w:ascii="GHEA Grapalat" w:hAnsi="GHEA Grapalat"/>
          <w:b/>
          <w:sz w:val="22"/>
          <w:szCs w:val="22"/>
        </w:rPr>
      </w:pPr>
    </w:p>
    <w:p w14:paraId="170902BB" w14:textId="77777777" w:rsidR="00221264" w:rsidRPr="00B138F3" w:rsidRDefault="00221264" w:rsidP="007660C8">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FBA6E9D" w14:textId="77777777" w:rsidR="00221264" w:rsidRPr="00B138F3" w:rsidRDefault="00221264" w:rsidP="007660C8">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221264" w:rsidRPr="00B138F3" w14:paraId="477277AC" w14:textId="77777777" w:rsidTr="002840B7">
        <w:tc>
          <w:tcPr>
            <w:tcW w:w="4786" w:type="dxa"/>
          </w:tcPr>
          <w:p w14:paraId="3E325D18" w14:textId="77777777" w:rsidR="00221264" w:rsidRPr="00B138F3" w:rsidRDefault="00221264" w:rsidP="007660C8">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D2A3650" w14:textId="77777777" w:rsidR="00221264" w:rsidRPr="00B138F3" w:rsidRDefault="00221264" w:rsidP="007660C8">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4"/>
              <w:t>**</w:t>
            </w:r>
          </w:p>
        </w:tc>
      </w:tr>
    </w:tbl>
    <w:p w14:paraId="0D65EECF" w14:textId="77777777" w:rsidR="00221264" w:rsidRPr="00B138F3" w:rsidRDefault="00221264" w:rsidP="007660C8">
      <w:pPr>
        <w:widowControl w:val="0"/>
        <w:rPr>
          <w:rFonts w:ascii="GHEA Grapalat" w:hAnsi="GHEA Grapalat" w:cs="GHEA Grapalat"/>
          <w:b/>
          <w:sz w:val="22"/>
          <w:szCs w:val="22"/>
        </w:rPr>
      </w:pPr>
    </w:p>
    <w:p w14:paraId="1A872F34" w14:textId="77777777" w:rsidR="00221264" w:rsidRPr="00B138F3" w:rsidRDefault="00221264" w:rsidP="007660C8">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F2A939D" w14:textId="77777777" w:rsidR="00221264" w:rsidRPr="00B138F3" w:rsidRDefault="00221264" w:rsidP="007660C8">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2F6DD0F1" w14:textId="77777777" w:rsidR="00221264" w:rsidRPr="00B138F3" w:rsidRDefault="00221264" w:rsidP="007660C8">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2F57E67" w14:textId="77777777" w:rsidR="00221264" w:rsidRPr="00B138F3" w:rsidRDefault="00221264" w:rsidP="007660C8">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EFEE885" w14:textId="77777777" w:rsidR="00221264" w:rsidRPr="00B138F3" w:rsidRDefault="00221264" w:rsidP="007660C8">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42B0B82" w14:textId="77777777" w:rsidR="00221264" w:rsidRPr="00B138F3" w:rsidRDefault="00221264" w:rsidP="007660C8">
      <w:pPr>
        <w:widowControl w:val="0"/>
        <w:ind w:firstLine="709"/>
        <w:jc w:val="both"/>
        <w:rPr>
          <w:rFonts w:ascii="GHEA Grapalat" w:hAnsi="GHEA Grapalat" w:cs="GHEA Grapalat"/>
          <w:sz w:val="22"/>
          <w:szCs w:val="22"/>
        </w:rPr>
      </w:pPr>
    </w:p>
    <w:p w14:paraId="12656839" w14:textId="77777777" w:rsidR="00221264" w:rsidRPr="00B138F3" w:rsidRDefault="00221264" w:rsidP="007660C8">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9086E79" w14:textId="2FE11DC5" w:rsidR="00221264" w:rsidRPr="00B138F3" w:rsidRDefault="00F05512" w:rsidP="00F05512">
      <w:pPr>
        <w:widowControl w:val="0"/>
        <w:tabs>
          <w:tab w:val="left" w:pos="567"/>
        </w:tabs>
        <w:jc w:val="both"/>
        <w:rPr>
          <w:rFonts w:ascii="GHEA Grapalat" w:hAnsi="GHEA Grapalat" w:cs="GHEA Grapalat"/>
          <w:sz w:val="22"/>
          <w:szCs w:val="22"/>
        </w:rPr>
      </w:pPr>
      <w:r>
        <w:rPr>
          <w:rFonts w:ascii="GHEA Grapalat" w:hAnsi="GHEA Grapalat"/>
          <w:sz w:val="22"/>
          <w:szCs w:val="22"/>
        </w:rPr>
        <w:t xml:space="preserve">         </w:t>
      </w:r>
      <w:r w:rsidR="00221264" w:rsidRPr="00B138F3">
        <w:rPr>
          <w:rFonts w:ascii="GHEA Grapalat" w:hAnsi="GHEA Grapalat"/>
          <w:sz w:val="22"/>
          <w:szCs w:val="22"/>
        </w:rPr>
        <w:t>1</w:t>
      </w:r>
      <w:r w:rsidR="00221264" w:rsidRPr="00B138F3">
        <w:rPr>
          <w:rFonts w:ascii="GHEA Grapalat" w:hAnsi="GHEA Grapalat"/>
          <w:spacing w:val="-6"/>
          <w:sz w:val="22"/>
          <w:szCs w:val="22"/>
        </w:rPr>
        <w:t>.1.</w:t>
      </w:r>
      <w:r w:rsidR="00221264" w:rsidRPr="00B138F3">
        <w:rPr>
          <w:rFonts w:ascii="GHEA Grapalat" w:hAnsi="GHEA Grapalat"/>
          <w:spacing w:val="-6"/>
          <w:sz w:val="22"/>
          <w:szCs w:val="22"/>
        </w:rPr>
        <w:tab/>
        <w:t xml:space="preserve">Компания участвует в организованной </w:t>
      </w:r>
      <w:r>
        <w:rPr>
          <w:rFonts w:ascii="GHEA Grapalat" w:hAnsi="GHEA Grapalat"/>
          <w:spacing w:val="-6"/>
          <w:sz w:val="22"/>
          <w:szCs w:val="22"/>
        </w:rPr>
        <w:t xml:space="preserve">мэрия г. Ереван </w:t>
      </w:r>
      <w:r w:rsidR="00221264" w:rsidRPr="00B138F3">
        <w:rPr>
          <w:rFonts w:ascii="GHEA Grapalat" w:hAnsi="GHEA Grapalat"/>
          <w:spacing w:val="-6"/>
          <w:sz w:val="22"/>
          <w:szCs w:val="22"/>
        </w:rPr>
        <w:t xml:space="preserve">*(далее — Заказчик) </w:t>
      </w:r>
      <w:r w:rsidR="00221264" w:rsidRPr="00B138F3">
        <w:rPr>
          <w:rFonts w:ascii="GHEA Grapalat" w:hAnsi="GHEA Grapalat"/>
          <w:sz w:val="22"/>
          <w:szCs w:val="22"/>
        </w:rPr>
        <w:t xml:space="preserve">процедуре закупок под кодом </w:t>
      </w:r>
      <w:r w:rsidRPr="00F05512">
        <w:rPr>
          <w:rFonts w:ascii="GHEA Grapalat" w:hAnsi="GHEA Grapalat"/>
          <w:iCs/>
          <w:sz w:val="22"/>
          <w:szCs w:val="22"/>
        </w:rPr>
        <w:t>EQ-BMAPDzB-</w:t>
      </w:r>
      <w:r w:rsidR="00765F41">
        <w:rPr>
          <w:rFonts w:ascii="GHEA Grapalat" w:hAnsi="GHEA Grapalat"/>
          <w:iCs/>
          <w:sz w:val="22"/>
          <w:szCs w:val="22"/>
        </w:rPr>
        <w:t>26/2</w:t>
      </w:r>
      <w:r w:rsidR="00221264" w:rsidRPr="00F05512">
        <w:rPr>
          <w:rFonts w:ascii="GHEA Grapalat" w:hAnsi="GHEA Grapalat"/>
          <w:iCs/>
          <w:sz w:val="22"/>
          <w:szCs w:val="22"/>
        </w:rPr>
        <w:t>.</w:t>
      </w:r>
    </w:p>
    <w:p w14:paraId="56E99293" w14:textId="77777777" w:rsidR="00221264" w:rsidRPr="00B138F3" w:rsidRDefault="00221264" w:rsidP="007660C8">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9A8F774"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422A061E"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13972BB"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3F354DC"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90B6F76"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6BFDF4E"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9E67A38"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B138F3">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9EB89BE"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C0FF7DF"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7BA4E22D"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F85D314"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BFF947C" w14:textId="77777777" w:rsidR="00221264" w:rsidRPr="00B138F3" w:rsidRDefault="00221264" w:rsidP="007660C8">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26F03A61" w14:textId="77777777" w:rsidR="00221264" w:rsidRPr="00B138F3" w:rsidRDefault="00221264" w:rsidP="007660C8">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8FC7334"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37DC752C" w14:textId="77777777" w:rsidR="00221264" w:rsidRPr="00B138F3"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F87E650" w14:textId="77777777" w:rsidR="00221264" w:rsidRPr="00B138F3" w:rsidDel="00A13215" w:rsidRDefault="00221264" w:rsidP="007660C8">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9B4FEC" w14:textId="77777777" w:rsidR="00221264" w:rsidRPr="00B138F3" w:rsidRDefault="00221264" w:rsidP="007660C8">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055E7CD" w14:textId="77777777" w:rsidR="00221264" w:rsidRPr="00B138F3" w:rsidRDefault="00221264" w:rsidP="007660C8">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AAA7FDD" w14:textId="77777777" w:rsidR="00221264" w:rsidRPr="00B138F3" w:rsidRDefault="00221264" w:rsidP="007660C8">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9F7F356" w14:textId="77777777" w:rsidR="00221264" w:rsidRPr="00B138F3" w:rsidRDefault="00221264" w:rsidP="007660C8">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483F10F8" w14:textId="77777777" w:rsidR="00221264" w:rsidRPr="00B138F3" w:rsidRDefault="00221264" w:rsidP="007660C8">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67AD50F" w14:textId="77777777" w:rsidR="00221264" w:rsidRPr="00B138F3" w:rsidRDefault="00221264" w:rsidP="007660C8">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14C678F" w14:textId="77777777" w:rsidR="00221264" w:rsidRPr="00B138F3" w:rsidRDefault="00221264" w:rsidP="007660C8">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B2D9AE4" w14:textId="77777777" w:rsidR="00221264" w:rsidRPr="00B138F3" w:rsidRDefault="00221264" w:rsidP="007660C8">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F9BCA4F" w14:textId="77777777" w:rsidR="00221264" w:rsidRPr="00B138F3" w:rsidRDefault="00221264" w:rsidP="007660C8">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46AD1C5B" w14:textId="77777777" w:rsidR="00221264" w:rsidRPr="00B138F3" w:rsidRDefault="00221264" w:rsidP="007660C8">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банковский счет компании</w:t>
      </w:r>
    </w:p>
    <w:p w14:paraId="7A259902" w14:textId="77777777" w:rsidR="00221264" w:rsidRDefault="00221264" w:rsidP="007660C8">
      <w:pPr>
        <w:widowControl w:val="0"/>
        <w:jc w:val="both"/>
        <w:rPr>
          <w:rFonts w:ascii="GHEA Grapalat" w:hAnsi="GHEA Grapalat"/>
          <w:sz w:val="22"/>
          <w:szCs w:val="22"/>
        </w:rPr>
      </w:pPr>
    </w:p>
    <w:p w14:paraId="0F6BECA6" w14:textId="77777777" w:rsidR="00221264" w:rsidRPr="00B138F3" w:rsidRDefault="00221264" w:rsidP="007660C8">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A6246CA" w14:textId="77777777" w:rsidR="00221264" w:rsidRPr="00B138F3" w:rsidRDefault="00221264" w:rsidP="007660C8">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учетный номер налогоплательщика компании</w:t>
      </w:r>
    </w:p>
    <w:p w14:paraId="67428CD8" w14:textId="77777777" w:rsidR="00221264" w:rsidRPr="00B138F3" w:rsidRDefault="00221264" w:rsidP="007660C8">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F223606" w14:textId="77777777" w:rsidR="00221264" w:rsidRPr="00B138F3" w:rsidRDefault="00221264" w:rsidP="007660C8">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E7F722C" w14:textId="77777777" w:rsidR="00221264" w:rsidRPr="00B138F3" w:rsidRDefault="00221264" w:rsidP="007660C8">
      <w:pPr>
        <w:widowControl w:val="0"/>
        <w:rPr>
          <w:rFonts w:ascii="GHEA Grapalat" w:hAnsi="GHEA Grapalat"/>
          <w:sz w:val="22"/>
          <w:szCs w:val="22"/>
        </w:rPr>
      </w:pPr>
    </w:p>
    <w:p w14:paraId="5A4BF4B3" w14:textId="77777777" w:rsidR="00221264" w:rsidRPr="00B138F3" w:rsidRDefault="00221264" w:rsidP="007660C8">
      <w:pPr>
        <w:widowControl w:val="0"/>
        <w:jc w:val="right"/>
        <w:rPr>
          <w:rFonts w:ascii="GHEA Grapalat" w:hAnsi="GHEA Grapalat"/>
          <w:sz w:val="22"/>
          <w:szCs w:val="22"/>
        </w:rPr>
      </w:pPr>
      <w:r w:rsidRPr="00B138F3">
        <w:rPr>
          <w:rFonts w:ascii="GHEA Grapalat" w:hAnsi="GHEA Grapalat"/>
          <w:sz w:val="22"/>
          <w:szCs w:val="22"/>
        </w:rPr>
        <w:t>М. П.</w:t>
      </w:r>
    </w:p>
    <w:p w14:paraId="2EF75464" w14:textId="77777777" w:rsidR="00221264" w:rsidRPr="00B138F3" w:rsidRDefault="00221264" w:rsidP="007660C8">
      <w:pPr>
        <w:widowControl w:val="0"/>
        <w:jc w:val="both"/>
        <w:rPr>
          <w:rFonts w:ascii="GHEA Grapalat" w:hAnsi="GHEA Grapalat"/>
          <w:sz w:val="22"/>
          <w:szCs w:val="22"/>
        </w:rPr>
      </w:pPr>
      <w:r w:rsidRPr="00B138F3">
        <w:rPr>
          <w:rFonts w:ascii="GHEA Grapalat" w:hAnsi="GHEA Grapalat"/>
          <w:sz w:val="22"/>
          <w:szCs w:val="22"/>
        </w:rPr>
        <w:t>День/месяц/год</w:t>
      </w:r>
    </w:p>
    <w:p w14:paraId="616D403E" w14:textId="77777777" w:rsidR="00221264" w:rsidRPr="00B138F3" w:rsidRDefault="00221264" w:rsidP="007660C8">
      <w:pPr>
        <w:widowControl w:val="0"/>
        <w:jc w:val="both"/>
        <w:rPr>
          <w:rFonts w:ascii="GHEA Grapalat" w:hAnsi="GHEA Grapalat"/>
          <w:sz w:val="22"/>
          <w:szCs w:val="22"/>
        </w:rPr>
      </w:pPr>
    </w:p>
    <w:p w14:paraId="3746620A" w14:textId="77777777" w:rsidR="00221264" w:rsidRPr="00B138F3" w:rsidRDefault="00221264" w:rsidP="007660C8">
      <w:pPr>
        <w:widowControl w:val="0"/>
        <w:jc w:val="both"/>
        <w:rPr>
          <w:rFonts w:ascii="GHEA Grapalat" w:hAnsi="GHEA Grapalat"/>
          <w:sz w:val="22"/>
          <w:szCs w:val="22"/>
        </w:rPr>
      </w:pPr>
    </w:p>
    <w:p w14:paraId="222BF978" w14:textId="77777777" w:rsidR="00221264" w:rsidRPr="00B138F3" w:rsidRDefault="00221264" w:rsidP="007660C8">
      <w:pPr>
        <w:rPr>
          <w:sz w:val="22"/>
          <w:szCs w:val="22"/>
        </w:rPr>
      </w:pPr>
    </w:p>
    <w:p w14:paraId="0C0E3049" w14:textId="77777777" w:rsidR="00221264" w:rsidRPr="00B138F3" w:rsidRDefault="00221264" w:rsidP="007660C8">
      <w:pPr>
        <w:widowControl w:val="0"/>
        <w:ind w:left="567" w:right="565"/>
        <w:jc w:val="both"/>
        <w:rPr>
          <w:rFonts w:ascii="GHEA Grapalat" w:hAnsi="GHEA Grapalat"/>
          <w:sz w:val="22"/>
          <w:szCs w:val="22"/>
        </w:rPr>
      </w:pPr>
    </w:p>
    <w:p w14:paraId="175F2322" w14:textId="77777777" w:rsidR="00221264" w:rsidRPr="00B138F3" w:rsidRDefault="00221264" w:rsidP="007660C8">
      <w:pPr>
        <w:widowControl w:val="0"/>
        <w:ind w:left="567" w:right="565"/>
        <w:jc w:val="center"/>
        <w:rPr>
          <w:rFonts w:ascii="GHEA Grapalat" w:hAnsi="GHEA Grapalat"/>
          <w:b/>
          <w:sz w:val="22"/>
          <w:szCs w:val="22"/>
        </w:rPr>
      </w:pPr>
    </w:p>
    <w:p w14:paraId="37D39530" w14:textId="77777777" w:rsidR="00221264" w:rsidRPr="00B138F3" w:rsidRDefault="00221264" w:rsidP="007660C8">
      <w:pPr>
        <w:widowControl w:val="0"/>
        <w:ind w:left="567" w:right="565"/>
        <w:jc w:val="center"/>
        <w:rPr>
          <w:rFonts w:ascii="GHEA Grapalat" w:hAnsi="GHEA Grapalat"/>
          <w:b/>
          <w:sz w:val="22"/>
          <w:szCs w:val="22"/>
        </w:rPr>
      </w:pPr>
    </w:p>
    <w:p w14:paraId="4B0F1101" w14:textId="77777777" w:rsidR="00221264" w:rsidRPr="00B138F3" w:rsidRDefault="00221264" w:rsidP="007660C8">
      <w:pPr>
        <w:widowControl w:val="0"/>
        <w:ind w:left="567" w:right="565"/>
        <w:jc w:val="center"/>
        <w:rPr>
          <w:rFonts w:ascii="GHEA Grapalat" w:hAnsi="GHEA Grapalat"/>
          <w:b/>
          <w:sz w:val="22"/>
          <w:szCs w:val="22"/>
        </w:rPr>
      </w:pPr>
    </w:p>
    <w:p w14:paraId="1C0C208B" w14:textId="77777777" w:rsidR="00221264" w:rsidRPr="00B138F3" w:rsidRDefault="00221264" w:rsidP="007660C8">
      <w:pPr>
        <w:widowControl w:val="0"/>
        <w:ind w:left="567" w:right="565"/>
        <w:jc w:val="center"/>
        <w:rPr>
          <w:rFonts w:ascii="GHEA Grapalat" w:hAnsi="GHEA Grapalat"/>
          <w:b/>
          <w:sz w:val="22"/>
          <w:szCs w:val="22"/>
        </w:rPr>
      </w:pPr>
    </w:p>
    <w:p w14:paraId="18492B6C" w14:textId="77777777" w:rsidR="00221264" w:rsidRPr="00B138F3" w:rsidRDefault="00221264" w:rsidP="007660C8">
      <w:pPr>
        <w:widowControl w:val="0"/>
        <w:ind w:left="567" w:right="565"/>
        <w:jc w:val="center"/>
        <w:rPr>
          <w:rFonts w:ascii="GHEA Grapalat" w:hAnsi="GHEA Grapalat"/>
          <w:b/>
          <w:sz w:val="22"/>
          <w:szCs w:val="22"/>
        </w:rPr>
      </w:pPr>
    </w:p>
    <w:p w14:paraId="4A13872E" w14:textId="77777777" w:rsidR="00221264" w:rsidRPr="00B138F3" w:rsidRDefault="00221264" w:rsidP="007660C8">
      <w:pPr>
        <w:widowControl w:val="0"/>
        <w:ind w:left="567" w:right="565"/>
        <w:jc w:val="center"/>
        <w:rPr>
          <w:rFonts w:ascii="GHEA Grapalat" w:hAnsi="GHEA Grapalat"/>
          <w:b/>
        </w:rPr>
      </w:pPr>
    </w:p>
    <w:p w14:paraId="6A35CB59" w14:textId="77777777" w:rsidR="00221264" w:rsidRPr="00B138F3" w:rsidRDefault="00221264" w:rsidP="007660C8">
      <w:pPr>
        <w:widowControl w:val="0"/>
        <w:ind w:left="567" w:right="565"/>
        <w:jc w:val="center"/>
        <w:rPr>
          <w:rFonts w:ascii="GHEA Grapalat" w:hAnsi="GHEA Grapalat"/>
          <w:b/>
        </w:rPr>
      </w:pPr>
    </w:p>
    <w:p w14:paraId="2CC6F4CB" w14:textId="77777777" w:rsidR="00221264" w:rsidRPr="00B138F3" w:rsidRDefault="00221264" w:rsidP="007660C8">
      <w:pPr>
        <w:widowControl w:val="0"/>
        <w:ind w:left="567" w:right="565"/>
        <w:jc w:val="center"/>
        <w:rPr>
          <w:rFonts w:ascii="GHEA Grapalat" w:hAnsi="GHEA Grapalat"/>
          <w:b/>
        </w:rPr>
      </w:pPr>
    </w:p>
    <w:p w14:paraId="67A9D2F4" w14:textId="77777777" w:rsidR="00221264" w:rsidRPr="00B138F3" w:rsidRDefault="00221264" w:rsidP="007660C8">
      <w:pPr>
        <w:widowControl w:val="0"/>
        <w:ind w:left="567" w:right="565"/>
        <w:jc w:val="center"/>
        <w:rPr>
          <w:rFonts w:ascii="GHEA Grapalat" w:hAnsi="GHEA Grapalat"/>
          <w:b/>
        </w:rPr>
      </w:pPr>
    </w:p>
    <w:p w14:paraId="790ED838" w14:textId="77777777" w:rsidR="00221264" w:rsidRPr="00B138F3" w:rsidRDefault="00221264" w:rsidP="007660C8">
      <w:pPr>
        <w:widowControl w:val="0"/>
        <w:ind w:left="567" w:right="565"/>
        <w:jc w:val="center"/>
        <w:rPr>
          <w:rFonts w:ascii="GHEA Grapalat" w:hAnsi="GHEA Grapalat"/>
          <w:b/>
        </w:rPr>
      </w:pPr>
    </w:p>
    <w:p w14:paraId="4989C6AB" w14:textId="77777777" w:rsidR="00221264" w:rsidRPr="00B138F3" w:rsidRDefault="00221264" w:rsidP="007660C8">
      <w:pPr>
        <w:widowControl w:val="0"/>
        <w:ind w:left="567" w:right="565"/>
        <w:jc w:val="center"/>
        <w:rPr>
          <w:rFonts w:ascii="GHEA Grapalat" w:hAnsi="GHEA Grapalat"/>
          <w:b/>
        </w:rPr>
      </w:pPr>
    </w:p>
    <w:p w14:paraId="45975E5F" w14:textId="77777777" w:rsidR="00221264" w:rsidRPr="00B138F3" w:rsidRDefault="00221264" w:rsidP="007660C8">
      <w:pPr>
        <w:widowControl w:val="0"/>
        <w:ind w:left="567" w:right="565"/>
        <w:jc w:val="center"/>
        <w:rPr>
          <w:rFonts w:ascii="GHEA Grapalat" w:hAnsi="GHEA Grapalat"/>
          <w:b/>
        </w:rPr>
      </w:pPr>
    </w:p>
    <w:p w14:paraId="5B0C2A97" w14:textId="77777777" w:rsidR="00221264" w:rsidRPr="00B138F3" w:rsidRDefault="00221264" w:rsidP="007660C8">
      <w:pPr>
        <w:widowControl w:val="0"/>
        <w:ind w:left="567" w:right="565"/>
        <w:jc w:val="center"/>
        <w:rPr>
          <w:rFonts w:ascii="GHEA Grapalat" w:hAnsi="GHEA Grapalat"/>
          <w:b/>
        </w:rPr>
      </w:pPr>
    </w:p>
    <w:p w14:paraId="7CCAD904" w14:textId="77777777" w:rsidR="00221264" w:rsidRPr="00B138F3" w:rsidRDefault="00221264" w:rsidP="007660C8">
      <w:pPr>
        <w:widowControl w:val="0"/>
        <w:ind w:left="567" w:right="565"/>
        <w:jc w:val="center"/>
        <w:rPr>
          <w:rFonts w:ascii="GHEA Grapalat" w:hAnsi="GHEA Grapalat"/>
          <w:b/>
        </w:rPr>
      </w:pPr>
    </w:p>
    <w:p w14:paraId="0CF45974" w14:textId="77777777" w:rsidR="00221264" w:rsidRPr="00B138F3" w:rsidRDefault="00221264" w:rsidP="007660C8">
      <w:pPr>
        <w:widowControl w:val="0"/>
        <w:ind w:left="567" w:right="565"/>
        <w:jc w:val="center"/>
        <w:rPr>
          <w:rFonts w:ascii="GHEA Grapalat" w:hAnsi="GHEA Grapalat"/>
          <w:b/>
        </w:rPr>
      </w:pPr>
    </w:p>
    <w:p w14:paraId="1518794E" w14:textId="77777777" w:rsidR="00221264" w:rsidRPr="00B138F3" w:rsidRDefault="00221264" w:rsidP="007660C8">
      <w:pPr>
        <w:widowControl w:val="0"/>
        <w:ind w:left="567" w:right="565"/>
        <w:jc w:val="center"/>
        <w:rPr>
          <w:rFonts w:ascii="GHEA Grapalat" w:hAnsi="GHEA Grapalat"/>
          <w:b/>
        </w:rPr>
      </w:pPr>
    </w:p>
    <w:p w14:paraId="66F267B8" w14:textId="77777777" w:rsidR="00221264" w:rsidRPr="00B138F3" w:rsidRDefault="00221264" w:rsidP="007660C8">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21264" w:rsidRPr="00B138F3" w14:paraId="219A286E" w14:textId="77777777" w:rsidTr="002840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81FB7F" w14:textId="77777777" w:rsidR="00221264" w:rsidRPr="00B138F3" w:rsidRDefault="00221264" w:rsidP="007660C8">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21264" w:rsidRPr="00B138F3" w14:paraId="56F1EAF0" w14:textId="77777777" w:rsidTr="002840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0DD004" w14:textId="77777777" w:rsidR="00221264" w:rsidRPr="00B138F3" w:rsidRDefault="00221264" w:rsidP="007660C8">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21264" w:rsidRPr="00B138F3" w14:paraId="32D8134C" w14:textId="77777777" w:rsidTr="002840B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CEEFF4" w14:textId="77777777" w:rsidR="00221264" w:rsidRPr="00B138F3" w:rsidRDefault="00221264" w:rsidP="007660C8">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21264" w:rsidRPr="00B138F3" w14:paraId="27EAC102" w14:textId="77777777" w:rsidTr="002840B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69122B"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21264" w:rsidRPr="00B138F3" w14:paraId="04C15860" w14:textId="77777777" w:rsidTr="002840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FB24D8"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21264" w:rsidRPr="00B138F3" w14:paraId="1B29624D" w14:textId="77777777" w:rsidTr="002840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680F8E"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21264" w:rsidRPr="00B138F3" w14:paraId="0C5ED69B" w14:textId="77777777" w:rsidTr="002840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ACE1CA"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21264" w:rsidRPr="00B138F3" w14:paraId="31CB84D4" w14:textId="77777777" w:rsidTr="002840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5BB214"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21264" w:rsidRPr="00B138F3" w14:paraId="6EE1EF8E" w14:textId="77777777" w:rsidTr="002840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B39181" w14:textId="2FB3D078"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DE1BD5">
              <w:rPr>
                <w:rFonts w:ascii="GHEA Grapalat" w:hAnsi="GHEA Grapalat"/>
              </w:rPr>
              <w:t xml:space="preserve"> </w:t>
            </w:r>
            <w:r w:rsidR="00DE1BD5">
              <w:rPr>
                <w:rFonts w:ascii="GHEA Grapalat" w:hAnsi="GHEA Grapalat"/>
                <w:spacing w:val="-6"/>
              </w:rPr>
              <w:t xml:space="preserve"> мэрия города Ереван</w:t>
            </w:r>
          </w:p>
        </w:tc>
      </w:tr>
      <w:tr w:rsidR="00221264" w:rsidRPr="00B138F3" w14:paraId="3A8D8E4E" w14:textId="77777777" w:rsidTr="002840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B017CA"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21264" w:rsidRPr="00B138F3" w14:paraId="01665333" w14:textId="77777777" w:rsidTr="002840B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990BCB" w14:textId="14DB30D3"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E1BD5">
              <w:rPr>
                <w:rFonts w:ascii="GHEA Grapalat" w:hAnsi="GHEA Grapalat"/>
              </w:rPr>
              <w:t xml:space="preserve"> </w:t>
            </w:r>
            <w:r w:rsidR="00DE1BD5" w:rsidRPr="00206B87">
              <w:rPr>
                <w:rFonts w:ascii="GHEA Grapalat" w:hAnsi="GHEA Grapalat"/>
                <w:sz w:val="20"/>
                <w:szCs w:val="20"/>
                <w:lang w:val="hy-AM"/>
              </w:rPr>
              <w:t>02593108</w:t>
            </w:r>
          </w:p>
        </w:tc>
      </w:tr>
      <w:tr w:rsidR="00221264" w:rsidRPr="00B138F3" w14:paraId="094FCD55" w14:textId="77777777" w:rsidTr="002840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9286F2" w14:textId="36F2B76A"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DE1BD5">
              <w:rPr>
                <w:rFonts w:ascii="GHEA Grapalat" w:hAnsi="GHEA Grapalat"/>
              </w:rPr>
              <w:t xml:space="preserve"> </w:t>
            </w:r>
            <w:r w:rsidR="00DE1BD5" w:rsidRPr="00D01E47">
              <w:rPr>
                <w:rFonts w:ascii="GHEA Grapalat" w:hAnsi="GHEA Grapalat"/>
                <w:sz w:val="20"/>
                <w:szCs w:val="20"/>
              </w:rPr>
              <w:t>Центральное казначейство РА</w:t>
            </w:r>
          </w:p>
        </w:tc>
      </w:tr>
      <w:tr w:rsidR="00221264" w:rsidRPr="00B138F3" w14:paraId="66668053" w14:textId="77777777" w:rsidTr="002840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4E588" w14:textId="2D17C0E0"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DE1BD5">
              <w:rPr>
                <w:rFonts w:ascii="GHEA Grapalat" w:hAnsi="GHEA Grapalat"/>
              </w:rPr>
              <w:t xml:space="preserve">  </w:t>
            </w:r>
            <w:r w:rsidR="00DE1BD5" w:rsidRPr="00206B87">
              <w:rPr>
                <w:rFonts w:ascii="GHEA Grapalat" w:hAnsi="GHEA Grapalat" w:cs="Arial"/>
                <w:sz w:val="20"/>
                <w:szCs w:val="20"/>
                <w:lang w:val="hy-AM"/>
              </w:rPr>
              <w:t>900015211429</w:t>
            </w:r>
          </w:p>
        </w:tc>
      </w:tr>
      <w:tr w:rsidR="00221264" w:rsidRPr="00B138F3" w14:paraId="49E1E809" w14:textId="77777777" w:rsidTr="002840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55DBE7"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21264" w:rsidRPr="00B138F3" w14:paraId="6F417E05" w14:textId="77777777" w:rsidTr="002840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F872B"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21264" w:rsidRPr="00B138F3" w14:paraId="2E3DD3BD" w14:textId="77777777" w:rsidTr="002840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8C7A55" w14:textId="3CAF1271"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DE1BD5">
              <w:rPr>
                <w:rFonts w:ascii="GHEA Grapalat" w:hAnsi="GHEA Grapalat"/>
              </w:rPr>
              <w:t xml:space="preserve">  Драм РА, AMD</w:t>
            </w:r>
          </w:p>
        </w:tc>
      </w:tr>
      <w:tr w:rsidR="00221264" w:rsidRPr="00B138F3" w14:paraId="75844BF4" w14:textId="77777777" w:rsidTr="002840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F0D0BB"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221264" w:rsidRPr="00B138F3" w14:paraId="3C95C599" w14:textId="77777777" w:rsidTr="002840B7">
        <w:trPr>
          <w:trHeight w:val="424"/>
        </w:trPr>
        <w:tc>
          <w:tcPr>
            <w:tcW w:w="10980" w:type="dxa"/>
            <w:gridSpan w:val="2"/>
            <w:tcBorders>
              <w:top w:val="single" w:sz="4" w:space="0" w:color="auto"/>
              <w:left w:val="single" w:sz="4" w:space="0" w:color="auto"/>
              <w:right w:val="single" w:sz="4" w:space="0" w:color="000000"/>
            </w:tcBorders>
            <w:noWrap/>
            <w:vAlign w:val="bottom"/>
          </w:tcPr>
          <w:p w14:paraId="6F62CE6B"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21264" w:rsidRPr="00B138F3" w14:paraId="65DCF6D6" w14:textId="77777777" w:rsidTr="002840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CA599E"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21264" w:rsidRPr="00B138F3" w14:paraId="4CFE58F4" w14:textId="77777777" w:rsidTr="002840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653EB" w14:textId="77777777" w:rsidR="00221264" w:rsidRPr="00B138F3" w:rsidRDefault="00221264" w:rsidP="007660C8">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21264" w:rsidRPr="00B138F3" w14:paraId="3023CFDE" w14:textId="77777777" w:rsidTr="002840B7">
        <w:trPr>
          <w:trHeight w:val="2194"/>
        </w:trPr>
        <w:tc>
          <w:tcPr>
            <w:tcW w:w="5616" w:type="dxa"/>
            <w:tcBorders>
              <w:top w:val="nil"/>
              <w:left w:val="single" w:sz="4" w:space="0" w:color="auto"/>
              <w:bottom w:val="single" w:sz="4" w:space="0" w:color="auto"/>
              <w:right w:val="single" w:sz="4" w:space="0" w:color="auto"/>
            </w:tcBorders>
            <w:noWrap/>
            <w:vAlign w:val="bottom"/>
          </w:tcPr>
          <w:p w14:paraId="54A768C6" w14:textId="77777777" w:rsidR="00221264" w:rsidRPr="00B138F3" w:rsidRDefault="00221264" w:rsidP="007660C8">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56B4F7E" w14:textId="77777777" w:rsidR="00221264" w:rsidRPr="00B138F3" w:rsidRDefault="00221264" w:rsidP="007660C8">
            <w:pPr>
              <w:widowControl w:val="0"/>
              <w:rPr>
                <w:rFonts w:ascii="GHEA Grapalat" w:hAnsi="GHEA Grapalat" w:cs="Sylfaen"/>
              </w:rPr>
            </w:pPr>
          </w:p>
          <w:p w14:paraId="70D56D43" w14:textId="77777777" w:rsidR="00221264" w:rsidRPr="00B138F3" w:rsidRDefault="00221264" w:rsidP="007660C8">
            <w:pPr>
              <w:widowControl w:val="0"/>
              <w:jc w:val="right"/>
              <w:rPr>
                <w:rFonts w:ascii="GHEA Grapalat" w:hAnsi="GHEA Grapalat" w:cs="Tahoma"/>
              </w:rPr>
            </w:pPr>
            <w:r w:rsidRPr="00B138F3">
              <w:rPr>
                <w:rFonts w:ascii="GHEA Grapalat" w:hAnsi="GHEA Grapalat"/>
              </w:rPr>
              <w:t>/____________________/</w:t>
            </w:r>
          </w:p>
          <w:p w14:paraId="46CD9109" w14:textId="77777777" w:rsidR="00221264" w:rsidRPr="00B138F3" w:rsidRDefault="00221264" w:rsidP="007660C8">
            <w:pPr>
              <w:widowControl w:val="0"/>
              <w:rPr>
                <w:rFonts w:ascii="GHEA Grapalat" w:hAnsi="GHEA Grapalat" w:cs="Sylfaen"/>
              </w:rPr>
            </w:pPr>
          </w:p>
          <w:p w14:paraId="5741DD1C" w14:textId="77777777" w:rsidR="00221264" w:rsidRPr="00B138F3" w:rsidRDefault="00221264" w:rsidP="007660C8">
            <w:pPr>
              <w:widowControl w:val="0"/>
              <w:jc w:val="right"/>
              <w:rPr>
                <w:rFonts w:ascii="GHEA Grapalat" w:hAnsi="GHEA Grapalat" w:cs="Sylfaen"/>
              </w:rPr>
            </w:pPr>
            <w:r w:rsidRPr="00B138F3">
              <w:rPr>
                <w:rFonts w:ascii="GHEA Grapalat" w:hAnsi="GHEA Grapalat"/>
              </w:rPr>
              <w:t>/____________________/</w:t>
            </w:r>
          </w:p>
          <w:p w14:paraId="14CC6905" w14:textId="77777777" w:rsidR="00221264" w:rsidRPr="00B138F3" w:rsidRDefault="00221264" w:rsidP="007660C8">
            <w:pPr>
              <w:widowControl w:val="0"/>
              <w:rPr>
                <w:rFonts w:ascii="GHEA Grapalat" w:hAnsi="GHEA Grapalat" w:cs="Sylfaen"/>
              </w:rPr>
            </w:pPr>
          </w:p>
          <w:p w14:paraId="00E5A33C" w14:textId="77777777" w:rsidR="00221264" w:rsidRPr="00B138F3" w:rsidRDefault="00221264" w:rsidP="007660C8">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4B3F40A" w14:textId="77777777" w:rsidR="00221264" w:rsidRPr="00B138F3" w:rsidRDefault="00221264" w:rsidP="007660C8">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06A5E2CD" w14:textId="77777777" w:rsidR="00221264" w:rsidRPr="00B138F3" w:rsidRDefault="00221264" w:rsidP="007660C8">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24FA962B" w14:textId="77777777" w:rsidR="00221264" w:rsidRPr="00B138F3" w:rsidRDefault="00221264" w:rsidP="007660C8">
            <w:pPr>
              <w:widowControl w:val="0"/>
              <w:rPr>
                <w:rFonts w:ascii="GHEA Grapalat" w:hAnsi="GHEA Grapalat" w:cs="Sylfaen"/>
              </w:rPr>
            </w:pPr>
          </w:p>
          <w:p w14:paraId="3C5FB2F5" w14:textId="77777777" w:rsidR="00221264" w:rsidRPr="00B138F3" w:rsidRDefault="00221264" w:rsidP="007660C8">
            <w:pPr>
              <w:widowControl w:val="0"/>
              <w:jc w:val="right"/>
              <w:rPr>
                <w:rFonts w:ascii="GHEA Grapalat" w:hAnsi="GHEA Grapalat" w:cs="Sylfaen"/>
              </w:rPr>
            </w:pPr>
            <w:r w:rsidRPr="00B138F3">
              <w:rPr>
                <w:rFonts w:ascii="GHEA Grapalat" w:hAnsi="GHEA Grapalat"/>
              </w:rPr>
              <w:t>/____________________/</w:t>
            </w:r>
          </w:p>
          <w:p w14:paraId="3E614662" w14:textId="77777777" w:rsidR="00221264" w:rsidRPr="00B138F3" w:rsidRDefault="00221264" w:rsidP="007660C8">
            <w:pPr>
              <w:widowControl w:val="0"/>
              <w:jc w:val="right"/>
              <w:rPr>
                <w:rFonts w:ascii="GHEA Grapalat" w:hAnsi="GHEA Grapalat" w:cs="Tahoma"/>
              </w:rPr>
            </w:pPr>
          </w:p>
          <w:p w14:paraId="34D5EE3A" w14:textId="77777777" w:rsidR="00221264" w:rsidRPr="00B138F3" w:rsidRDefault="00221264" w:rsidP="007660C8">
            <w:pPr>
              <w:widowControl w:val="0"/>
              <w:jc w:val="right"/>
              <w:rPr>
                <w:rFonts w:ascii="GHEA Grapalat" w:hAnsi="GHEA Grapalat" w:cs="Sylfaen"/>
              </w:rPr>
            </w:pPr>
            <w:r w:rsidRPr="00B138F3">
              <w:rPr>
                <w:rFonts w:ascii="GHEA Grapalat" w:hAnsi="GHEA Grapalat"/>
              </w:rPr>
              <w:t>/____________________/</w:t>
            </w:r>
          </w:p>
          <w:p w14:paraId="0E20EBA2" w14:textId="77777777" w:rsidR="00221264" w:rsidRPr="00B138F3" w:rsidRDefault="00221264" w:rsidP="007660C8">
            <w:pPr>
              <w:widowControl w:val="0"/>
              <w:rPr>
                <w:rFonts w:ascii="GHEA Grapalat" w:hAnsi="GHEA Grapalat" w:cs="Sylfaen"/>
              </w:rPr>
            </w:pPr>
          </w:p>
          <w:p w14:paraId="1FFC610C" w14:textId="77777777" w:rsidR="00221264" w:rsidRPr="00B138F3" w:rsidRDefault="00221264" w:rsidP="007660C8">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21264" w:rsidRPr="00B138F3" w14:paraId="63CBB23E" w14:textId="77777777" w:rsidTr="002840B7">
        <w:trPr>
          <w:trHeight w:val="2194"/>
        </w:trPr>
        <w:tc>
          <w:tcPr>
            <w:tcW w:w="5616" w:type="dxa"/>
            <w:tcBorders>
              <w:top w:val="single" w:sz="4" w:space="0" w:color="auto"/>
              <w:left w:val="single" w:sz="4" w:space="0" w:color="auto"/>
              <w:right w:val="single" w:sz="4" w:space="0" w:color="auto"/>
            </w:tcBorders>
            <w:noWrap/>
            <w:vAlign w:val="bottom"/>
          </w:tcPr>
          <w:p w14:paraId="68EA4E90" w14:textId="77777777" w:rsidR="00221264" w:rsidRPr="00B138F3" w:rsidRDefault="00221264" w:rsidP="007660C8">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FD4DF1F" w14:textId="77777777" w:rsidR="00221264" w:rsidRPr="00B138F3" w:rsidRDefault="00221264" w:rsidP="007660C8">
            <w:pPr>
              <w:widowControl w:val="0"/>
              <w:rPr>
                <w:rFonts w:ascii="GHEA Grapalat" w:hAnsi="GHEA Grapalat"/>
              </w:rPr>
            </w:pPr>
          </w:p>
          <w:p w14:paraId="2480AF49" w14:textId="77777777" w:rsidR="00221264" w:rsidRPr="00B138F3" w:rsidRDefault="00221264" w:rsidP="007660C8">
            <w:pPr>
              <w:widowControl w:val="0"/>
              <w:jc w:val="right"/>
              <w:rPr>
                <w:rFonts w:ascii="GHEA Grapalat" w:hAnsi="GHEA Grapalat" w:cs="Tahoma"/>
              </w:rPr>
            </w:pPr>
            <w:r w:rsidRPr="00B138F3">
              <w:rPr>
                <w:rFonts w:ascii="GHEA Grapalat" w:hAnsi="GHEA Grapalat"/>
              </w:rPr>
              <w:t>/____________________/</w:t>
            </w:r>
          </w:p>
          <w:p w14:paraId="77D14348" w14:textId="77777777" w:rsidR="00221264" w:rsidRPr="00B138F3" w:rsidRDefault="00221264" w:rsidP="007660C8">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20F111A" w14:textId="77777777" w:rsidR="00221264" w:rsidRPr="00B138F3" w:rsidRDefault="00221264" w:rsidP="007660C8">
            <w:pPr>
              <w:widowControl w:val="0"/>
              <w:rPr>
                <w:rFonts w:ascii="GHEA Grapalat" w:hAnsi="GHEA Grapalat" w:cs="Tahoma"/>
              </w:rPr>
            </w:pPr>
          </w:p>
          <w:p w14:paraId="070FD450" w14:textId="77777777" w:rsidR="00221264" w:rsidRPr="00B138F3" w:rsidRDefault="00221264" w:rsidP="007660C8">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0550A794" w14:textId="77777777" w:rsidR="00221264" w:rsidRPr="00B138F3" w:rsidRDefault="00221264" w:rsidP="007660C8">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2399A2F" w14:textId="77777777" w:rsidR="00221264" w:rsidRPr="00B138F3" w:rsidRDefault="00221264" w:rsidP="007660C8">
            <w:pPr>
              <w:widowControl w:val="0"/>
              <w:rPr>
                <w:rFonts w:ascii="GHEA Grapalat" w:hAnsi="GHEA Grapalat" w:cs="Tahoma"/>
              </w:rPr>
            </w:pPr>
          </w:p>
          <w:p w14:paraId="76DCA023" w14:textId="77777777" w:rsidR="00221264" w:rsidRPr="00B138F3" w:rsidRDefault="00221264" w:rsidP="007660C8">
            <w:pPr>
              <w:widowControl w:val="0"/>
              <w:jc w:val="right"/>
              <w:rPr>
                <w:rFonts w:ascii="GHEA Grapalat" w:hAnsi="GHEA Grapalat" w:cs="Tahoma"/>
              </w:rPr>
            </w:pPr>
            <w:r w:rsidRPr="00B138F3">
              <w:rPr>
                <w:rFonts w:ascii="GHEA Grapalat" w:hAnsi="GHEA Grapalat"/>
              </w:rPr>
              <w:t>/____________________/</w:t>
            </w:r>
          </w:p>
          <w:p w14:paraId="08F85F39" w14:textId="77777777" w:rsidR="00221264" w:rsidRPr="00B138F3" w:rsidRDefault="00221264" w:rsidP="007660C8">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B69C587" w14:textId="77777777" w:rsidR="00221264" w:rsidRPr="00B138F3" w:rsidRDefault="00221264" w:rsidP="007660C8">
            <w:pPr>
              <w:widowControl w:val="0"/>
              <w:rPr>
                <w:rFonts w:ascii="GHEA Grapalat" w:hAnsi="GHEA Grapalat" w:cs="Arial"/>
              </w:rPr>
            </w:pPr>
          </w:p>
        </w:tc>
      </w:tr>
      <w:tr w:rsidR="00221264" w:rsidRPr="00B138F3" w14:paraId="65EFFB41" w14:textId="77777777" w:rsidTr="002840B7">
        <w:trPr>
          <w:trHeight w:val="2194"/>
        </w:trPr>
        <w:tc>
          <w:tcPr>
            <w:tcW w:w="5616" w:type="dxa"/>
            <w:tcBorders>
              <w:top w:val="nil"/>
              <w:left w:val="single" w:sz="4" w:space="0" w:color="auto"/>
              <w:bottom w:val="single" w:sz="4" w:space="0" w:color="auto"/>
              <w:right w:val="single" w:sz="4" w:space="0" w:color="auto"/>
            </w:tcBorders>
            <w:noWrap/>
            <w:vAlign w:val="bottom"/>
          </w:tcPr>
          <w:p w14:paraId="1881EB70" w14:textId="77777777" w:rsidR="00221264" w:rsidRPr="00B138F3" w:rsidRDefault="00221264" w:rsidP="007660C8">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4B31E547" w14:textId="77777777" w:rsidR="00221264" w:rsidRPr="00B138F3" w:rsidRDefault="00221264" w:rsidP="007660C8">
            <w:pPr>
              <w:widowControl w:val="0"/>
              <w:rPr>
                <w:rFonts w:ascii="GHEA Grapalat" w:hAnsi="GHEA Grapalat" w:cs="Sylfaen"/>
              </w:rPr>
            </w:pPr>
          </w:p>
          <w:p w14:paraId="5435BA78" w14:textId="77777777" w:rsidR="00221264" w:rsidRPr="00B138F3" w:rsidRDefault="00221264" w:rsidP="007660C8">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C3F7A17" w14:textId="77777777" w:rsidR="00221264" w:rsidRPr="00B138F3" w:rsidRDefault="00221264" w:rsidP="007660C8">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1A3B9ECC" w14:textId="77777777" w:rsidR="00221264" w:rsidRPr="00B138F3" w:rsidRDefault="00221264" w:rsidP="007660C8">
            <w:pPr>
              <w:widowControl w:val="0"/>
              <w:rPr>
                <w:rFonts w:ascii="GHEA Grapalat" w:hAnsi="GHEA Grapalat"/>
              </w:rPr>
            </w:pPr>
          </w:p>
          <w:p w14:paraId="7C47B4CC" w14:textId="77777777" w:rsidR="00221264" w:rsidRPr="00B138F3" w:rsidRDefault="00221264" w:rsidP="007660C8">
            <w:pPr>
              <w:widowControl w:val="0"/>
              <w:jc w:val="right"/>
              <w:rPr>
                <w:rFonts w:ascii="GHEA Grapalat" w:hAnsi="GHEA Grapalat" w:cs="Sylfaen"/>
              </w:rPr>
            </w:pPr>
            <w:r w:rsidRPr="00B138F3">
              <w:rPr>
                <w:rFonts w:ascii="GHEA Grapalat" w:hAnsi="GHEA Grapalat"/>
              </w:rPr>
              <w:t>23.в Дата исполнения: "___" ___ 20___г.</w:t>
            </w:r>
          </w:p>
        </w:tc>
      </w:tr>
    </w:tbl>
    <w:p w14:paraId="4286E446" w14:textId="77777777" w:rsidR="00221264" w:rsidRPr="00B138F3" w:rsidRDefault="00221264" w:rsidP="007660C8">
      <w:pPr>
        <w:widowControl w:val="0"/>
        <w:jc w:val="center"/>
        <w:rPr>
          <w:rFonts w:ascii="GHEA Grapalat" w:hAnsi="GHEA Grapalat" w:cs="Sylfaen"/>
        </w:rPr>
      </w:pPr>
    </w:p>
    <w:p w14:paraId="4BF02E57" w14:textId="77777777" w:rsidR="00221264" w:rsidRPr="00B138F3" w:rsidRDefault="00221264" w:rsidP="007660C8">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82EA26F" w14:textId="77777777" w:rsidR="00221264" w:rsidRPr="00B138F3" w:rsidRDefault="00221264" w:rsidP="007660C8">
      <w:pPr>
        <w:rPr>
          <w:rFonts w:ascii="GHEA Grapalat" w:hAnsi="GHEA Grapalat" w:cs="Sylfaen"/>
        </w:rPr>
      </w:pPr>
      <w:r w:rsidRPr="00B138F3">
        <w:rPr>
          <w:rFonts w:ascii="GHEA Grapalat" w:hAnsi="GHEA Grapalat" w:cs="Sylfaen"/>
        </w:rPr>
        <w:br w:type="page"/>
      </w:r>
    </w:p>
    <w:p w14:paraId="101A6C92" w14:textId="77777777" w:rsidR="00221264" w:rsidRPr="00B138F3" w:rsidRDefault="00221264" w:rsidP="007660C8">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21264" w:rsidRPr="00B138F3" w14:paraId="3E487F49" w14:textId="77777777" w:rsidTr="002840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C3D44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3B2E328"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0C1670D"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69B1851"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700B6E9"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1760088"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6FF2CDC"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Сторона,</w:t>
            </w:r>
          </w:p>
          <w:p w14:paraId="4668CA64"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3D292955"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F2374E6"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221264" w:rsidRPr="00B138F3" w14:paraId="5F7386CF" w14:textId="77777777" w:rsidTr="002840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47E45D"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710C39D"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92D3361"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618E5CE"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434FA4F"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5</w:t>
            </w:r>
          </w:p>
        </w:tc>
      </w:tr>
      <w:tr w:rsidR="00221264" w:rsidRPr="00B138F3" w14:paraId="101450EF"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07926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38980F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D26740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3D1B2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46E03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221264" w:rsidRPr="00B138F3" w14:paraId="7887A824"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71A81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149FD82" w14:textId="77777777" w:rsidR="00221264" w:rsidRPr="00B138F3" w:rsidRDefault="00221264" w:rsidP="007660C8">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E8F099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0BE6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044554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221264" w:rsidRPr="00B138F3" w14:paraId="264BB0D7"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A698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CBE0B79" w14:textId="77777777" w:rsidR="00221264" w:rsidRPr="00B138F3" w:rsidRDefault="00221264" w:rsidP="007660C8">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1CAEEB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356A9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09477AA7" w14:textId="77777777" w:rsidR="00221264" w:rsidRPr="00B138F3" w:rsidRDefault="00221264" w:rsidP="007660C8">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63910F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21264" w:rsidRPr="00B138F3" w14:paraId="31CDE68A"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CBDFE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85A6D4C" w14:textId="77777777" w:rsidR="00221264" w:rsidRPr="00B138F3" w:rsidRDefault="00221264" w:rsidP="007660C8">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01FF38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CE194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41AC51E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ACE924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36161AFC"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11F99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3A0542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8C8DDD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F2749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C70952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04A1BF75"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16031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C81AFD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643E28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67F4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125DBB0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0DC0B1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36640A15"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3AA00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01A130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359796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93D15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3D2EC2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DBA7D4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2A1BEF77"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E3932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39142F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6C2EAF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BD4C3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F21BA3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BF0A5F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6512A4C6"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BE6FF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0D91D8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44DDD7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A3604E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6566319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C89948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221264" w:rsidRPr="00B138F3" w14:paraId="3BB52225"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483B9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921D1E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17EC63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87EFE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50B06F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3165B2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221264" w:rsidRPr="00B138F3" w14:paraId="6ED52B27"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EBB9E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447082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4101C4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19A96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884DDE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C42196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21264" w:rsidRPr="00B138F3" w14:paraId="44B1EFC9"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E573D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79A2F4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113F89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3525E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FCEA3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21264" w:rsidRPr="00B138F3" w14:paraId="0376780E"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48C78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81AD01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7AE0AF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E6EB3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77DA55C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E1980F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21264" w:rsidRPr="00B138F3" w14:paraId="70ED2FB8"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E8542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5F1364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1BD3BF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B1F5E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0D32845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60BE21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221264" w:rsidRPr="00B138F3" w14:paraId="19D538C9"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4C9BD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403FDB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828670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05A82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110988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B7CA3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221264" w:rsidRPr="00B138F3" w14:paraId="746507D5"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02F3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05033A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FDABCB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8604D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7519A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05F066BF"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EA681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5A93CE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89293B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39512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53EB538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21264" w:rsidRPr="00B138F3" w14:paraId="59C70C54"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254C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89C04C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702B1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31372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111D459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B0429D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21264" w:rsidRPr="00B138F3" w14:paraId="636C5A2E"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0D4D2" w14:textId="77777777" w:rsidR="00221264" w:rsidRPr="00B138F3" w:rsidDel="0010680B" w:rsidRDefault="00221264" w:rsidP="007660C8">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2061621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2FDECF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78B84A" w14:textId="77777777" w:rsidR="00221264" w:rsidRPr="00B138F3" w:rsidRDefault="00221264" w:rsidP="007660C8">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C42D2B1" w14:textId="77777777" w:rsidR="00221264" w:rsidRPr="00B138F3" w:rsidRDefault="00221264" w:rsidP="007660C8">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4A9981A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E10BE9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221264" w:rsidRPr="00B138F3" w14:paraId="2E4A2D36"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C80E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67946B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59A30B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4CE28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B9C534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732AD2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E2937B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21264" w:rsidRPr="00B138F3" w14:paraId="7CC63411"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5350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8C0212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DC5170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07DE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0CBA8FB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C27101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1A0B17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221264" w:rsidRPr="00B138F3" w14:paraId="5428364A"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C875B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75821E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B18840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8D47A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1503709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00257C6" w14:textId="77777777" w:rsidR="00221264" w:rsidRPr="00B138F3" w:rsidRDefault="00221264" w:rsidP="007660C8">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4EE0C6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B5E1A6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221264" w:rsidRPr="00B138F3" w14:paraId="29870B8F"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B7904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E277E2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C1FE0D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1217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C6DED7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03C6F5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221264" w:rsidRPr="00B138F3" w14:paraId="54950220"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D328F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BD786E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5F8A2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4427D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23B9B1A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5E2582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75D626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221264" w:rsidRPr="00B138F3" w14:paraId="366E84FF"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F777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C16008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31EB97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BE119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22B709A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2FA4679" w14:textId="77777777" w:rsidR="00221264" w:rsidRPr="00B138F3" w:rsidRDefault="00221264" w:rsidP="007660C8">
            <w:pPr>
              <w:widowControl w:val="0"/>
              <w:jc w:val="center"/>
              <w:rPr>
                <w:rFonts w:ascii="GHEA Grapalat" w:hAnsi="GHEA Grapalat"/>
                <w:sz w:val="18"/>
                <w:szCs w:val="18"/>
              </w:rPr>
            </w:pPr>
          </w:p>
        </w:tc>
      </w:tr>
      <w:tr w:rsidR="00221264" w:rsidRPr="00B138F3" w14:paraId="64DF023A"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0F9D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FAD605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956663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9B253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34EE95E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FF9953C" w14:textId="77777777" w:rsidR="00221264" w:rsidRPr="00B138F3" w:rsidRDefault="00221264" w:rsidP="007660C8">
            <w:pPr>
              <w:widowControl w:val="0"/>
              <w:jc w:val="center"/>
              <w:rPr>
                <w:rFonts w:ascii="GHEA Grapalat" w:hAnsi="GHEA Grapalat"/>
                <w:sz w:val="18"/>
                <w:szCs w:val="18"/>
              </w:rPr>
            </w:pPr>
          </w:p>
        </w:tc>
      </w:tr>
      <w:tr w:rsidR="00221264" w:rsidRPr="00B138F3" w14:paraId="634B55EF"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65465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A480DD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94888B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EB2900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134B4BE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AACD3EF" w14:textId="77777777" w:rsidR="00221264" w:rsidRPr="00B138F3" w:rsidRDefault="00221264" w:rsidP="007660C8">
            <w:pPr>
              <w:widowControl w:val="0"/>
              <w:jc w:val="center"/>
              <w:rPr>
                <w:rFonts w:ascii="GHEA Grapalat" w:hAnsi="GHEA Grapalat"/>
                <w:sz w:val="18"/>
                <w:szCs w:val="18"/>
              </w:rPr>
            </w:pPr>
          </w:p>
        </w:tc>
      </w:tr>
      <w:tr w:rsidR="00221264" w:rsidRPr="00B138F3" w14:paraId="02D1B6D8"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2C910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4C5C11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18E7F7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BD548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4604D0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D78EABA" w14:textId="77777777" w:rsidR="00221264" w:rsidRPr="00B138F3" w:rsidRDefault="00221264" w:rsidP="007660C8">
            <w:pPr>
              <w:widowControl w:val="0"/>
              <w:jc w:val="center"/>
              <w:rPr>
                <w:rFonts w:ascii="GHEA Grapalat" w:hAnsi="GHEA Grapalat"/>
                <w:sz w:val="18"/>
                <w:szCs w:val="18"/>
              </w:rPr>
            </w:pPr>
          </w:p>
        </w:tc>
      </w:tr>
      <w:tr w:rsidR="00221264" w:rsidRPr="00B138F3" w14:paraId="6A38A665"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6024B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6CFBF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90BE74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B4B55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79E5C1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13FDE1B" w14:textId="77777777" w:rsidR="00221264" w:rsidRPr="00B138F3" w:rsidRDefault="00221264" w:rsidP="007660C8">
            <w:pPr>
              <w:widowControl w:val="0"/>
              <w:jc w:val="center"/>
              <w:rPr>
                <w:rFonts w:ascii="GHEA Grapalat" w:hAnsi="GHEA Grapalat"/>
                <w:sz w:val="18"/>
                <w:szCs w:val="18"/>
              </w:rPr>
            </w:pPr>
          </w:p>
        </w:tc>
      </w:tr>
      <w:tr w:rsidR="00221264" w:rsidRPr="00B138F3" w14:paraId="19880193"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5462C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25F6B2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19F7E3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BA71F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1B2734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5FD8298" w14:textId="77777777" w:rsidR="00221264" w:rsidRPr="00B138F3" w:rsidRDefault="00221264" w:rsidP="007660C8">
            <w:pPr>
              <w:widowControl w:val="0"/>
              <w:jc w:val="center"/>
              <w:rPr>
                <w:rFonts w:ascii="GHEA Grapalat" w:hAnsi="GHEA Grapalat"/>
                <w:sz w:val="18"/>
                <w:szCs w:val="18"/>
              </w:rPr>
            </w:pPr>
          </w:p>
        </w:tc>
      </w:tr>
    </w:tbl>
    <w:p w14:paraId="11B11DBA" w14:textId="77777777" w:rsidR="00221264" w:rsidRPr="00B138F3" w:rsidRDefault="00221264" w:rsidP="007660C8">
      <w:pPr>
        <w:widowControl w:val="0"/>
        <w:ind w:left="567" w:right="565"/>
        <w:jc w:val="center"/>
        <w:rPr>
          <w:rFonts w:ascii="GHEA Grapalat" w:hAnsi="GHEA Grapalat"/>
          <w:b/>
        </w:rPr>
      </w:pPr>
    </w:p>
    <w:p w14:paraId="52CE1A52" w14:textId="77777777" w:rsidR="00221264" w:rsidRPr="00B138F3" w:rsidRDefault="00221264" w:rsidP="007660C8">
      <w:pPr>
        <w:widowControl w:val="0"/>
        <w:ind w:left="567" w:right="565"/>
        <w:jc w:val="center"/>
        <w:rPr>
          <w:rFonts w:ascii="GHEA Grapalat" w:hAnsi="GHEA Grapalat"/>
          <w:b/>
        </w:rPr>
      </w:pPr>
    </w:p>
    <w:p w14:paraId="47D4AD01" w14:textId="77777777" w:rsidR="00221264" w:rsidRPr="00B138F3" w:rsidRDefault="00221264" w:rsidP="007660C8">
      <w:pPr>
        <w:widowControl w:val="0"/>
        <w:ind w:left="567" w:right="565"/>
        <w:jc w:val="center"/>
        <w:rPr>
          <w:rFonts w:ascii="GHEA Grapalat" w:hAnsi="GHEA Grapalat"/>
          <w:b/>
        </w:rPr>
      </w:pPr>
    </w:p>
    <w:p w14:paraId="44FDEACF" w14:textId="77777777" w:rsidR="00221264" w:rsidRPr="00B138F3" w:rsidRDefault="00221264" w:rsidP="007660C8">
      <w:pPr>
        <w:widowControl w:val="0"/>
        <w:ind w:left="567" w:right="565"/>
        <w:jc w:val="center"/>
        <w:rPr>
          <w:rFonts w:ascii="GHEA Grapalat" w:hAnsi="GHEA Grapalat"/>
          <w:b/>
        </w:rPr>
      </w:pPr>
    </w:p>
    <w:p w14:paraId="5C25F32B" w14:textId="77777777" w:rsidR="00221264" w:rsidRPr="00B138F3" w:rsidRDefault="00221264" w:rsidP="007660C8">
      <w:pPr>
        <w:widowControl w:val="0"/>
        <w:ind w:left="567" w:right="565"/>
        <w:jc w:val="center"/>
        <w:rPr>
          <w:rFonts w:ascii="GHEA Grapalat" w:hAnsi="GHEA Grapalat"/>
          <w:b/>
        </w:rPr>
      </w:pPr>
    </w:p>
    <w:p w14:paraId="36EEAF02" w14:textId="77777777" w:rsidR="00221264" w:rsidRPr="00B138F3" w:rsidRDefault="00221264" w:rsidP="007660C8">
      <w:pPr>
        <w:widowControl w:val="0"/>
        <w:ind w:left="567" w:right="565"/>
        <w:jc w:val="center"/>
        <w:rPr>
          <w:rFonts w:ascii="GHEA Grapalat" w:hAnsi="GHEA Grapalat"/>
          <w:b/>
        </w:rPr>
      </w:pPr>
    </w:p>
    <w:p w14:paraId="7DBCB943" w14:textId="77777777" w:rsidR="00221264" w:rsidRPr="00B138F3" w:rsidRDefault="00221264" w:rsidP="007660C8">
      <w:pPr>
        <w:widowControl w:val="0"/>
        <w:ind w:left="567" w:right="565"/>
        <w:jc w:val="center"/>
        <w:rPr>
          <w:rFonts w:ascii="GHEA Grapalat" w:hAnsi="GHEA Grapalat"/>
          <w:b/>
        </w:rPr>
      </w:pPr>
    </w:p>
    <w:p w14:paraId="4C1C41DD" w14:textId="77777777" w:rsidR="00221264" w:rsidRPr="00B138F3" w:rsidRDefault="00221264" w:rsidP="007660C8">
      <w:pPr>
        <w:widowControl w:val="0"/>
        <w:ind w:left="567" w:right="565"/>
        <w:jc w:val="center"/>
        <w:rPr>
          <w:rFonts w:ascii="GHEA Grapalat" w:hAnsi="GHEA Grapalat"/>
          <w:b/>
        </w:rPr>
      </w:pPr>
    </w:p>
    <w:p w14:paraId="7317A54E" w14:textId="77777777" w:rsidR="00221264" w:rsidRPr="00B138F3" w:rsidRDefault="00221264" w:rsidP="007660C8">
      <w:pPr>
        <w:widowControl w:val="0"/>
        <w:ind w:left="567" w:right="565"/>
        <w:jc w:val="center"/>
        <w:rPr>
          <w:rFonts w:ascii="GHEA Grapalat" w:hAnsi="GHEA Grapalat"/>
          <w:b/>
        </w:rPr>
      </w:pPr>
    </w:p>
    <w:p w14:paraId="6D2DA25C" w14:textId="77777777" w:rsidR="00221264" w:rsidRPr="00B138F3" w:rsidRDefault="00221264" w:rsidP="007660C8">
      <w:pPr>
        <w:widowControl w:val="0"/>
        <w:ind w:left="567" w:right="565"/>
        <w:jc w:val="center"/>
        <w:rPr>
          <w:rFonts w:ascii="GHEA Grapalat" w:hAnsi="GHEA Grapalat"/>
          <w:b/>
        </w:rPr>
      </w:pPr>
    </w:p>
    <w:p w14:paraId="0ABA9B89" w14:textId="77777777" w:rsidR="00221264" w:rsidRPr="00B138F3" w:rsidRDefault="00221264" w:rsidP="007660C8">
      <w:pPr>
        <w:widowControl w:val="0"/>
        <w:ind w:left="567" w:right="565"/>
        <w:jc w:val="center"/>
        <w:rPr>
          <w:rFonts w:ascii="GHEA Grapalat" w:hAnsi="GHEA Grapalat"/>
          <w:b/>
        </w:rPr>
      </w:pPr>
    </w:p>
    <w:p w14:paraId="33ED90D7" w14:textId="77777777" w:rsidR="00221264" w:rsidRPr="00B138F3" w:rsidRDefault="00221264" w:rsidP="007660C8">
      <w:pPr>
        <w:widowControl w:val="0"/>
        <w:ind w:left="567" w:right="565"/>
        <w:jc w:val="center"/>
        <w:rPr>
          <w:rFonts w:ascii="GHEA Grapalat" w:hAnsi="GHEA Grapalat"/>
          <w:b/>
        </w:rPr>
      </w:pPr>
    </w:p>
    <w:p w14:paraId="3BDA592E" w14:textId="77777777" w:rsidR="00221264" w:rsidRPr="00B138F3" w:rsidRDefault="00221264" w:rsidP="007660C8">
      <w:pPr>
        <w:widowControl w:val="0"/>
        <w:ind w:left="567" w:right="565"/>
        <w:jc w:val="center"/>
        <w:rPr>
          <w:rFonts w:ascii="GHEA Grapalat" w:hAnsi="GHEA Grapalat"/>
          <w:b/>
        </w:rPr>
      </w:pPr>
    </w:p>
    <w:p w14:paraId="429C01B8" w14:textId="77777777" w:rsidR="00221264" w:rsidRPr="00B138F3" w:rsidRDefault="00221264" w:rsidP="007660C8">
      <w:pPr>
        <w:widowControl w:val="0"/>
        <w:ind w:left="567" w:right="565"/>
        <w:jc w:val="center"/>
        <w:rPr>
          <w:rFonts w:ascii="GHEA Grapalat" w:hAnsi="GHEA Grapalat"/>
          <w:b/>
        </w:rPr>
      </w:pPr>
    </w:p>
    <w:p w14:paraId="75FAB8AC" w14:textId="77777777" w:rsidR="00221264" w:rsidRPr="00B138F3" w:rsidRDefault="00221264" w:rsidP="007660C8">
      <w:pPr>
        <w:widowControl w:val="0"/>
        <w:ind w:left="567" w:right="565"/>
        <w:jc w:val="center"/>
        <w:rPr>
          <w:rFonts w:ascii="GHEA Grapalat" w:hAnsi="GHEA Grapalat"/>
          <w:b/>
        </w:rPr>
      </w:pPr>
    </w:p>
    <w:p w14:paraId="2E8B8D9B" w14:textId="77777777" w:rsidR="00221264" w:rsidRPr="00B138F3" w:rsidRDefault="00221264" w:rsidP="007660C8">
      <w:pPr>
        <w:widowControl w:val="0"/>
        <w:ind w:left="567" w:right="565"/>
        <w:jc w:val="center"/>
        <w:rPr>
          <w:rFonts w:ascii="GHEA Grapalat" w:hAnsi="GHEA Grapalat"/>
          <w:b/>
        </w:rPr>
      </w:pPr>
    </w:p>
    <w:p w14:paraId="3AC4352C" w14:textId="77777777" w:rsidR="00221264" w:rsidRPr="00B138F3" w:rsidRDefault="00221264" w:rsidP="007660C8">
      <w:pPr>
        <w:widowControl w:val="0"/>
        <w:ind w:left="567" w:right="565"/>
        <w:jc w:val="center"/>
        <w:rPr>
          <w:rFonts w:ascii="GHEA Grapalat" w:hAnsi="GHEA Grapalat"/>
          <w:b/>
        </w:rPr>
      </w:pPr>
    </w:p>
    <w:p w14:paraId="1438A5DD" w14:textId="77777777" w:rsidR="00221264" w:rsidRPr="00B138F3" w:rsidRDefault="00221264" w:rsidP="007660C8">
      <w:pPr>
        <w:widowControl w:val="0"/>
        <w:ind w:firstLine="567"/>
        <w:jc w:val="right"/>
        <w:rPr>
          <w:rFonts w:ascii="GHEA Grapalat" w:hAnsi="GHEA Grapalat" w:cs="Arial"/>
          <w:b/>
        </w:rPr>
      </w:pPr>
      <w:r w:rsidRPr="00B138F3">
        <w:rPr>
          <w:rFonts w:ascii="GHEA Grapalat" w:hAnsi="GHEA Grapalat"/>
          <w:b/>
        </w:rPr>
        <w:t>Приложение № 5</w:t>
      </w:r>
    </w:p>
    <w:p w14:paraId="5C3FD0B2" w14:textId="2EC40679" w:rsidR="00221264" w:rsidRPr="00B138F3" w:rsidRDefault="00221264" w:rsidP="007660C8">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201D22">
        <w:rPr>
          <w:rFonts w:ascii="GHEA Grapalat" w:hAnsi="GHEA Grapalat"/>
          <w:b/>
          <w:sz w:val="24"/>
          <w:szCs w:val="24"/>
        </w:rPr>
        <w:t>“EQ-BMAPDzB-</w:t>
      </w:r>
      <w:r w:rsidR="00765F41">
        <w:rPr>
          <w:rFonts w:ascii="GHEA Grapalat" w:hAnsi="GHEA Grapalat"/>
          <w:b/>
          <w:sz w:val="24"/>
          <w:szCs w:val="24"/>
        </w:rPr>
        <w:t>26/2</w:t>
      </w:r>
      <w:r w:rsidR="00201D22">
        <w:rPr>
          <w:rFonts w:ascii="GHEA Grapalat" w:hAnsi="GHEA Grapalat"/>
          <w:b/>
          <w:sz w:val="24"/>
          <w:szCs w:val="24"/>
        </w:rPr>
        <w:t>”</w:t>
      </w:r>
      <w:r w:rsidRPr="00B138F3">
        <w:rPr>
          <w:rStyle w:val="FootnoteReference"/>
          <w:rFonts w:ascii="GHEA Grapalat" w:hAnsi="GHEA Grapalat"/>
          <w:b/>
          <w:sz w:val="24"/>
          <w:szCs w:val="24"/>
        </w:rPr>
        <w:footnoteReference w:customMarkFollows="1" w:id="25"/>
        <w:t>*</w:t>
      </w:r>
    </w:p>
    <w:p w14:paraId="17362C76" w14:textId="77777777" w:rsidR="00221264" w:rsidRPr="00B138F3" w:rsidRDefault="00221264" w:rsidP="007660C8">
      <w:pPr>
        <w:widowControl w:val="0"/>
        <w:ind w:left="567" w:right="565"/>
        <w:jc w:val="center"/>
        <w:rPr>
          <w:rFonts w:ascii="GHEA Grapalat" w:hAnsi="GHEA Grapalat"/>
          <w:b/>
        </w:rPr>
      </w:pPr>
    </w:p>
    <w:p w14:paraId="14545EA5" w14:textId="77777777" w:rsidR="00221264" w:rsidRPr="00B138F3" w:rsidRDefault="00221264" w:rsidP="007660C8">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3BFA721" w14:textId="77777777" w:rsidR="00221264" w:rsidRPr="00B138F3" w:rsidRDefault="00221264" w:rsidP="007660C8">
      <w:pPr>
        <w:widowControl w:val="0"/>
        <w:ind w:left="567" w:right="565"/>
        <w:jc w:val="center"/>
        <w:rPr>
          <w:rFonts w:ascii="GHEA Grapalat" w:hAnsi="GHEA Grapalat"/>
          <w:b/>
        </w:rPr>
      </w:pPr>
      <w:r w:rsidRPr="00B138F3">
        <w:rPr>
          <w:rFonts w:ascii="GHEA Grapalat" w:hAnsi="GHEA Grapalat"/>
          <w:b/>
        </w:rPr>
        <w:t>(обеспечение договора)</w:t>
      </w:r>
    </w:p>
    <w:p w14:paraId="6A7B3F87" w14:textId="77777777" w:rsidR="00221264" w:rsidRPr="00B138F3" w:rsidRDefault="00221264" w:rsidP="007660C8">
      <w:pPr>
        <w:widowControl w:val="0"/>
        <w:ind w:left="567" w:right="565"/>
        <w:jc w:val="center"/>
        <w:rPr>
          <w:rFonts w:ascii="GHEA Grapalat" w:hAnsi="GHEA Grapalat"/>
          <w:b/>
        </w:rPr>
      </w:pPr>
    </w:p>
    <w:p w14:paraId="15411422" w14:textId="77777777" w:rsidR="00221264" w:rsidRPr="00B138F3" w:rsidRDefault="00221264" w:rsidP="007660C8">
      <w:pPr>
        <w:pStyle w:val="NormalWeb"/>
        <w:shd w:val="clear" w:color="auto" w:fill="FFFFFF"/>
        <w:spacing w:before="0" w:beforeAutospacing="0" w:after="0" w:afterAutospacing="0"/>
        <w:jc w:val="both"/>
        <w:rPr>
          <w:rStyle w:val="Strong"/>
          <w:rFonts w:ascii="GHEA Grapalat" w:hAnsi="GHEA Grapalat"/>
          <w:b w:val="0"/>
          <w:bCs w:val="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7CAE1A04" w14:textId="77777777" w:rsidR="00221264" w:rsidRPr="00B138F3" w:rsidRDefault="00221264" w:rsidP="007660C8">
      <w:pPr>
        <w:pStyle w:val="NormalWeb"/>
        <w:shd w:val="clear" w:color="auto" w:fill="FFFFFF"/>
        <w:spacing w:before="0" w:beforeAutospacing="0" w:after="0" w:afterAutospacing="0"/>
        <w:jc w:val="both"/>
        <w:rPr>
          <w:rStyle w:val="Strong"/>
          <w:rFonts w:ascii="GHEA Grapalat" w:hAnsi="GHEA Grapalat"/>
          <w:b w:val="0"/>
          <w:bCs w:val="0"/>
        </w:rPr>
      </w:pP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rPr>
        <w:t xml:space="preserve">      номер заключаемого договора</w:t>
      </w:r>
      <w:r w:rsidRPr="00B138F3">
        <w:rPr>
          <w:rStyle w:val="Strong"/>
          <w:rFonts w:ascii="GHEA Grapalat" w:hAnsi="GHEA Grapalat"/>
          <w:lang w:val="hy-AM"/>
        </w:rPr>
        <w:tab/>
      </w:r>
      <w:r w:rsidRPr="00B138F3">
        <w:rPr>
          <w:rStyle w:val="Strong"/>
          <w:rFonts w:ascii="GHEA Grapalat" w:hAnsi="GHEA Grapalat"/>
          <w:lang w:val="hy-AM"/>
        </w:rPr>
        <w:tab/>
      </w:r>
      <w:r w:rsidRPr="00B138F3">
        <w:rPr>
          <w:rStyle w:val="Strong"/>
          <w:rFonts w:ascii="GHEA Grapalat" w:hAnsi="GHEA Grapalat"/>
          <w:lang w:val="hy-AM"/>
        </w:rPr>
        <w:tab/>
      </w:r>
    </w:p>
    <w:p w14:paraId="3E28F819" w14:textId="77777777" w:rsidR="00221264" w:rsidRPr="00B138F3" w:rsidRDefault="00221264" w:rsidP="007660C8">
      <w:pPr>
        <w:pStyle w:val="NormalWeb"/>
        <w:shd w:val="clear" w:color="auto" w:fill="FFFFFF"/>
        <w:spacing w:before="0" w:beforeAutospacing="0" w:after="0" w:afterAutospacing="0"/>
        <w:ind w:left="-142"/>
        <w:rPr>
          <w:rStyle w:val="Strong"/>
          <w:rFonts w:ascii="GHEA Grapalat" w:hAnsi="GHEA Grapalat"/>
          <w:b w:val="0"/>
          <w:bCs w:val="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rPr>
        <w:t xml:space="preserve">   </w:t>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lang w:val="hy-AM"/>
        </w:rPr>
        <w:tab/>
      </w:r>
      <w:r w:rsidRPr="00B138F3">
        <w:rPr>
          <w:rStyle w:val="Strong"/>
          <w:rFonts w:ascii="GHEA Grapalat" w:hAnsi="GHEA Grapalat"/>
          <w:u w:val="single"/>
        </w:rPr>
        <w:t>____</w:t>
      </w:r>
      <w:r w:rsidRPr="00B138F3">
        <w:rPr>
          <w:rFonts w:eastAsiaTheme="minorHAnsi" w:cstheme="minorBidi"/>
        </w:rPr>
        <w:t xml:space="preserve">    </w:t>
      </w:r>
    </w:p>
    <w:p w14:paraId="44C2BF9B" w14:textId="77777777" w:rsidR="00221264" w:rsidRPr="00B138F3" w:rsidRDefault="00221264" w:rsidP="007660C8">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sz w:val="18"/>
          <w:szCs w:val="18"/>
        </w:rPr>
        <w:t>наименование заказчика</w:t>
      </w:r>
      <w:r w:rsidRPr="00B138F3">
        <w:rPr>
          <w:rStyle w:val="Strong"/>
          <w:rFonts w:ascii="GHEA Grapalat" w:hAnsi="GHEA Grapalat"/>
        </w:rPr>
        <w:t xml:space="preserve">                                            наименование отобранного участника</w:t>
      </w:r>
    </w:p>
    <w:p w14:paraId="7E3D860E" w14:textId="77777777" w:rsidR="00221264" w:rsidRPr="00B138F3" w:rsidRDefault="00221264" w:rsidP="007660C8">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rPr>
        <w:t xml:space="preserve">                                                                </w:t>
      </w:r>
      <w:r w:rsidRPr="00B138F3">
        <w:rPr>
          <w:rStyle w:val="Strong"/>
          <w:rFonts w:ascii="GHEA Grapalat" w:hAnsi="GHEA Grapalat"/>
          <w:lang w:val="hy-AM"/>
        </w:rPr>
        <w:tab/>
      </w:r>
    </w:p>
    <w:p w14:paraId="194CC4BE" w14:textId="77777777" w:rsidR="00221264" w:rsidRPr="00B138F3" w:rsidRDefault="00221264" w:rsidP="007660C8">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31247807"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lang w:val="hy-AM"/>
        </w:rPr>
        <w:tab/>
      </w:r>
      <w:r w:rsidRPr="00B138F3">
        <w:rPr>
          <w:rStyle w:val="Strong"/>
          <w:rFonts w:ascii="GHEA Grapalat" w:hAnsi="GHEA Grapalat"/>
          <w:lang w:val="hy-AM"/>
        </w:rPr>
        <w:tab/>
      </w:r>
      <w:r w:rsidRPr="00B138F3">
        <w:rPr>
          <w:rFonts w:eastAsiaTheme="minorHAnsi" w:cstheme="minorBidi"/>
        </w:rPr>
        <w:t xml:space="preserve"> </w:t>
      </w:r>
    </w:p>
    <w:p w14:paraId="5F1D7790"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880B30C"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4C617DC5"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p>
    <w:p w14:paraId="5322C110"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77555C20" w14:textId="77777777" w:rsidR="00221264" w:rsidRPr="00B138F3" w:rsidRDefault="00221264" w:rsidP="007660C8">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20BC253F"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6CEDB1D5" w14:textId="1B55E8E1"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w:t>
      </w:r>
      <w:r w:rsidR="00DE1BD5">
        <w:rPr>
          <w:rFonts w:ascii="GHEA Grapalat" w:eastAsiaTheme="minorHAnsi" w:hAnsi="GHEA Grapalat" w:cstheme="minorBidi"/>
        </w:rPr>
        <w:t xml:space="preserve"> </w:t>
      </w:r>
      <w:r w:rsidR="00DE1BD5" w:rsidRPr="00DE1BD5">
        <w:rPr>
          <w:rFonts w:ascii="GHEA Grapalat" w:eastAsiaTheme="minorHAnsi" w:hAnsi="GHEA Grapalat" w:cstheme="minorBidi"/>
        </w:rPr>
        <w:t>900015211429</w:t>
      </w:r>
      <w:r w:rsidR="00DE1BD5">
        <w:rPr>
          <w:rFonts w:ascii="GHEA Grapalat" w:hAnsi="GHEA Grapalat" w:cs="Arial"/>
          <w:sz w:val="20"/>
          <w:szCs w:val="20"/>
        </w:rPr>
        <w:t xml:space="preserve"> </w:t>
      </w:r>
      <w:r w:rsidRPr="00B138F3">
        <w:rPr>
          <w:rFonts w:ascii="GHEA Grapalat" w:eastAsiaTheme="minorHAnsi" w:hAnsi="GHEA Grapalat" w:cstheme="minorBidi"/>
        </w:rPr>
        <w:t xml:space="preserve"> бенефициара.</w:t>
      </w:r>
    </w:p>
    <w:p w14:paraId="358CAA7F" w14:textId="77777777" w:rsidR="00221264" w:rsidRPr="00B138F3" w:rsidRDefault="00221264" w:rsidP="007660C8">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70759B48" w14:textId="77777777" w:rsidR="00221264" w:rsidRPr="00B138F3" w:rsidRDefault="00221264" w:rsidP="007660C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6AD30E7E"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DDFE2FF" w14:textId="77777777" w:rsidR="00221264" w:rsidRPr="0077339A"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77339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11427C7" w14:textId="77777777" w:rsidR="00221264" w:rsidRPr="0077339A"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77339A">
        <w:rPr>
          <w:rFonts w:ascii="GHEA Grapalat" w:eastAsiaTheme="minorHAnsi" w:hAnsi="GHEA Grapalat" w:cstheme="minorBidi"/>
          <w:sz w:val="18"/>
          <w:szCs w:val="18"/>
        </w:rPr>
        <w:t>номер заключаемого договара</w:t>
      </w:r>
    </w:p>
    <w:p w14:paraId="0D46E0A7" w14:textId="77777777" w:rsidR="00221264" w:rsidRPr="0077339A"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73251499" w14:textId="77777777" w:rsidR="00221264" w:rsidRPr="0077339A"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77339A">
        <w:rPr>
          <w:rFonts w:ascii="GHEA Grapalat" w:eastAsiaTheme="minorHAnsi" w:hAnsi="GHEA Grapalat" w:cstheme="minorBidi"/>
        </w:rPr>
        <w:t xml:space="preserve">и  действует </w:t>
      </w:r>
      <w:r w:rsidRPr="0077339A">
        <w:rPr>
          <w:rFonts w:ascii="GHEA Grapalat" w:eastAsiaTheme="minorHAnsi" w:hAnsi="GHEA Grapalat" w:cstheme="minorBidi"/>
          <w:lang w:val="hy-AM"/>
        </w:rPr>
        <w:t xml:space="preserve"> </w:t>
      </w:r>
      <w:r w:rsidRPr="0077339A">
        <w:rPr>
          <w:rFonts w:ascii="GHEA Grapalat" w:eastAsiaTheme="minorHAnsi" w:hAnsi="GHEA Grapalat" w:cstheme="minorBidi"/>
        </w:rPr>
        <w:t>в</w:t>
      </w:r>
      <w:r w:rsidRPr="0077339A">
        <w:rPr>
          <w:rFonts w:ascii="GHEA Grapalat" w:hAnsi="GHEA Grapalat"/>
        </w:rPr>
        <w:t>ключительно</w:t>
      </w:r>
      <w:r w:rsidRPr="0077339A">
        <w:rPr>
          <w:rFonts w:ascii="GHEA Grapalat" w:eastAsiaTheme="minorHAnsi" w:hAnsi="GHEA Grapalat" w:cstheme="minorBidi"/>
        </w:rPr>
        <w:t xml:space="preserve"> </w:t>
      </w:r>
      <w:r w:rsidRPr="0077339A">
        <w:rPr>
          <w:rFonts w:ascii="GHEA Grapalat" w:eastAsiaTheme="minorHAnsi" w:hAnsi="GHEA Grapalat" w:cstheme="minorBidi"/>
          <w:lang w:val="hy-AM"/>
        </w:rPr>
        <w:t xml:space="preserve"> </w:t>
      </w:r>
      <w:r w:rsidRPr="0077339A">
        <w:rPr>
          <w:rFonts w:ascii="GHEA Grapalat" w:eastAsiaTheme="minorHAnsi" w:hAnsi="GHEA Grapalat" w:cstheme="minorBidi"/>
        </w:rPr>
        <w:t xml:space="preserve">до </w:t>
      </w:r>
      <w:r w:rsidRPr="0077339A">
        <w:rPr>
          <w:rFonts w:ascii="GHEA Grapalat" w:eastAsiaTheme="minorHAnsi" w:hAnsi="GHEA Grapalat" w:cstheme="minorBidi"/>
          <w:lang w:val="hy-AM"/>
        </w:rPr>
        <w:t xml:space="preserve"> </w:t>
      </w:r>
      <w:r w:rsidRPr="0077339A">
        <w:rPr>
          <w:rFonts w:ascii="GHEA Grapalat" w:eastAsiaTheme="minorHAnsi" w:hAnsi="GHEA Grapalat" w:cstheme="minorBidi"/>
        </w:rPr>
        <w:t xml:space="preserve">девяностого </w:t>
      </w:r>
      <w:r w:rsidRPr="0077339A">
        <w:rPr>
          <w:rFonts w:ascii="GHEA Grapalat" w:eastAsiaTheme="minorHAnsi" w:hAnsi="GHEA Grapalat" w:cstheme="minorBidi"/>
          <w:lang w:val="hy-AM"/>
        </w:rPr>
        <w:t xml:space="preserve"> </w:t>
      </w:r>
      <w:r w:rsidRPr="0077339A">
        <w:rPr>
          <w:rFonts w:ascii="GHEA Grapalat" w:eastAsiaTheme="minorHAnsi" w:hAnsi="GHEA Grapalat" w:cstheme="minorBidi"/>
        </w:rPr>
        <w:t xml:space="preserve">рабочего </w:t>
      </w:r>
      <w:r w:rsidRPr="0077339A">
        <w:rPr>
          <w:rFonts w:ascii="GHEA Grapalat" w:eastAsiaTheme="minorHAnsi" w:hAnsi="GHEA Grapalat" w:cstheme="minorBidi"/>
          <w:lang w:val="hy-AM"/>
        </w:rPr>
        <w:t xml:space="preserve"> </w:t>
      </w:r>
      <w:r w:rsidRPr="0077339A">
        <w:rPr>
          <w:rFonts w:ascii="GHEA Grapalat" w:eastAsiaTheme="minorHAnsi" w:hAnsi="GHEA Grapalat" w:cstheme="minorBidi"/>
        </w:rPr>
        <w:t>дня</w:t>
      </w:r>
      <w:r w:rsidRPr="0077339A">
        <w:rPr>
          <w:rFonts w:ascii="GHEA Grapalat" w:eastAsiaTheme="minorHAnsi" w:hAnsi="GHEA Grapalat" w:cstheme="minorBidi"/>
          <w:lang w:val="hy-AM"/>
        </w:rPr>
        <w:t xml:space="preserve">   </w:t>
      </w:r>
      <w:r w:rsidRPr="0077339A">
        <w:rPr>
          <w:rFonts w:ascii="GHEA Grapalat" w:eastAsiaTheme="minorHAnsi" w:hAnsi="GHEA Grapalat" w:cstheme="minorBidi"/>
        </w:rPr>
        <w:t xml:space="preserve">следующего за днем </w:t>
      </w:r>
    </w:p>
    <w:p w14:paraId="709418AE" w14:textId="77777777" w:rsidR="00221264" w:rsidRPr="0077339A"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7C83C903" w14:textId="77777777" w:rsidR="00221264" w:rsidRPr="0077339A" w:rsidRDefault="00221264" w:rsidP="007660C8">
      <w:pPr>
        <w:pStyle w:val="NormalWeb"/>
        <w:shd w:val="clear" w:color="auto" w:fill="FFFFFF"/>
        <w:spacing w:before="0" w:beforeAutospacing="0" w:after="0" w:afterAutospacing="0"/>
        <w:contextualSpacing/>
        <w:jc w:val="center"/>
        <w:rPr>
          <w:rFonts w:eastAsiaTheme="minorHAnsi" w:cstheme="minorBidi"/>
        </w:rPr>
      </w:pPr>
      <w:r w:rsidRPr="0077339A">
        <w:rPr>
          <w:rFonts w:ascii="GHEA Grapalat" w:eastAsiaTheme="minorHAnsi" w:hAnsi="GHEA Grapalat" w:cstheme="minorBidi"/>
          <w:lang w:val="hy-AM"/>
        </w:rPr>
        <w:t>--------------------------------------------------------</w:t>
      </w:r>
      <w:r w:rsidRPr="0077339A">
        <w:rPr>
          <w:rFonts w:ascii="GHEA Grapalat" w:eastAsiaTheme="minorHAnsi" w:hAnsi="GHEA Grapalat" w:cstheme="minorBidi"/>
        </w:rPr>
        <w:t>------------------</w:t>
      </w:r>
      <w:r w:rsidRPr="0077339A">
        <w:rPr>
          <w:rFonts w:ascii="GHEA Grapalat" w:eastAsiaTheme="minorHAnsi" w:hAnsi="GHEA Grapalat" w:cstheme="minorBidi"/>
          <w:lang w:val="hy-AM"/>
        </w:rPr>
        <w:t>----------------------</w:t>
      </w:r>
      <w:r w:rsidRPr="0077339A">
        <w:rPr>
          <w:rFonts w:eastAsiaTheme="minorHAnsi" w:cstheme="minorBidi"/>
        </w:rPr>
        <w:t xml:space="preserve"> </w:t>
      </w:r>
      <w:r w:rsidRPr="0077339A">
        <w:rPr>
          <w:rFonts w:eastAsiaTheme="minorHAnsi" w:cstheme="minorBidi"/>
          <w:lang w:val="hy-AM"/>
        </w:rPr>
        <w:t>.</w:t>
      </w:r>
      <w:r w:rsidRPr="0077339A">
        <w:rPr>
          <w:rFonts w:eastAsiaTheme="minorHAnsi" w:cstheme="minorBidi"/>
        </w:rPr>
        <w:t xml:space="preserve">           </w:t>
      </w:r>
      <w:r w:rsidRPr="0077339A">
        <w:rPr>
          <w:rFonts w:ascii="GHEA Grapalat" w:hAnsi="GHEA Grapalat"/>
          <w:sz w:val="16"/>
          <w:szCs w:val="16"/>
        </w:rPr>
        <w:t>крайний  срок</w:t>
      </w:r>
      <w:r w:rsidRPr="0077339A">
        <w:rPr>
          <w:rFonts w:ascii="GHEA Grapalat" w:eastAsiaTheme="minorHAnsi" w:hAnsi="GHEA Grapalat" w:cstheme="minorBidi"/>
          <w:sz w:val="16"/>
          <w:szCs w:val="16"/>
        </w:rPr>
        <w:t xml:space="preserve"> поставки товаров</w:t>
      </w:r>
      <w:r w:rsidRPr="0077339A">
        <w:rPr>
          <w:rFonts w:ascii="GHEA Grapalat" w:hAnsi="GHEA Grapalat"/>
          <w:sz w:val="16"/>
          <w:szCs w:val="16"/>
        </w:rPr>
        <w:t>, предусмотренный заключаемым договором, включая гарантийный срок</w:t>
      </w:r>
    </w:p>
    <w:p w14:paraId="66C37764" w14:textId="77777777" w:rsidR="00221264" w:rsidRPr="0077339A"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77339A">
        <w:rPr>
          <w:rFonts w:ascii="GHEA Grapalat" w:eastAsiaTheme="minorHAnsi" w:hAnsi="GHEA Grapalat" w:cstheme="minorBidi"/>
        </w:rPr>
        <w:t>В день предоставления гарантии лицо, выдающее гарантию, с официального адреса</w:t>
      </w:r>
      <w:r w:rsidRPr="0077339A">
        <w:rPr>
          <w:rFonts w:ascii="GHEA Grapalat" w:eastAsiaTheme="minorHAnsi" w:hAnsi="GHEA Grapalat" w:cstheme="minorBidi"/>
          <w:lang w:val="hy-AM"/>
        </w:rPr>
        <w:t xml:space="preserve"> </w:t>
      </w:r>
      <w:r w:rsidRPr="0077339A">
        <w:rPr>
          <w:rFonts w:ascii="GHEA Grapalat" w:eastAsiaTheme="minorHAnsi" w:hAnsi="GHEA Grapalat" w:cstheme="minorBidi"/>
        </w:rPr>
        <w:t xml:space="preserve">электронной почты высылает воспроизведенный (отсканированный) с </w:t>
      </w:r>
      <w:r w:rsidRPr="0077339A">
        <w:rPr>
          <w:rFonts w:ascii="GHEA Grapalat" w:eastAsiaTheme="minorHAnsi" w:hAnsi="GHEA Grapalat" w:cstheme="minorBidi"/>
        </w:rPr>
        <w:lastRenderedPageBreak/>
        <w:t xml:space="preserve">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73C8288B" w14:textId="77777777" w:rsidR="00221264"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0C847F1"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E7CD4AB"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F7A873" w14:textId="77777777" w:rsidR="00221264" w:rsidRPr="00B138F3"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905EEDC" w14:textId="77777777" w:rsidR="00221264" w:rsidRPr="00B138F3"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53A958C5"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2BF5828"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1A5C129"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B138F3">
        <w:rPr>
          <w:rFonts w:ascii="GHEA Grapalat" w:eastAsiaTheme="minorHAnsi" w:hAnsi="GHEA Grapalat" w:cstheme="minorBidi"/>
        </w:rPr>
        <w:t xml:space="preserve"> .</w:t>
      </w:r>
    </w:p>
    <w:p w14:paraId="6EF0186F"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BE652AA"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DFDEC72"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1649D18"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BEB66B9"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0D0D294"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62B258C"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p>
    <w:p w14:paraId="304C4506"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7900D6DC"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03FB467"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6F89E46"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DCA883"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rPr>
      </w:pPr>
    </w:p>
    <w:p w14:paraId="5E39958F"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22B8556"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A70DC8"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C88DD2"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9F574CC" w14:textId="77777777" w:rsidR="00221264" w:rsidRPr="00B138F3" w:rsidRDefault="00221264" w:rsidP="007660C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88EA934"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3FDE35D"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E085ED3"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22A77AE" w14:textId="77777777" w:rsidR="00221264" w:rsidRPr="00B138F3" w:rsidRDefault="00221264" w:rsidP="007660C8">
      <w:pPr>
        <w:pStyle w:val="NormalWeb"/>
        <w:shd w:val="clear" w:color="auto" w:fill="FFFFFF"/>
        <w:spacing w:before="0" w:beforeAutospacing="0" w:after="0" w:afterAutospacing="0"/>
        <w:ind w:firstLine="375"/>
        <w:rPr>
          <w:rFonts w:eastAsiaTheme="minorHAnsi" w:cstheme="minorBidi"/>
        </w:rPr>
      </w:pPr>
    </w:p>
    <w:p w14:paraId="723E1C6F" w14:textId="77777777" w:rsidR="00221264" w:rsidRPr="00B138F3" w:rsidRDefault="00221264" w:rsidP="007660C8">
      <w:pPr>
        <w:pStyle w:val="NormalWeb"/>
        <w:shd w:val="clear" w:color="auto" w:fill="FFFFFF"/>
        <w:spacing w:before="0" w:beforeAutospacing="0" w:after="0" w:afterAutospacing="0"/>
        <w:ind w:firstLine="375"/>
        <w:rPr>
          <w:rStyle w:val="Strong"/>
          <w:rFonts w:ascii="GHEA Grapalat" w:hAnsi="GHEA Grapalat"/>
          <w:b w:val="0"/>
          <w:bCs w:val="0"/>
        </w:rPr>
      </w:pPr>
    </w:p>
    <w:p w14:paraId="53D5C070" w14:textId="77777777" w:rsidR="00221264" w:rsidRPr="00B138F3" w:rsidRDefault="00221264" w:rsidP="007660C8">
      <w:pPr>
        <w:widowControl w:val="0"/>
        <w:ind w:left="567" w:right="565"/>
        <w:jc w:val="both"/>
        <w:rPr>
          <w:rFonts w:ascii="GHEA Grapalat" w:hAnsi="GHEA Grapalat"/>
        </w:rPr>
      </w:pPr>
    </w:p>
    <w:p w14:paraId="4A447B1A" w14:textId="77777777" w:rsidR="00221264" w:rsidRPr="00B138F3" w:rsidRDefault="00221264" w:rsidP="007660C8">
      <w:pPr>
        <w:widowControl w:val="0"/>
        <w:ind w:left="567" w:right="565"/>
        <w:jc w:val="center"/>
        <w:rPr>
          <w:rFonts w:ascii="GHEA Grapalat" w:hAnsi="GHEA Grapalat"/>
          <w:b/>
        </w:rPr>
      </w:pPr>
    </w:p>
    <w:p w14:paraId="40337C4C" w14:textId="77777777" w:rsidR="00221264" w:rsidRPr="00B138F3" w:rsidRDefault="00221264" w:rsidP="007660C8">
      <w:pPr>
        <w:widowControl w:val="0"/>
        <w:ind w:left="567" w:right="565"/>
        <w:jc w:val="center"/>
        <w:rPr>
          <w:rFonts w:ascii="GHEA Grapalat" w:hAnsi="GHEA Grapalat"/>
          <w:b/>
        </w:rPr>
      </w:pPr>
    </w:p>
    <w:p w14:paraId="12344003" w14:textId="77777777" w:rsidR="00221264" w:rsidRPr="00B138F3" w:rsidRDefault="00221264" w:rsidP="007660C8">
      <w:pPr>
        <w:widowControl w:val="0"/>
        <w:ind w:left="567" w:right="565"/>
        <w:jc w:val="center"/>
        <w:rPr>
          <w:rFonts w:ascii="GHEA Grapalat" w:hAnsi="GHEA Grapalat"/>
          <w:b/>
        </w:rPr>
      </w:pPr>
    </w:p>
    <w:p w14:paraId="798862BE" w14:textId="77777777" w:rsidR="00221264" w:rsidRPr="00B138F3" w:rsidRDefault="00221264" w:rsidP="007660C8">
      <w:pPr>
        <w:widowControl w:val="0"/>
        <w:ind w:left="567" w:right="565"/>
        <w:jc w:val="center"/>
        <w:rPr>
          <w:rFonts w:ascii="GHEA Grapalat" w:hAnsi="GHEA Grapalat"/>
          <w:b/>
        </w:rPr>
      </w:pPr>
    </w:p>
    <w:p w14:paraId="004100F3" w14:textId="77777777" w:rsidR="00221264" w:rsidRDefault="00221264" w:rsidP="007660C8">
      <w:pPr>
        <w:rPr>
          <w:rFonts w:ascii="GHEA Grapalat" w:hAnsi="GHEA Grapalat"/>
          <w:i/>
        </w:rPr>
      </w:pPr>
      <w:r>
        <w:rPr>
          <w:rFonts w:ascii="GHEA Grapalat" w:hAnsi="GHEA Grapalat"/>
          <w:i/>
        </w:rPr>
        <w:br w:type="page"/>
      </w:r>
    </w:p>
    <w:p w14:paraId="58CE095F" w14:textId="77777777" w:rsidR="00221264" w:rsidRPr="00B138F3" w:rsidRDefault="00221264" w:rsidP="007660C8">
      <w:pPr>
        <w:widowControl w:val="0"/>
        <w:jc w:val="right"/>
        <w:rPr>
          <w:rFonts w:ascii="GHEA Grapalat" w:hAnsi="GHEA Grapalat" w:cs="GHEA Grapalat"/>
          <w:i/>
        </w:rPr>
      </w:pPr>
      <w:r w:rsidRPr="00B138F3">
        <w:rPr>
          <w:rFonts w:ascii="GHEA Grapalat" w:hAnsi="GHEA Grapalat"/>
          <w:i/>
        </w:rPr>
        <w:lastRenderedPageBreak/>
        <w:t>Приложение № 5.1</w:t>
      </w:r>
    </w:p>
    <w:p w14:paraId="734A69F6" w14:textId="79A64189" w:rsidR="00221264" w:rsidRPr="00B138F3" w:rsidRDefault="00221264" w:rsidP="007660C8">
      <w:pPr>
        <w:widowControl w:val="0"/>
        <w:jc w:val="right"/>
        <w:rPr>
          <w:rFonts w:ascii="GHEA Grapalat" w:hAnsi="GHEA Grapalat" w:cs="GHEA Grapalat"/>
          <w:i/>
        </w:rPr>
      </w:pPr>
      <w:r w:rsidRPr="00B138F3">
        <w:rPr>
          <w:rFonts w:ascii="GHEA Grapalat" w:hAnsi="GHEA Grapalat"/>
          <w:i/>
        </w:rPr>
        <w:t>к Приглашению на</w:t>
      </w:r>
      <w:r w:rsidR="00EC614E">
        <w:rPr>
          <w:rFonts w:ascii="GHEA Grapalat" w:hAnsi="GHEA Grapalat"/>
          <w:i/>
        </w:rPr>
        <w:t xml:space="preserve"> </w:t>
      </w:r>
      <w:r w:rsidRPr="00B138F3">
        <w:rPr>
          <w:rFonts w:ascii="GHEA Grapalat" w:hAnsi="GHEA Grapalat"/>
          <w:i/>
        </w:rPr>
        <w:t>открытый конкурс</w:t>
      </w:r>
      <w:r w:rsidRPr="00B138F3">
        <w:rPr>
          <w:rFonts w:ascii="GHEA Grapalat" w:hAnsi="GHEA Grapalat"/>
          <w:i/>
        </w:rPr>
        <w:br/>
        <w:t xml:space="preserve">под кодом </w:t>
      </w:r>
      <w:r w:rsidR="00201D22">
        <w:rPr>
          <w:rFonts w:ascii="GHEA Grapalat" w:hAnsi="GHEA Grapalat"/>
          <w:i/>
        </w:rPr>
        <w:t>“EQ-BMAPDzB-</w:t>
      </w:r>
      <w:r w:rsidR="00765F41">
        <w:rPr>
          <w:rFonts w:ascii="GHEA Grapalat" w:hAnsi="GHEA Grapalat"/>
          <w:i/>
        </w:rPr>
        <w:t>26/2</w:t>
      </w:r>
      <w:r w:rsidR="00201D22">
        <w:rPr>
          <w:rFonts w:ascii="GHEA Grapalat" w:hAnsi="GHEA Grapalat"/>
          <w:i/>
        </w:rPr>
        <w:t>”</w:t>
      </w:r>
      <w:r w:rsidRPr="00B138F3">
        <w:rPr>
          <w:rStyle w:val="FootnoteReference"/>
          <w:rFonts w:ascii="GHEA Grapalat" w:hAnsi="GHEA Grapalat"/>
          <w:i/>
        </w:rPr>
        <w:footnoteReference w:customMarkFollows="1" w:id="26"/>
        <w:t>*</w:t>
      </w:r>
    </w:p>
    <w:p w14:paraId="08CFF28A" w14:textId="77777777" w:rsidR="00221264" w:rsidRPr="00B138F3" w:rsidRDefault="00221264" w:rsidP="007660C8">
      <w:pPr>
        <w:widowControl w:val="0"/>
        <w:jc w:val="center"/>
        <w:rPr>
          <w:rFonts w:ascii="GHEA Grapalat" w:hAnsi="GHEA Grapalat"/>
          <w:b/>
        </w:rPr>
      </w:pPr>
    </w:p>
    <w:p w14:paraId="2C984877" w14:textId="77777777" w:rsidR="00221264" w:rsidRPr="00B138F3" w:rsidRDefault="00221264" w:rsidP="007660C8">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6920B6C6" w14:textId="77777777" w:rsidR="00221264" w:rsidRPr="00B138F3" w:rsidRDefault="00221264" w:rsidP="007660C8">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221264" w:rsidRPr="00B138F3" w14:paraId="1A327790" w14:textId="77777777" w:rsidTr="002840B7">
        <w:tc>
          <w:tcPr>
            <w:tcW w:w="4786" w:type="dxa"/>
          </w:tcPr>
          <w:p w14:paraId="2710B6F4" w14:textId="77777777" w:rsidR="00221264" w:rsidRPr="00B138F3" w:rsidRDefault="00221264" w:rsidP="007660C8">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47476D21" w14:textId="77777777" w:rsidR="00221264" w:rsidRPr="00B138F3" w:rsidRDefault="00221264" w:rsidP="007660C8">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7"/>
              <w:t>**</w:t>
            </w:r>
          </w:p>
        </w:tc>
      </w:tr>
    </w:tbl>
    <w:p w14:paraId="1D218A5C" w14:textId="77777777" w:rsidR="00221264" w:rsidRPr="00B138F3" w:rsidRDefault="00221264" w:rsidP="007660C8">
      <w:pPr>
        <w:widowControl w:val="0"/>
        <w:rPr>
          <w:rFonts w:ascii="GHEA Grapalat" w:hAnsi="GHEA Grapalat" w:cs="GHEA Grapalat"/>
          <w:b/>
        </w:rPr>
      </w:pPr>
    </w:p>
    <w:p w14:paraId="2AC5A3FF" w14:textId="77777777" w:rsidR="00221264" w:rsidRPr="00B138F3" w:rsidRDefault="00221264" w:rsidP="007660C8">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7B31266E" w14:textId="77777777" w:rsidR="00221264" w:rsidRPr="00B138F3" w:rsidRDefault="00221264" w:rsidP="007660C8">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79C3E07" w14:textId="77777777" w:rsidR="00221264" w:rsidRPr="00B138F3" w:rsidRDefault="00221264" w:rsidP="007660C8">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00453F5" w14:textId="77777777" w:rsidR="00221264" w:rsidRPr="00B138F3" w:rsidRDefault="00221264" w:rsidP="007660C8">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3115A76F" w14:textId="77777777" w:rsidR="00221264" w:rsidRPr="00B138F3" w:rsidRDefault="00221264" w:rsidP="007660C8">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6C52777" w14:textId="77777777" w:rsidR="00221264" w:rsidRPr="00B138F3" w:rsidRDefault="00221264" w:rsidP="007660C8">
      <w:pPr>
        <w:widowControl w:val="0"/>
        <w:jc w:val="center"/>
        <w:rPr>
          <w:rFonts w:ascii="GHEA Grapalat" w:hAnsi="GHEA Grapalat" w:cs="GHEA Grapalat"/>
          <w:b/>
          <w:bCs/>
        </w:rPr>
      </w:pPr>
      <w:r w:rsidRPr="00B138F3">
        <w:rPr>
          <w:rFonts w:ascii="GHEA Grapalat" w:hAnsi="GHEA Grapalat"/>
          <w:b/>
        </w:rPr>
        <w:t>1. Предмет соглашения</w:t>
      </w:r>
    </w:p>
    <w:p w14:paraId="687B105C" w14:textId="30C7F804" w:rsidR="00F05512" w:rsidRPr="00B138F3" w:rsidRDefault="00221264" w:rsidP="00F05512">
      <w:pPr>
        <w:widowControl w:val="0"/>
        <w:tabs>
          <w:tab w:val="left" w:pos="567"/>
        </w:tabs>
        <w:jc w:val="both"/>
        <w:rPr>
          <w:rFonts w:ascii="GHEA Grapalat" w:hAnsi="GHEA Grapalat" w:cs="GHEA Grapalat"/>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F05512" w:rsidRPr="00B138F3">
        <w:rPr>
          <w:rFonts w:ascii="GHEA Grapalat" w:hAnsi="GHEA Grapalat"/>
          <w:spacing w:val="-6"/>
          <w:sz w:val="22"/>
          <w:szCs w:val="22"/>
        </w:rPr>
        <w:t xml:space="preserve">Компания участвует в организованной </w:t>
      </w:r>
      <w:r w:rsidR="00F05512">
        <w:rPr>
          <w:rFonts w:ascii="GHEA Grapalat" w:hAnsi="GHEA Grapalat"/>
          <w:spacing w:val="-6"/>
          <w:sz w:val="22"/>
          <w:szCs w:val="22"/>
        </w:rPr>
        <w:t xml:space="preserve">мэрия г. Ереван </w:t>
      </w:r>
      <w:r w:rsidR="00F05512" w:rsidRPr="00B138F3">
        <w:rPr>
          <w:rFonts w:ascii="GHEA Grapalat" w:hAnsi="GHEA Grapalat"/>
          <w:spacing w:val="-6"/>
          <w:sz w:val="22"/>
          <w:szCs w:val="22"/>
        </w:rPr>
        <w:t xml:space="preserve">*(далее — Заказчик) </w:t>
      </w:r>
      <w:r w:rsidR="00F05512" w:rsidRPr="00B138F3">
        <w:rPr>
          <w:rFonts w:ascii="GHEA Grapalat" w:hAnsi="GHEA Grapalat"/>
          <w:sz w:val="22"/>
          <w:szCs w:val="22"/>
        </w:rPr>
        <w:t xml:space="preserve">процедуре закупок под кодом </w:t>
      </w:r>
      <w:r w:rsidR="00F05512" w:rsidRPr="00F05512">
        <w:rPr>
          <w:rFonts w:ascii="GHEA Grapalat" w:hAnsi="GHEA Grapalat"/>
          <w:iCs/>
          <w:sz w:val="22"/>
          <w:szCs w:val="22"/>
        </w:rPr>
        <w:t>EQ-BMAPDzB-</w:t>
      </w:r>
      <w:r w:rsidR="00765F41">
        <w:rPr>
          <w:rFonts w:ascii="GHEA Grapalat" w:hAnsi="GHEA Grapalat"/>
          <w:iCs/>
          <w:sz w:val="22"/>
          <w:szCs w:val="22"/>
        </w:rPr>
        <w:t>26/2</w:t>
      </w:r>
      <w:r w:rsidR="00F05512" w:rsidRPr="00F05512">
        <w:rPr>
          <w:rFonts w:ascii="GHEA Grapalat" w:hAnsi="GHEA Grapalat"/>
          <w:iCs/>
          <w:sz w:val="22"/>
          <w:szCs w:val="22"/>
        </w:rPr>
        <w:t>.</w:t>
      </w:r>
    </w:p>
    <w:p w14:paraId="630F8467" w14:textId="542F9487" w:rsidR="00221264" w:rsidRPr="00B138F3" w:rsidRDefault="00221264" w:rsidP="00F05512">
      <w:pPr>
        <w:widowControl w:val="0"/>
        <w:tabs>
          <w:tab w:val="left" w:pos="567"/>
        </w:tabs>
        <w:jc w:val="both"/>
        <w:rPr>
          <w:rFonts w:ascii="GHEA Grapalat" w:hAnsi="GHEA Grapalat"/>
        </w:rPr>
      </w:pPr>
      <w:r w:rsidRPr="00B138F3">
        <w:rPr>
          <w:rFonts w:ascii="GHEA Grapalat" w:hAnsi="GHEA Grapalat"/>
        </w:rPr>
        <w:br w:type="page"/>
      </w:r>
    </w:p>
    <w:p w14:paraId="65574C2A"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111E4E9"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687AFF1"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E75563E"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67A4A03"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C76257C"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B89026E"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22EFD85"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C09CB2"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1B486083"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42AB4134"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EF149E6"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w:t>
      </w:r>
      <w:r w:rsidRPr="00B138F3">
        <w:rPr>
          <w:rFonts w:ascii="GHEA Grapalat" w:hAnsi="GHEA Grapalat"/>
        </w:rPr>
        <w:lastRenderedPageBreak/>
        <w:t>"АКРА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9ACC682" w14:textId="77777777" w:rsidR="00221264" w:rsidRPr="00B138F3" w:rsidRDefault="00221264" w:rsidP="007660C8">
      <w:pPr>
        <w:widowControl w:val="0"/>
        <w:jc w:val="center"/>
        <w:rPr>
          <w:rFonts w:ascii="GHEA Grapalat" w:hAnsi="GHEA Grapalat" w:cs="GHEA Grapalat"/>
          <w:b/>
          <w:bCs/>
        </w:rPr>
      </w:pPr>
      <w:r w:rsidRPr="00B138F3">
        <w:rPr>
          <w:rFonts w:ascii="GHEA Grapalat" w:hAnsi="GHEA Grapalat"/>
          <w:b/>
        </w:rPr>
        <w:t>2. Иные условия</w:t>
      </w:r>
    </w:p>
    <w:p w14:paraId="04484DC9" w14:textId="77777777" w:rsidR="00221264" w:rsidRPr="00B253E1" w:rsidRDefault="00221264" w:rsidP="007660C8">
      <w:pPr>
        <w:widowControl w:val="0"/>
        <w:tabs>
          <w:tab w:val="left" w:pos="1134"/>
        </w:tabs>
        <w:ind w:firstLine="567"/>
        <w:jc w:val="both"/>
        <w:rPr>
          <w:rFonts w:ascii="GHEA Grapalat" w:hAnsi="GHEA Grapalat"/>
        </w:rPr>
      </w:pPr>
      <w:r w:rsidRPr="00CF4C91">
        <w:rPr>
          <w:rFonts w:ascii="GHEA Grapalat" w:hAnsi="GHEA Grapalat"/>
        </w:rPr>
        <w:t>2.1.</w:t>
      </w:r>
      <w:r w:rsidRPr="00CF4C9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w:t>
      </w:r>
      <w:r w:rsidRPr="009B3889">
        <w:rPr>
          <w:rFonts w:ascii="GHEA Grapalat" w:hAnsi="GHEA Grapalat"/>
        </w:rPr>
        <w:t>К</w:t>
      </w:r>
      <w:r w:rsidRPr="00CF4C91">
        <w:rPr>
          <w:rFonts w:ascii="GHEA Grapalat" w:hAnsi="GHEA Grapalat"/>
        </w:rPr>
        <w:t>омпанией по заключаемому договору обязательств, включительно.</w:t>
      </w:r>
    </w:p>
    <w:p w14:paraId="64DCC25A"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418E897" w14:textId="77777777" w:rsidR="00221264" w:rsidRPr="00B138F3"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A9F9FED" w14:textId="77777777" w:rsidR="00221264" w:rsidRPr="00B138F3" w:rsidDel="00A13215" w:rsidRDefault="00221264" w:rsidP="007660C8">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C73457"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D2FE75D" w14:textId="77777777" w:rsidR="00221264" w:rsidRPr="00B138F3" w:rsidRDefault="00221264" w:rsidP="007660C8">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71CBBAFE" w14:textId="77777777" w:rsidR="00221264" w:rsidRPr="00B138F3" w:rsidRDefault="00221264" w:rsidP="007660C8">
      <w:pPr>
        <w:widowControl w:val="0"/>
        <w:jc w:val="both"/>
        <w:rPr>
          <w:rFonts w:ascii="GHEA Grapalat" w:hAnsi="GHEA Grapalat"/>
        </w:rPr>
      </w:pPr>
      <w:r w:rsidRPr="00B138F3">
        <w:rPr>
          <w:rFonts w:ascii="GHEA Grapalat" w:hAnsi="GHEA Grapalat"/>
        </w:rPr>
        <w:t>_______________________________________</w:t>
      </w:r>
    </w:p>
    <w:p w14:paraId="2FD184CE" w14:textId="77777777" w:rsidR="00221264" w:rsidRPr="00B138F3" w:rsidRDefault="00221264" w:rsidP="007660C8">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3E0A748" w14:textId="77777777" w:rsidR="00221264" w:rsidRPr="00B138F3" w:rsidRDefault="00221264" w:rsidP="007660C8">
      <w:pPr>
        <w:widowControl w:val="0"/>
        <w:jc w:val="both"/>
        <w:rPr>
          <w:rFonts w:ascii="GHEA Grapalat" w:hAnsi="GHEA Grapalat"/>
        </w:rPr>
      </w:pPr>
      <w:r w:rsidRPr="00B138F3">
        <w:rPr>
          <w:rFonts w:ascii="GHEA Grapalat" w:hAnsi="GHEA Grapalat"/>
        </w:rPr>
        <w:t>_______________________________________</w:t>
      </w:r>
    </w:p>
    <w:p w14:paraId="2C7E43D5" w14:textId="77777777" w:rsidR="00221264" w:rsidRPr="00B138F3" w:rsidRDefault="00221264" w:rsidP="007660C8">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02FD1195" w14:textId="77777777" w:rsidR="00221264" w:rsidRPr="00B138F3" w:rsidRDefault="00221264" w:rsidP="007660C8">
      <w:pPr>
        <w:widowControl w:val="0"/>
        <w:jc w:val="both"/>
        <w:rPr>
          <w:rFonts w:ascii="GHEA Grapalat" w:hAnsi="GHEA Grapalat"/>
        </w:rPr>
      </w:pPr>
      <w:r w:rsidRPr="00B138F3">
        <w:rPr>
          <w:rFonts w:ascii="GHEA Grapalat" w:hAnsi="GHEA Grapalat"/>
        </w:rPr>
        <w:t>_______________________________________</w:t>
      </w:r>
    </w:p>
    <w:p w14:paraId="41983461" w14:textId="77777777" w:rsidR="00221264" w:rsidRPr="00B138F3" w:rsidRDefault="00221264" w:rsidP="007660C8">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71E5060" w14:textId="77777777" w:rsidR="00221264" w:rsidRPr="00B138F3" w:rsidRDefault="00221264" w:rsidP="007660C8">
      <w:pPr>
        <w:widowControl w:val="0"/>
        <w:jc w:val="both"/>
        <w:rPr>
          <w:rFonts w:ascii="GHEA Grapalat" w:hAnsi="GHEA Grapalat"/>
        </w:rPr>
      </w:pPr>
      <w:r w:rsidRPr="00B138F3">
        <w:rPr>
          <w:rFonts w:ascii="GHEA Grapalat" w:hAnsi="GHEA Grapalat"/>
        </w:rPr>
        <w:t>_______________________________________</w:t>
      </w:r>
    </w:p>
    <w:p w14:paraId="30FE22E8" w14:textId="77777777" w:rsidR="00221264" w:rsidRPr="00B138F3" w:rsidRDefault="00221264" w:rsidP="007660C8">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08DE252" w14:textId="77777777" w:rsidR="00221264" w:rsidRPr="00B138F3" w:rsidRDefault="00221264" w:rsidP="007660C8">
      <w:pPr>
        <w:widowControl w:val="0"/>
        <w:jc w:val="both"/>
        <w:rPr>
          <w:rFonts w:ascii="GHEA Grapalat" w:hAnsi="GHEA Grapalat"/>
        </w:rPr>
      </w:pPr>
      <w:r w:rsidRPr="00B138F3">
        <w:rPr>
          <w:rFonts w:ascii="GHEA Grapalat" w:hAnsi="GHEA Grapalat"/>
        </w:rPr>
        <w:t>_______________________________________</w:t>
      </w:r>
    </w:p>
    <w:p w14:paraId="7E301490" w14:textId="77777777" w:rsidR="00221264" w:rsidRPr="00B138F3" w:rsidRDefault="00221264" w:rsidP="007660C8">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1591E209" w14:textId="77777777" w:rsidR="00221264" w:rsidRPr="00B138F3" w:rsidRDefault="00221264" w:rsidP="007660C8">
      <w:pPr>
        <w:widowControl w:val="0"/>
        <w:jc w:val="both"/>
        <w:rPr>
          <w:rFonts w:ascii="GHEA Grapalat" w:hAnsi="GHEA Grapalat"/>
        </w:rPr>
      </w:pPr>
      <w:r w:rsidRPr="00B138F3">
        <w:rPr>
          <w:rFonts w:ascii="GHEA Grapalat" w:hAnsi="GHEA Grapalat"/>
        </w:rPr>
        <w:t>_______________________________________</w:t>
      </w:r>
    </w:p>
    <w:p w14:paraId="1899215A" w14:textId="77777777" w:rsidR="00221264" w:rsidRPr="00B138F3" w:rsidRDefault="00221264" w:rsidP="007660C8">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5A1485F" w14:textId="77777777" w:rsidR="00221264" w:rsidRPr="00B138F3" w:rsidRDefault="00221264" w:rsidP="007660C8">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221264" w:rsidRPr="00B138F3" w14:paraId="6D66A6BB" w14:textId="77777777" w:rsidTr="002840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6233B6" w14:textId="77777777" w:rsidR="00221264" w:rsidRPr="00B138F3" w:rsidRDefault="00221264" w:rsidP="007660C8">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21264" w:rsidRPr="00B138F3" w14:paraId="13A846A5" w14:textId="77777777" w:rsidTr="002840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173711" w14:textId="77777777" w:rsidR="00221264" w:rsidRPr="00B138F3" w:rsidRDefault="00221264" w:rsidP="007660C8">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21264" w:rsidRPr="00B138F3" w14:paraId="69D31380" w14:textId="77777777" w:rsidTr="002840B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AD5A6" w14:textId="77777777" w:rsidR="00221264" w:rsidRPr="00B138F3" w:rsidRDefault="00221264" w:rsidP="007660C8">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21264" w:rsidRPr="00B138F3" w14:paraId="512BFD14" w14:textId="77777777" w:rsidTr="002840B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9FF94E"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21264" w:rsidRPr="00B138F3" w14:paraId="40A38B44" w14:textId="77777777" w:rsidTr="002840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98B6A5"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21264" w:rsidRPr="00B138F3" w14:paraId="13732F1B" w14:textId="77777777" w:rsidTr="002840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2299CD"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21264" w:rsidRPr="00B138F3" w14:paraId="508F7F51" w14:textId="77777777" w:rsidTr="002840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E2EC49"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21264" w:rsidRPr="00B138F3" w14:paraId="19801563" w14:textId="77777777" w:rsidTr="002840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41540"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21264" w:rsidRPr="00B138F3" w14:paraId="4F00EF1F" w14:textId="77777777" w:rsidTr="002840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C14856" w14:textId="65D3C0A1"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5771EB">
              <w:rPr>
                <w:rFonts w:ascii="GHEA Grapalat" w:hAnsi="GHEA Grapalat"/>
              </w:rPr>
              <w:t xml:space="preserve"> </w:t>
            </w:r>
            <w:r w:rsidR="005771EB">
              <w:rPr>
                <w:rFonts w:ascii="GHEA Grapalat" w:hAnsi="GHEA Grapalat"/>
                <w:spacing w:val="-6"/>
              </w:rPr>
              <w:t xml:space="preserve"> мэрия города Ереван</w:t>
            </w:r>
          </w:p>
        </w:tc>
      </w:tr>
      <w:tr w:rsidR="00221264" w:rsidRPr="00B138F3" w14:paraId="132F58B7" w14:textId="77777777" w:rsidTr="002840B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E256F8"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21264" w:rsidRPr="00B138F3" w14:paraId="198E6329" w14:textId="77777777" w:rsidTr="002840B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6B1842" w14:textId="109C51F8"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5771EB">
              <w:rPr>
                <w:rFonts w:ascii="GHEA Grapalat" w:hAnsi="GHEA Grapalat"/>
              </w:rPr>
              <w:t xml:space="preserve"> </w:t>
            </w:r>
            <w:r w:rsidR="005771EB" w:rsidRPr="00206B87">
              <w:rPr>
                <w:rFonts w:ascii="GHEA Grapalat" w:hAnsi="GHEA Grapalat"/>
                <w:sz w:val="20"/>
                <w:szCs w:val="20"/>
                <w:lang w:val="hy-AM"/>
              </w:rPr>
              <w:t>02593108</w:t>
            </w:r>
          </w:p>
        </w:tc>
      </w:tr>
      <w:tr w:rsidR="00221264" w:rsidRPr="00B138F3" w14:paraId="4D1C5C32" w14:textId="77777777" w:rsidTr="002840B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7EE4CE" w14:textId="6F36B7DD"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5771EB">
              <w:rPr>
                <w:rFonts w:ascii="GHEA Grapalat" w:hAnsi="GHEA Grapalat"/>
              </w:rPr>
              <w:t xml:space="preserve"> </w:t>
            </w:r>
            <w:r w:rsidR="005771EB" w:rsidRPr="00D01E47">
              <w:rPr>
                <w:rFonts w:ascii="GHEA Grapalat" w:hAnsi="GHEA Grapalat"/>
                <w:sz w:val="20"/>
                <w:szCs w:val="20"/>
              </w:rPr>
              <w:t xml:space="preserve"> Центральное казначейство РА</w:t>
            </w:r>
          </w:p>
        </w:tc>
      </w:tr>
      <w:tr w:rsidR="00221264" w:rsidRPr="00B138F3" w14:paraId="17381A73" w14:textId="77777777" w:rsidTr="002840B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09CE31" w14:textId="2ACDB31A"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5771EB">
              <w:rPr>
                <w:rFonts w:ascii="GHEA Grapalat" w:hAnsi="GHEA Grapalat"/>
              </w:rPr>
              <w:t xml:space="preserve"> </w:t>
            </w:r>
            <w:r w:rsidR="005771EB" w:rsidRPr="00206B87">
              <w:rPr>
                <w:rFonts w:ascii="GHEA Grapalat" w:hAnsi="GHEA Grapalat" w:cs="Arial"/>
                <w:sz w:val="20"/>
                <w:szCs w:val="20"/>
                <w:lang w:val="hy-AM"/>
              </w:rPr>
              <w:t>900015211429</w:t>
            </w:r>
          </w:p>
        </w:tc>
      </w:tr>
      <w:tr w:rsidR="00221264" w:rsidRPr="00B138F3" w14:paraId="74DC7331" w14:textId="77777777" w:rsidTr="002840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5B6FCA"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21264" w:rsidRPr="00B138F3" w14:paraId="4658B148" w14:textId="77777777" w:rsidTr="002840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3C24B3"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21264" w:rsidRPr="00B138F3" w14:paraId="3A53D7EC" w14:textId="77777777" w:rsidTr="002840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5F138" w14:textId="36EADA8D"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5771EB">
              <w:rPr>
                <w:rFonts w:ascii="GHEA Grapalat" w:hAnsi="GHEA Grapalat"/>
              </w:rPr>
              <w:t xml:space="preserve">  Драм РА, AMD</w:t>
            </w:r>
          </w:p>
        </w:tc>
      </w:tr>
      <w:tr w:rsidR="00221264" w:rsidRPr="00B138F3" w14:paraId="3C741930" w14:textId="77777777" w:rsidTr="002840B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8F45C3"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w:t>
            </w:r>
            <w:r w:rsidRPr="00BB14B1">
              <w:rPr>
                <w:rFonts w:ascii="GHEA Grapalat" w:hAnsi="GHEA Grapalat"/>
              </w:rPr>
              <w:t>уплаты): (для обеспечения исполнения договора)</w:t>
            </w:r>
          </w:p>
        </w:tc>
      </w:tr>
      <w:tr w:rsidR="00221264" w:rsidRPr="00B138F3" w14:paraId="41AC1DCC" w14:textId="77777777" w:rsidTr="002840B7">
        <w:trPr>
          <w:trHeight w:val="424"/>
        </w:trPr>
        <w:tc>
          <w:tcPr>
            <w:tcW w:w="10980" w:type="dxa"/>
            <w:gridSpan w:val="2"/>
            <w:tcBorders>
              <w:top w:val="single" w:sz="4" w:space="0" w:color="auto"/>
              <w:left w:val="single" w:sz="4" w:space="0" w:color="auto"/>
              <w:right w:val="single" w:sz="4" w:space="0" w:color="000000"/>
            </w:tcBorders>
            <w:noWrap/>
            <w:vAlign w:val="bottom"/>
          </w:tcPr>
          <w:p w14:paraId="4CF72DFD"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21264" w:rsidRPr="00B138F3" w14:paraId="324AAA18" w14:textId="77777777" w:rsidTr="002840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0019E" w14:textId="77777777" w:rsidR="00221264" w:rsidRPr="00B138F3" w:rsidRDefault="00221264" w:rsidP="007660C8">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21264" w:rsidRPr="00B138F3" w14:paraId="5234E59E" w14:textId="77777777" w:rsidTr="002840B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6C2E30" w14:textId="77777777" w:rsidR="00221264" w:rsidRPr="00B138F3" w:rsidRDefault="00221264" w:rsidP="007660C8">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21264" w:rsidRPr="00B138F3" w14:paraId="612BF1A3" w14:textId="77777777" w:rsidTr="002840B7">
        <w:trPr>
          <w:trHeight w:val="2194"/>
        </w:trPr>
        <w:tc>
          <w:tcPr>
            <w:tcW w:w="5616" w:type="dxa"/>
            <w:tcBorders>
              <w:top w:val="nil"/>
              <w:left w:val="single" w:sz="4" w:space="0" w:color="auto"/>
              <w:bottom w:val="single" w:sz="4" w:space="0" w:color="auto"/>
              <w:right w:val="single" w:sz="4" w:space="0" w:color="auto"/>
            </w:tcBorders>
            <w:noWrap/>
            <w:vAlign w:val="bottom"/>
          </w:tcPr>
          <w:p w14:paraId="5259B3BE" w14:textId="77777777" w:rsidR="00221264" w:rsidRPr="00B138F3" w:rsidRDefault="00221264" w:rsidP="007660C8">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6515597" w14:textId="77777777" w:rsidR="00221264" w:rsidRPr="00B138F3" w:rsidRDefault="00221264" w:rsidP="007660C8">
            <w:pPr>
              <w:widowControl w:val="0"/>
              <w:rPr>
                <w:rFonts w:ascii="GHEA Grapalat" w:hAnsi="GHEA Grapalat" w:cs="Sylfaen"/>
              </w:rPr>
            </w:pPr>
          </w:p>
          <w:p w14:paraId="094D6C55" w14:textId="77777777" w:rsidR="00221264" w:rsidRPr="00B138F3" w:rsidRDefault="00221264" w:rsidP="007660C8">
            <w:pPr>
              <w:widowControl w:val="0"/>
              <w:jc w:val="right"/>
              <w:rPr>
                <w:rFonts w:ascii="GHEA Grapalat" w:hAnsi="GHEA Grapalat" w:cs="Tahoma"/>
              </w:rPr>
            </w:pPr>
            <w:r w:rsidRPr="00B138F3">
              <w:rPr>
                <w:rFonts w:ascii="GHEA Grapalat" w:hAnsi="GHEA Grapalat"/>
              </w:rPr>
              <w:t>/____________________/</w:t>
            </w:r>
          </w:p>
          <w:p w14:paraId="7A41B09F" w14:textId="77777777" w:rsidR="00221264" w:rsidRPr="00B138F3" w:rsidRDefault="00221264" w:rsidP="007660C8">
            <w:pPr>
              <w:widowControl w:val="0"/>
              <w:rPr>
                <w:rFonts w:ascii="GHEA Grapalat" w:hAnsi="GHEA Grapalat" w:cs="Sylfaen"/>
              </w:rPr>
            </w:pPr>
          </w:p>
          <w:p w14:paraId="4521C95C" w14:textId="77777777" w:rsidR="00221264" w:rsidRPr="00B138F3" w:rsidRDefault="00221264" w:rsidP="007660C8">
            <w:pPr>
              <w:widowControl w:val="0"/>
              <w:jc w:val="right"/>
              <w:rPr>
                <w:rFonts w:ascii="GHEA Grapalat" w:hAnsi="GHEA Grapalat" w:cs="Sylfaen"/>
              </w:rPr>
            </w:pPr>
            <w:r w:rsidRPr="00B138F3">
              <w:rPr>
                <w:rFonts w:ascii="GHEA Grapalat" w:hAnsi="GHEA Grapalat"/>
              </w:rPr>
              <w:t>/____________________/</w:t>
            </w:r>
          </w:p>
          <w:p w14:paraId="3C36A32B" w14:textId="77777777" w:rsidR="00221264" w:rsidRPr="00B138F3" w:rsidRDefault="00221264" w:rsidP="007660C8">
            <w:pPr>
              <w:widowControl w:val="0"/>
              <w:rPr>
                <w:rFonts w:ascii="GHEA Grapalat" w:hAnsi="GHEA Grapalat" w:cs="Sylfaen"/>
              </w:rPr>
            </w:pPr>
          </w:p>
          <w:p w14:paraId="171E6CCF" w14:textId="77777777" w:rsidR="00221264" w:rsidRPr="00B138F3" w:rsidRDefault="00221264" w:rsidP="007660C8">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540FFEB" w14:textId="77777777" w:rsidR="00221264" w:rsidRPr="00B138F3" w:rsidRDefault="00221264" w:rsidP="007660C8">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9A68F1F" w14:textId="77777777" w:rsidR="00221264" w:rsidRPr="00B138F3" w:rsidRDefault="00221264" w:rsidP="007660C8">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5CD6D4D" w14:textId="77777777" w:rsidR="00221264" w:rsidRPr="00B138F3" w:rsidRDefault="00221264" w:rsidP="007660C8">
            <w:pPr>
              <w:widowControl w:val="0"/>
              <w:rPr>
                <w:rFonts w:ascii="GHEA Grapalat" w:hAnsi="GHEA Grapalat" w:cs="Sylfaen"/>
              </w:rPr>
            </w:pPr>
          </w:p>
          <w:p w14:paraId="64E72964" w14:textId="77777777" w:rsidR="00221264" w:rsidRPr="00B138F3" w:rsidRDefault="00221264" w:rsidP="007660C8">
            <w:pPr>
              <w:widowControl w:val="0"/>
              <w:jc w:val="right"/>
              <w:rPr>
                <w:rFonts w:ascii="GHEA Grapalat" w:hAnsi="GHEA Grapalat" w:cs="Sylfaen"/>
              </w:rPr>
            </w:pPr>
            <w:r w:rsidRPr="00B138F3">
              <w:rPr>
                <w:rFonts w:ascii="GHEA Grapalat" w:hAnsi="GHEA Grapalat"/>
              </w:rPr>
              <w:t>/____________________/</w:t>
            </w:r>
          </w:p>
          <w:p w14:paraId="132BDC70" w14:textId="77777777" w:rsidR="00221264" w:rsidRPr="00B138F3" w:rsidRDefault="00221264" w:rsidP="007660C8">
            <w:pPr>
              <w:widowControl w:val="0"/>
              <w:jc w:val="right"/>
              <w:rPr>
                <w:rFonts w:ascii="GHEA Grapalat" w:hAnsi="GHEA Grapalat" w:cs="Tahoma"/>
              </w:rPr>
            </w:pPr>
          </w:p>
          <w:p w14:paraId="14B478E0" w14:textId="77777777" w:rsidR="00221264" w:rsidRPr="00B138F3" w:rsidRDefault="00221264" w:rsidP="007660C8">
            <w:pPr>
              <w:widowControl w:val="0"/>
              <w:jc w:val="right"/>
              <w:rPr>
                <w:rFonts w:ascii="GHEA Grapalat" w:hAnsi="GHEA Grapalat" w:cs="Sylfaen"/>
              </w:rPr>
            </w:pPr>
            <w:r w:rsidRPr="00B138F3">
              <w:rPr>
                <w:rFonts w:ascii="GHEA Grapalat" w:hAnsi="GHEA Grapalat"/>
              </w:rPr>
              <w:t>/____________________/</w:t>
            </w:r>
          </w:p>
          <w:p w14:paraId="6A8DE816" w14:textId="77777777" w:rsidR="00221264" w:rsidRPr="00B138F3" w:rsidRDefault="00221264" w:rsidP="007660C8">
            <w:pPr>
              <w:widowControl w:val="0"/>
              <w:rPr>
                <w:rFonts w:ascii="GHEA Grapalat" w:hAnsi="GHEA Grapalat" w:cs="Sylfaen"/>
              </w:rPr>
            </w:pPr>
          </w:p>
          <w:p w14:paraId="610D9577" w14:textId="77777777" w:rsidR="00221264" w:rsidRPr="00B138F3" w:rsidRDefault="00221264" w:rsidP="007660C8">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21264" w:rsidRPr="00B138F3" w14:paraId="3A4EF713" w14:textId="77777777" w:rsidTr="002840B7">
        <w:trPr>
          <w:trHeight w:val="2194"/>
        </w:trPr>
        <w:tc>
          <w:tcPr>
            <w:tcW w:w="5616" w:type="dxa"/>
            <w:tcBorders>
              <w:top w:val="single" w:sz="4" w:space="0" w:color="auto"/>
              <w:left w:val="single" w:sz="4" w:space="0" w:color="auto"/>
              <w:right w:val="single" w:sz="4" w:space="0" w:color="auto"/>
            </w:tcBorders>
            <w:noWrap/>
            <w:vAlign w:val="bottom"/>
          </w:tcPr>
          <w:p w14:paraId="6DE1DA45" w14:textId="77777777" w:rsidR="00221264" w:rsidRPr="00B138F3" w:rsidRDefault="00221264" w:rsidP="007660C8">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C7F8407" w14:textId="77777777" w:rsidR="00221264" w:rsidRPr="00B138F3" w:rsidRDefault="00221264" w:rsidP="007660C8">
            <w:pPr>
              <w:widowControl w:val="0"/>
              <w:rPr>
                <w:rFonts w:ascii="GHEA Grapalat" w:hAnsi="GHEA Grapalat"/>
              </w:rPr>
            </w:pPr>
          </w:p>
          <w:p w14:paraId="12F8B6DE" w14:textId="77777777" w:rsidR="00221264" w:rsidRPr="00B138F3" w:rsidRDefault="00221264" w:rsidP="007660C8">
            <w:pPr>
              <w:widowControl w:val="0"/>
              <w:jc w:val="right"/>
              <w:rPr>
                <w:rFonts w:ascii="GHEA Grapalat" w:hAnsi="GHEA Grapalat" w:cs="Tahoma"/>
              </w:rPr>
            </w:pPr>
            <w:r w:rsidRPr="00B138F3">
              <w:rPr>
                <w:rFonts w:ascii="GHEA Grapalat" w:hAnsi="GHEA Grapalat"/>
              </w:rPr>
              <w:t>/____________________/</w:t>
            </w:r>
          </w:p>
          <w:p w14:paraId="6A8C3092" w14:textId="77777777" w:rsidR="00221264" w:rsidRPr="00B138F3" w:rsidRDefault="00221264" w:rsidP="007660C8">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F304DA6" w14:textId="77777777" w:rsidR="00221264" w:rsidRPr="00B138F3" w:rsidRDefault="00221264" w:rsidP="007660C8">
            <w:pPr>
              <w:widowControl w:val="0"/>
              <w:rPr>
                <w:rFonts w:ascii="GHEA Grapalat" w:hAnsi="GHEA Grapalat" w:cs="Tahoma"/>
              </w:rPr>
            </w:pPr>
          </w:p>
          <w:p w14:paraId="1B1F8F68" w14:textId="77777777" w:rsidR="00221264" w:rsidRPr="00B138F3" w:rsidRDefault="00221264" w:rsidP="007660C8">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24CD41CE" w14:textId="77777777" w:rsidR="00221264" w:rsidRPr="00B138F3" w:rsidRDefault="00221264" w:rsidP="007660C8">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1623813" w14:textId="77777777" w:rsidR="00221264" w:rsidRPr="00B138F3" w:rsidRDefault="00221264" w:rsidP="007660C8">
            <w:pPr>
              <w:widowControl w:val="0"/>
              <w:rPr>
                <w:rFonts w:ascii="GHEA Grapalat" w:hAnsi="GHEA Grapalat" w:cs="Tahoma"/>
              </w:rPr>
            </w:pPr>
          </w:p>
          <w:p w14:paraId="600E329A" w14:textId="77777777" w:rsidR="00221264" w:rsidRPr="00B138F3" w:rsidRDefault="00221264" w:rsidP="007660C8">
            <w:pPr>
              <w:widowControl w:val="0"/>
              <w:jc w:val="right"/>
              <w:rPr>
                <w:rFonts w:ascii="GHEA Grapalat" w:hAnsi="GHEA Grapalat" w:cs="Tahoma"/>
              </w:rPr>
            </w:pPr>
            <w:r w:rsidRPr="00B138F3">
              <w:rPr>
                <w:rFonts w:ascii="GHEA Grapalat" w:hAnsi="GHEA Grapalat"/>
              </w:rPr>
              <w:t>/____________________/</w:t>
            </w:r>
          </w:p>
          <w:p w14:paraId="1BB827F9" w14:textId="77777777" w:rsidR="00221264" w:rsidRPr="00B138F3" w:rsidRDefault="00221264" w:rsidP="007660C8">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02E22FC3" w14:textId="77777777" w:rsidR="00221264" w:rsidRPr="00B138F3" w:rsidRDefault="00221264" w:rsidP="007660C8">
            <w:pPr>
              <w:widowControl w:val="0"/>
              <w:rPr>
                <w:rFonts w:ascii="GHEA Grapalat" w:hAnsi="GHEA Grapalat" w:cs="Arial"/>
              </w:rPr>
            </w:pPr>
          </w:p>
        </w:tc>
      </w:tr>
      <w:tr w:rsidR="00221264" w:rsidRPr="00B138F3" w14:paraId="2B1F3B0A" w14:textId="77777777" w:rsidTr="002840B7">
        <w:trPr>
          <w:trHeight w:val="2194"/>
        </w:trPr>
        <w:tc>
          <w:tcPr>
            <w:tcW w:w="5616" w:type="dxa"/>
            <w:tcBorders>
              <w:top w:val="nil"/>
              <w:left w:val="single" w:sz="4" w:space="0" w:color="auto"/>
              <w:bottom w:val="single" w:sz="4" w:space="0" w:color="auto"/>
              <w:right w:val="single" w:sz="4" w:space="0" w:color="auto"/>
            </w:tcBorders>
            <w:noWrap/>
            <w:vAlign w:val="bottom"/>
          </w:tcPr>
          <w:p w14:paraId="02696654" w14:textId="77777777" w:rsidR="00221264" w:rsidRPr="00B138F3" w:rsidRDefault="00221264" w:rsidP="007660C8">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20876781" w14:textId="77777777" w:rsidR="00221264" w:rsidRPr="00B138F3" w:rsidRDefault="00221264" w:rsidP="007660C8">
            <w:pPr>
              <w:widowControl w:val="0"/>
              <w:rPr>
                <w:rFonts w:ascii="GHEA Grapalat" w:hAnsi="GHEA Grapalat" w:cs="Sylfaen"/>
              </w:rPr>
            </w:pPr>
          </w:p>
          <w:p w14:paraId="059A822E" w14:textId="77777777" w:rsidR="00221264" w:rsidRPr="00B138F3" w:rsidRDefault="00221264" w:rsidP="007660C8">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380DFAD" w14:textId="77777777" w:rsidR="00221264" w:rsidRPr="00B138F3" w:rsidRDefault="00221264" w:rsidP="007660C8">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5211B5D4" w14:textId="77777777" w:rsidR="00221264" w:rsidRPr="00B138F3" w:rsidRDefault="00221264" w:rsidP="007660C8">
            <w:pPr>
              <w:widowControl w:val="0"/>
              <w:rPr>
                <w:rFonts w:ascii="GHEA Grapalat" w:hAnsi="GHEA Grapalat"/>
              </w:rPr>
            </w:pPr>
          </w:p>
          <w:p w14:paraId="0C7978E2" w14:textId="77777777" w:rsidR="00221264" w:rsidRPr="00B138F3" w:rsidRDefault="00221264" w:rsidP="007660C8">
            <w:pPr>
              <w:widowControl w:val="0"/>
              <w:jc w:val="right"/>
              <w:rPr>
                <w:rFonts w:ascii="GHEA Grapalat" w:hAnsi="GHEA Grapalat" w:cs="Sylfaen"/>
              </w:rPr>
            </w:pPr>
            <w:r w:rsidRPr="00B138F3">
              <w:rPr>
                <w:rFonts w:ascii="GHEA Grapalat" w:hAnsi="GHEA Grapalat"/>
              </w:rPr>
              <w:t>23.в Дата исполнения: "___" ___ 20___г.</w:t>
            </w:r>
          </w:p>
        </w:tc>
      </w:tr>
    </w:tbl>
    <w:p w14:paraId="6828A64D" w14:textId="77777777" w:rsidR="00221264" w:rsidRPr="00B138F3" w:rsidRDefault="00221264" w:rsidP="007660C8">
      <w:pPr>
        <w:widowControl w:val="0"/>
        <w:jc w:val="center"/>
        <w:rPr>
          <w:rFonts w:ascii="GHEA Grapalat" w:hAnsi="GHEA Grapalat" w:cs="Sylfaen"/>
        </w:rPr>
      </w:pPr>
    </w:p>
    <w:p w14:paraId="7A80D699" w14:textId="77777777" w:rsidR="00221264" w:rsidRPr="00B138F3" w:rsidRDefault="00221264" w:rsidP="007660C8">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BB5AABC" w14:textId="77777777" w:rsidR="00221264" w:rsidRPr="00B138F3" w:rsidRDefault="00221264" w:rsidP="007660C8">
      <w:pPr>
        <w:rPr>
          <w:rFonts w:ascii="GHEA Grapalat" w:hAnsi="GHEA Grapalat" w:cs="Sylfaen"/>
        </w:rPr>
      </w:pPr>
      <w:r w:rsidRPr="00B138F3">
        <w:rPr>
          <w:rFonts w:ascii="GHEA Grapalat" w:hAnsi="GHEA Grapalat" w:cs="Sylfaen"/>
        </w:rPr>
        <w:br w:type="page"/>
      </w:r>
    </w:p>
    <w:p w14:paraId="4363D194" w14:textId="77777777" w:rsidR="00221264" w:rsidRPr="00B138F3" w:rsidRDefault="00221264" w:rsidP="007660C8">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21264" w:rsidRPr="00B138F3" w14:paraId="37A2AF76" w14:textId="77777777" w:rsidTr="002840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6BE81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1B3A594"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3E3F5D5"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B5AC8C3"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D4DF9F"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5939720"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198196"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Сторона,</w:t>
            </w:r>
          </w:p>
          <w:p w14:paraId="4F8D44F6"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99B79AA"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C9768F7"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221264" w:rsidRPr="00B138F3" w14:paraId="18154677" w14:textId="77777777" w:rsidTr="002840B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3212A3"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01F013"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063E24C"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2ED2579"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C35EB6" w14:textId="77777777" w:rsidR="00221264" w:rsidRPr="00B138F3" w:rsidRDefault="00221264" w:rsidP="007660C8">
            <w:pPr>
              <w:widowControl w:val="0"/>
              <w:jc w:val="center"/>
              <w:rPr>
                <w:rFonts w:ascii="GHEA Grapalat" w:hAnsi="GHEA Grapalat"/>
                <w:b/>
                <w:sz w:val="18"/>
                <w:szCs w:val="18"/>
              </w:rPr>
            </w:pPr>
            <w:r w:rsidRPr="00B138F3">
              <w:rPr>
                <w:rFonts w:ascii="GHEA Grapalat" w:hAnsi="GHEA Grapalat"/>
                <w:b/>
                <w:sz w:val="18"/>
                <w:szCs w:val="18"/>
              </w:rPr>
              <w:t>5</w:t>
            </w:r>
          </w:p>
        </w:tc>
      </w:tr>
      <w:tr w:rsidR="00221264" w:rsidRPr="00B138F3" w14:paraId="325D8B60"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3D00D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555DF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402B93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88D78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C0969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221264" w:rsidRPr="00B138F3" w14:paraId="0647D048"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B8B30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B8BC27" w14:textId="77777777" w:rsidR="00221264" w:rsidRPr="00B138F3" w:rsidRDefault="00221264" w:rsidP="007660C8">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3170F3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B086A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2A994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221264" w:rsidRPr="00B138F3" w14:paraId="2B7F5712"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0DFB3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F6AB157" w14:textId="77777777" w:rsidR="00221264" w:rsidRPr="00B138F3" w:rsidRDefault="00221264" w:rsidP="007660C8">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B2219F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4AFDE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75FAA92E" w14:textId="77777777" w:rsidR="00221264" w:rsidRPr="00B138F3" w:rsidRDefault="00221264" w:rsidP="007660C8">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C39410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21264" w:rsidRPr="00B138F3" w14:paraId="499ADEA5"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3C1E9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06F350A" w14:textId="77777777" w:rsidR="00221264" w:rsidRPr="00B138F3" w:rsidRDefault="00221264" w:rsidP="007660C8">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552AFD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3020C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31660DB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32911C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1F279838"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5C4F5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15D5A1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555B36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D0D6E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DD13D4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06B50738"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07594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DF82CA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4D660F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53544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4AD3F7A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0D000A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4C90D112"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E2A3F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6B8420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C9A21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5D2CB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88A58A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E78D50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6032C7DE"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1787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567D17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ADB805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7A01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24557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4EF6CE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0020EFF6"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2A6E9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1E1294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5F9C99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AB740D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033EEDD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0372F5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221264" w:rsidRPr="00B138F3" w14:paraId="3E09D0C5"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A26D7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144D169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C6869D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B193F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386632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596320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221264" w:rsidRPr="00B138F3" w14:paraId="7FD547BA"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9ADF1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6C96A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1DC215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F8DC6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A2D342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336FEA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21264" w:rsidRPr="00B138F3" w14:paraId="02816DE3"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2DA7B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687650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33C9A9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023CE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E8869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21264" w:rsidRPr="00B138F3" w14:paraId="6EA44E8E"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61551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309181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EEEDE1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CACBC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4AF79C2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82F6E3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21264" w:rsidRPr="00B138F3" w14:paraId="7E5D4101"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66933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A2AD27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7D7FFA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76C7B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5BD967F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E7735F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221264" w:rsidRPr="00B138F3" w14:paraId="326D9AAC"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93B72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FE538E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7C45CB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26BDA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046F80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DA5F32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221264" w:rsidRPr="00B138F3" w14:paraId="19DEF6FB"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D3963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D36C51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934395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8939C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279E8A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221264" w:rsidRPr="00B138F3" w14:paraId="29EC90E9"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B5CA6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E22023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9BBF86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35948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18F1A3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221264" w:rsidRPr="00B138F3" w14:paraId="202B2E74"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7FFC9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009B3F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F4A3B2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CD713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0D7CF71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E20ECD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21264" w:rsidRPr="00B138F3" w14:paraId="4140A539"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A1E804" w14:textId="77777777" w:rsidR="00221264" w:rsidRPr="00B138F3" w:rsidDel="0010680B" w:rsidRDefault="00221264" w:rsidP="007660C8">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54EAD0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651D67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9E6288" w14:textId="77777777" w:rsidR="00221264" w:rsidRPr="00B138F3" w:rsidRDefault="00221264" w:rsidP="007660C8">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336F58A" w14:textId="77777777" w:rsidR="00221264" w:rsidRPr="00B138F3" w:rsidRDefault="00221264" w:rsidP="007660C8">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2E768BD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4DEC53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221264" w:rsidRPr="00B138F3" w14:paraId="17095A68"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0F582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FB6490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F1B8DF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23E6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FC1EBF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D86FD3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EACD23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221264" w:rsidRPr="00B138F3" w14:paraId="47D60566"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DDF3C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9DD719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F5B30A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655F9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6411DCA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4BE68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6D8021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221264" w:rsidRPr="00B138F3" w14:paraId="6726F53A"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9A055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7CC2BB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EB67D4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F0C63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4EFFEA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609E127" w14:textId="77777777" w:rsidR="00221264" w:rsidRPr="00B138F3" w:rsidRDefault="00221264" w:rsidP="007660C8">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40F78C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098209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221264" w:rsidRPr="00B138F3" w14:paraId="66E28B4A"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AB10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58526C4"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02CF7E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2F5CC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7C07A59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C68ADD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221264" w:rsidRPr="00B138F3" w14:paraId="419B81C1"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0682D5"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0D5DCE7"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788543F"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14D5E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5E5F7AD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FF7E49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408687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221264" w:rsidRPr="00B138F3" w14:paraId="790AF9A4"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A6A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D7E15F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91DE719"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37644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170FBCF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1D1CF4F" w14:textId="77777777" w:rsidR="00221264" w:rsidRPr="00B138F3" w:rsidRDefault="00221264" w:rsidP="007660C8">
            <w:pPr>
              <w:widowControl w:val="0"/>
              <w:jc w:val="center"/>
              <w:rPr>
                <w:rFonts w:ascii="GHEA Grapalat" w:hAnsi="GHEA Grapalat"/>
                <w:sz w:val="18"/>
                <w:szCs w:val="18"/>
              </w:rPr>
            </w:pPr>
          </w:p>
        </w:tc>
      </w:tr>
      <w:tr w:rsidR="00221264" w:rsidRPr="00B138F3" w14:paraId="4A82F4F3"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7F0A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2781C0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4D8C8F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A3301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0E795D5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0FFA5A7" w14:textId="77777777" w:rsidR="00221264" w:rsidRPr="00B138F3" w:rsidRDefault="00221264" w:rsidP="007660C8">
            <w:pPr>
              <w:widowControl w:val="0"/>
              <w:jc w:val="center"/>
              <w:rPr>
                <w:rFonts w:ascii="GHEA Grapalat" w:hAnsi="GHEA Grapalat"/>
                <w:sz w:val="18"/>
                <w:szCs w:val="18"/>
              </w:rPr>
            </w:pPr>
          </w:p>
        </w:tc>
      </w:tr>
      <w:tr w:rsidR="00221264" w:rsidRPr="00B138F3" w14:paraId="184BDB92"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BDCB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54FAC3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8F130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7DA955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p w14:paraId="17A1011B"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6B42714" w14:textId="77777777" w:rsidR="00221264" w:rsidRPr="00B138F3" w:rsidRDefault="00221264" w:rsidP="007660C8">
            <w:pPr>
              <w:widowControl w:val="0"/>
              <w:jc w:val="center"/>
              <w:rPr>
                <w:rFonts w:ascii="GHEA Grapalat" w:hAnsi="GHEA Grapalat"/>
                <w:sz w:val="18"/>
                <w:szCs w:val="18"/>
              </w:rPr>
            </w:pPr>
          </w:p>
        </w:tc>
      </w:tr>
      <w:tr w:rsidR="00221264" w:rsidRPr="00B138F3" w14:paraId="0DD0693A"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33377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4E2EE3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0D9EA6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3631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3FE319E"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9C24B52" w14:textId="77777777" w:rsidR="00221264" w:rsidRPr="00B138F3" w:rsidRDefault="00221264" w:rsidP="007660C8">
            <w:pPr>
              <w:widowControl w:val="0"/>
              <w:jc w:val="center"/>
              <w:rPr>
                <w:rFonts w:ascii="GHEA Grapalat" w:hAnsi="GHEA Grapalat"/>
                <w:sz w:val="18"/>
                <w:szCs w:val="18"/>
              </w:rPr>
            </w:pPr>
          </w:p>
        </w:tc>
      </w:tr>
      <w:tr w:rsidR="00221264" w:rsidRPr="00B138F3" w14:paraId="315B64EC"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6180C8"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A9640AA"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13B8296"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0DA39C"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D4A7FD2"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168790" w14:textId="77777777" w:rsidR="00221264" w:rsidRPr="00B138F3" w:rsidRDefault="00221264" w:rsidP="007660C8">
            <w:pPr>
              <w:widowControl w:val="0"/>
              <w:jc w:val="center"/>
              <w:rPr>
                <w:rFonts w:ascii="GHEA Grapalat" w:hAnsi="GHEA Grapalat"/>
                <w:sz w:val="18"/>
                <w:szCs w:val="18"/>
              </w:rPr>
            </w:pPr>
          </w:p>
        </w:tc>
      </w:tr>
      <w:tr w:rsidR="00221264" w:rsidRPr="00B138F3" w14:paraId="3DAACFAA" w14:textId="77777777" w:rsidTr="002840B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3B81C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7EDC903"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8457A9D"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DC310"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FB0F131" w14:textId="77777777" w:rsidR="00221264" w:rsidRPr="00B138F3" w:rsidRDefault="00221264" w:rsidP="007660C8">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219700" w14:textId="77777777" w:rsidR="00221264" w:rsidRPr="00B138F3" w:rsidRDefault="00221264" w:rsidP="007660C8">
            <w:pPr>
              <w:widowControl w:val="0"/>
              <w:jc w:val="center"/>
              <w:rPr>
                <w:rFonts w:ascii="GHEA Grapalat" w:hAnsi="GHEA Grapalat"/>
                <w:sz w:val="18"/>
                <w:szCs w:val="18"/>
              </w:rPr>
            </w:pPr>
          </w:p>
        </w:tc>
      </w:tr>
    </w:tbl>
    <w:p w14:paraId="5CED7F7A" w14:textId="77777777" w:rsidR="00221264" w:rsidRPr="00B138F3" w:rsidRDefault="00221264" w:rsidP="007660C8">
      <w:pPr>
        <w:widowControl w:val="0"/>
        <w:ind w:left="567" w:right="565"/>
        <w:jc w:val="center"/>
        <w:rPr>
          <w:rFonts w:ascii="GHEA Grapalat" w:hAnsi="GHEA Grapalat"/>
          <w:b/>
        </w:rPr>
      </w:pPr>
    </w:p>
    <w:p w14:paraId="1E40598B" w14:textId="77777777" w:rsidR="00221264" w:rsidRPr="00B138F3" w:rsidRDefault="00221264" w:rsidP="007660C8">
      <w:pPr>
        <w:widowControl w:val="0"/>
        <w:ind w:left="567" w:right="565"/>
        <w:jc w:val="center"/>
        <w:rPr>
          <w:rFonts w:ascii="GHEA Grapalat" w:hAnsi="GHEA Grapalat"/>
          <w:b/>
        </w:rPr>
      </w:pPr>
    </w:p>
    <w:p w14:paraId="25B7E464" w14:textId="77777777" w:rsidR="00221264" w:rsidRPr="00B138F3" w:rsidRDefault="00221264" w:rsidP="007660C8">
      <w:pPr>
        <w:widowControl w:val="0"/>
        <w:ind w:left="567" w:right="565"/>
        <w:jc w:val="center"/>
        <w:rPr>
          <w:rFonts w:ascii="GHEA Grapalat" w:hAnsi="GHEA Grapalat"/>
          <w:b/>
        </w:rPr>
      </w:pPr>
    </w:p>
    <w:p w14:paraId="1AC1A154" w14:textId="77777777" w:rsidR="00221264" w:rsidRPr="00B138F3" w:rsidRDefault="00221264" w:rsidP="007660C8">
      <w:pPr>
        <w:widowControl w:val="0"/>
        <w:ind w:left="567" w:right="565"/>
        <w:jc w:val="center"/>
        <w:rPr>
          <w:rFonts w:ascii="GHEA Grapalat" w:hAnsi="GHEA Grapalat"/>
          <w:b/>
        </w:rPr>
      </w:pPr>
    </w:p>
    <w:p w14:paraId="1156D48E" w14:textId="77777777" w:rsidR="00221264" w:rsidRPr="00B138F3" w:rsidRDefault="00221264" w:rsidP="007660C8">
      <w:pPr>
        <w:widowControl w:val="0"/>
        <w:ind w:left="567" w:right="565"/>
        <w:jc w:val="center"/>
        <w:rPr>
          <w:rFonts w:ascii="GHEA Grapalat" w:hAnsi="GHEA Grapalat"/>
          <w:b/>
        </w:rPr>
      </w:pPr>
    </w:p>
    <w:p w14:paraId="4B251889" w14:textId="77777777" w:rsidR="00221264" w:rsidRPr="00B138F3" w:rsidRDefault="00221264" w:rsidP="007660C8">
      <w:pPr>
        <w:widowControl w:val="0"/>
        <w:ind w:left="567" w:right="565"/>
        <w:jc w:val="center"/>
        <w:rPr>
          <w:rFonts w:ascii="GHEA Grapalat" w:hAnsi="GHEA Grapalat"/>
          <w:b/>
        </w:rPr>
      </w:pPr>
    </w:p>
    <w:p w14:paraId="692B2E83" w14:textId="77777777" w:rsidR="00221264" w:rsidRPr="00B138F3" w:rsidRDefault="00221264" w:rsidP="007660C8">
      <w:pPr>
        <w:widowControl w:val="0"/>
        <w:ind w:left="567" w:right="565"/>
        <w:jc w:val="center"/>
        <w:rPr>
          <w:rFonts w:ascii="GHEA Grapalat" w:hAnsi="GHEA Grapalat"/>
          <w:b/>
        </w:rPr>
      </w:pPr>
    </w:p>
    <w:p w14:paraId="38A44343" w14:textId="77777777" w:rsidR="00221264" w:rsidRPr="00B138F3" w:rsidRDefault="00221264" w:rsidP="007660C8">
      <w:pPr>
        <w:widowControl w:val="0"/>
        <w:ind w:left="567" w:right="565"/>
        <w:jc w:val="center"/>
        <w:rPr>
          <w:rFonts w:ascii="GHEA Grapalat" w:hAnsi="GHEA Grapalat"/>
          <w:b/>
        </w:rPr>
      </w:pPr>
    </w:p>
    <w:p w14:paraId="10B53BDB" w14:textId="77777777" w:rsidR="00221264" w:rsidRPr="00B138F3" w:rsidRDefault="00221264" w:rsidP="007660C8">
      <w:pPr>
        <w:widowControl w:val="0"/>
        <w:ind w:left="567" w:right="565"/>
        <w:jc w:val="center"/>
        <w:rPr>
          <w:rFonts w:ascii="GHEA Grapalat" w:hAnsi="GHEA Grapalat"/>
          <w:b/>
        </w:rPr>
      </w:pPr>
    </w:p>
    <w:p w14:paraId="13C60439" w14:textId="77777777" w:rsidR="00221264" w:rsidRPr="00B138F3" w:rsidRDefault="00221264" w:rsidP="007660C8">
      <w:pPr>
        <w:widowControl w:val="0"/>
        <w:ind w:left="567" w:right="565"/>
        <w:jc w:val="center"/>
        <w:rPr>
          <w:rFonts w:ascii="GHEA Grapalat" w:hAnsi="GHEA Grapalat"/>
          <w:b/>
        </w:rPr>
      </w:pPr>
    </w:p>
    <w:p w14:paraId="2E9CB302" w14:textId="77777777" w:rsidR="00221264" w:rsidRPr="00B138F3" w:rsidRDefault="00221264" w:rsidP="007660C8">
      <w:pPr>
        <w:widowControl w:val="0"/>
        <w:jc w:val="both"/>
        <w:rPr>
          <w:rFonts w:ascii="GHEA Grapalat" w:hAnsi="GHEA Grapalat"/>
        </w:rPr>
      </w:pPr>
      <w:r w:rsidRPr="00B138F3">
        <w:rPr>
          <w:rFonts w:ascii="GHEA Grapalat" w:hAnsi="GHEA Grapalat"/>
        </w:rPr>
        <w:br w:type="page"/>
      </w:r>
    </w:p>
    <w:p w14:paraId="4C8C2553" w14:textId="77777777" w:rsidR="00221264" w:rsidRPr="00B138F3" w:rsidRDefault="00221264" w:rsidP="007660C8">
      <w:pPr>
        <w:widowControl w:val="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14:paraId="3780B393" w14:textId="63496362" w:rsidR="00221264" w:rsidRPr="00B138F3" w:rsidRDefault="00221264" w:rsidP="007660C8">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к Приглашению</w:t>
      </w:r>
      <w:r>
        <w:rPr>
          <w:rFonts w:ascii="GHEA Grapalat" w:hAnsi="GHEA Grapalat"/>
          <w:b/>
          <w:sz w:val="24"/>
          <w:szCs w:val="24"/>
        </w:rPr>
        <w:t xml:space="preserve"> </w:t>
      </w:r>
      <w:r w:rsidRPr="00B138F3">
        <w:rPr>
          <w:rFonts w:ascii="GHEA Grapalat" w:hAnsi="GHEA Grapalat"/>
          <w:b/>
          <w:sz w:val="24"/>
          <w:szCs w:val="24"/>
        </w:rPr>
        <w:t xml:space="preserve">под кодом </w:t>
      </w:r>
      <w:r w:rsidR="00201D22">
        <w:rPr>
          <w:rFonts w:ascii="GHEA Grapalat" w:hAnsi="GHEA Grapalat"/>
          <w:b/>
          <w:sz w:val="24"/>
          <w:szCs w:val="24"/>
        </w:rPr>
        <w:t>“EQ-BMAPDzB-</w:t>
      </w:r>
      <w:r w:rsidR="00765F41">
        <w:rPr>
          <w:rFonts w:ascii="GHEA Grapalat" w:hAnsi="GHEA Grapalat"/>
          <w:b/>
          <w:sz w:val="24"/>
          <w:szCs w:val="24"/>
        </w:rPr>
        <w:t>26/2</w:t>
      </w:r>
      <w:r w:rsidR="00201D22">
        <w:rPr>
          <w:rFonts w:ascii="GHEA Grapalat" w:hAnsi="GHEA Grapalat"/>
          <w:b/>
          <w:sz w:val="24"/>
          <w:szCs w:val="24"/>
        </w:rPr>
        <w:t>”</w:t>
      </w:r>
      <w:r w:rsidRPr="00B138F3">
        <w:rPr>
          <w:rStyle w:val="FootnoteReference"/>
          <w:rFonts w:ascii="GHEA Grapalat" w:hAnsi="GHEA Grapalat"/>
          <w:b/>
          <w:sz w:val="24"/>
          <w:szCs w:val="24"/>
        </w:rPr>
        <w:footnoteReference w:customMarkFollows="1" w:id="28"/>
        <w:t>*</w:t>
      </w:r>
    </w:p>
    <w:p w14:paraId="5F75E0BF" w14:textId="77777777" w:rsidR="00221264" w:rsidRPr="00B138F3" w:rsidRDefault="00221264" w:rsidP="007660C8">
      <w:pPr>
        <w:widowControl w:val="0"/>
        <w:ind w:left="567" w:right="565"/>
        <w:jc w:val="center"/>
        <w:rPr>
          <w:rFonts w:ascii="GHEA Grapalat" w:hAnsi="GHEA Grapalat"/>
          <w:b/>
        </w:rPr>
      </w:pPr>
    </w:p>
    <w:p w14:paraId="483BF121" w14:textId="77777777" w:rsidR="00221264" w:rsidRPr="00B138F3" w:rsidRDefault="00221264" w:rsidP="007660C8">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E9E4E7D" w14:textId="77777777" w:rsidR="00221264" w:rsidRPr="00B138F3" w:rsidRDefault="00221264" w:rsidP="007660C8">
      <w:pPr>
        <w:widowControl w:val="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14:paraId="5A35E088" w14:textId="77777777" w:rsidR="00221264" w:rsidRPr="00B138F3" w:rsidRDefault="00221264" w:rsidP="007660C8">
      <w:pPr>
        <w:widowControl w:val="0"/>
        <w:ind w:left="567" w:right="565"/>
        <w:jc w:val="center"/>
        <w:rPr>
          <w:rFonts w:ascii="GHEA Grapalat" w:hAnsi="GHEA Grapalat"/>
          <w:b/>
        </w:rPr>
      </w:pPr>
    </w:p>
    <w:p w14:paraId="5FF3BA6A" w14:textId="77777777" w:rsidR="00221264" w:rsidRPr="00CE3EDD" w:rsidRDefault="00221264" w:rsidP="007660C8">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CE3EDD">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E3EDD">
        <w:rPr>
          <w:rFonts w:eastAsiaTheme="minorHAnsi" w:cstheme="minorBidi"/>
        </w:rPr>
        <w:t>N</w:t>
      </w:r>
      <w:r w:rsidRPr="00CE3EDD">
        <w:rPr>
          <w:rFonts w:eastAsiaTheme="minorHAnsi" w:cstheme="minorBidi"/>
          <w:lang w:val="hy-AM"/>
        </w:rPr>
        <w:t xml:space="preserve">  </w:t>
      </w:r>
      <w:r w:rsidRPr="00CE3EDD">
        <w:rPr>
          <w:rStyle w:val="Strong"/>
          <w:rFonts w:ascii="GHEA Grapalat" w:hAnsi="GHEA Grapalat"/>
          <w:u w:val="single"/>
          <w:lang w:val="hy-AM"/>
        </w:rPr>
        <w:tab/>
      </w:r>
      <w:r w:rsidRPr="00CE3EDD">
        <w:rPr>
          <w:rStyle w:val="Strong"/>
          <w:rFonts w:ascii="GHEA Grapalat" w:hAnsi="GHEA Grapalat"/>
          <w:u w:val="single"/>
        </w:rPr>
        <w:t>___________</w:t>
      </w:r>
      <w:r w:rsidRPr="00CE3EDD">
        <w:rPr>
          <w:rFonts w:ascii="GHEA Grapalat" w:eastAsiaTheme="minorHAnsi" w:hAnsi="GHEA Grapalat" w:cstheme="minorBidi"/>
        </w:rPr>
        <w:t>заключаемым между</w:t>
      </w:r>
    </w:p>
    <w:p w14:paraId="24435BC3" w14:textId="77777777" w:rsidR="00221264" w:rsidRPr="00CE3EDD"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CE3EDD">
        <w:rPr>
          <w:rStyle w:val="Strong"/>
          <w:rFonts w:ascii="GHEA Grapalat" w:hAnsi="GHEA Grapalat"/>
        </w:rPr>
        <w:t xml:space="preserve">                                                       </w:t>
      </w:r>
      <w:r w:rsidRPr="00CE3EDD">
        <w:rPr>
          <w:rStyle w:val="Strong"/>
          <w:rFonts w:ascii="GHEA Grapalat" w:hAnsi="GHEA Grapalat"/>
          <w:lang w:val="hy-AM"/>
        </w:rPr>
        <w:tab/>
      </w:r>
      <w:r w:rsidRPr="00CE3EDD">
        <w:rPr>
          <w:rStyle w:val="Strong"/>
          <w:rFonts w:ascii="GHEA Grapalat" w:hAnsi="GHEA Grapalat"/>
          <w:lang w:val="hy-AM"/>
        </w:rPr>
        <w:tab/>
      </w:r>
      <w:r w:rsidRPr="00CE3EDD">
        <w:rPr>
          <w:rStyle w:val="Strong"/>
          <w:rFonts w:ascii="GHEA Grapalat" w:hAnsi="GHEA Grapalat"/>
        </w:rPr>
        <w:t xml:space="preserve">           </w:t>
      </w:r>
      <w:r w:rsidRPr="00CE3EDD">
        <w:rPr>
          <w:rStyle w:val="Strong"/>
          <w:rFonts w:ascii="GHEA Grapalat" w:hAnsi="GHEA Grapalat"/>
          <w:sz w:val="16"/>
          <w:szCs w:val="16"/>
        </w:rPr>
        <w:t>номер заключаемого договора</w:t>
      </w:r>
      <w:r w:rsidRPr="00CE3EDD">
        <w:rPr>
          <w:rFonts w:ascii="GHEA Grapalat" w:eastAsiaTheme="minorHAnsi" w:hAnsi="GHEA Grapalat" w:cstheme="minorBidi"/>
        </w:rPr>
        <w:t xml:space="preserve"> </w:t>
      </w:r>
    </w:p>
    <w:p w14:paraId="472406DB" w14:textId="77777777" w:rsidR="00221264" w:rsidRPr="00CE3EDD" w:rsidRDefault="00221264" w:rsidP="007660C8">
      <w:pPr>
        <w:pStyle w:val="NormalWeb"/>
        <w:shd w:val="clear" w:color="auto" w:fill="FFFFFF"/>
        <w:spacing w:before="0" w:beforeAutospacing="0" w:after="0" w:afterAutospacing="0"/>
        <w:ind w:left="-142"/>
        <w:rPr>
          <w:rStyle w:val="Strong"/>
          <w:rFonts w:ascii="GHEA Grapalat" w:hAnsi="GHEA Grapalat"/>
          <w:b w:val="0"/>
          <w:bCs w:val="0"/>
          <w:lang w:val="hy-AM"/>
        </w:rPr>
      </w:pPr>
      <w:r w:rsidRPr="00CE3EDD">
        <w:rPr>
          <w:rFonts w:ascii="GHEA Grapalat" w:hAnsi="GHEA Grapalat"/>
          <w:sz w:val="20"/>
          <w:szCs w:val="20"/>
          <w:u w:val="single"/>
        </w:rPr>
        <w:t>______________________</w:t>
      </w:r>
      <w:r w:rsidRPr="00CE3EDD">
        <w:rPr>
          <w:rFonts w:ascii="GHEA Grapalat" w:hAnsi="GHEA Grapalat"/>
          <w:sz w:val="20"/>
          <w:szCs w:val="20"/>
          <w:lang w:val="hy-AM"/>
        </w:rPr>
        <w:t xml:space="preserve"> </w:t>
      </w:r>
      <w:r w:rsidRPr="00CE3EDD">
        <w:rPr>
          <w:rFonts w:ascii="GHEA Grapalat" w:eastAsiaTheme="minorHAnsi" w:hAnsi="GHEA Grapalat" w:cstheme="minorBidi"/>
        </w:rPr>
        <w:t xml:space="preserve">   (далее-бенефициар)   и</w:t>
      </w:r>
      <w:r w:rsidRPr="00CE3EDD">
        <w:rPr>
          <w:rStyle w:val="Strong"/>
          <w:rFonts w:ascii="GHEA Grapalat" w:hAnsi="GHEA Grapalat"/>
        </w:rPr>
        <w:t xml:space="preserve">     </w:t>
      </w:r>
      <w:r w:rsidRPr="00CE3EDD">
        <w:rPr>
          <w:rStyle w:val="Strong"/>
          <w:rFonts w:ascii="GHEA Grapalat" w:hAnsi="GHEA Grapalat"/>
          <w:u w:val="single"/>
          <w:lang w:val="hy-AM"/>
        </w:rPr>
        <w:tab/>
      </w:r>
      <w:r w:rsidRPr="00CE3EDD">
        <w:rPr>
          <w:rStyle w:val="Strong"/>
          <w:rFonts w:ascii="GHEA Grapalat" w:hAnsi="GHEA Grapalat"/>
          <w:u w:val="single"/>
          <w:lang w:val="hy-AM"/>
        </w:rPr>
        <w:tab/>
      </w:r>
      <w:r w:rsidRPr="00CE3EDD">
        <w:rPr>
          <w:rStyle w:val="Strong"/>
          <w:rFonts w:ascii="GHEA Grapalat" w:hAnsi="GHEA Grapalat"/>
          <w:u w:val="single"/>
          <w:lang w:val="hy-AM"/>
        </w:rPr>
        <w:tab/>
      </w:r>
      <w:r w:rsidRPr="00CE3EDD">
        <w:rPr>
          <w:rStyle w:val="Strong"/>
          <w:rFonts w:ascii="GHEA Grapalat" w:hAnsi="GHEA Grapalat"/>
          <w:u w:val="single"/>
          <w:lang w:val="hy-AM"/>
        </w:rPr>
        <w:tab/>
      </w:r>
      <w:r w:rsidRPr="00CE3EDD">
        <w:rPr>
          <w:rFonts w:eastAsiaTheme="minorHAnsi" w:cstheme="minorBidi"/>
        </w:rPr>
        <w:t xml:space="preserve">    </w:t>
      </w:r>
    </w:p>
    <w:p w14:paraId="4C27D02E" w14:textId="77777777" w:rsidR="00221264" w:rsidRPr="00CE3EDD" w:rsidRDefault="00221264" w:rsidP="007660C8">
      <w:pPr>
        <w:pStyle w:val="NormalWeb"/>
        <w:shd w:val="clear" w:color="auto" w:fill="FFFFFF"/>
        <w:spacing w:before="0" w:beforeAutospacing="0" w:after="0" w:afterAutospacing="0"/>
        <w:ind w:left="-142"/>
        <w:rPr>
          <w:rStyle w:val="Strong"/>
          <w:rFonts w:ascii="GHEA Grapalat" w:hAnsi="GHEA Grapalat"/>
          <w:b w:val="0"/>
          <w:sz w:val="16"/>
          <w:szCs w:val="16"/>
        </w:rPr>
      </w:pPr>
      <w:r w:rsidRPr="00CE3EDD">
        <w:rPr>
          <w:rStyle w:val="Strong"/>
          <w:rFonts w:ascii="GHEA Grapalat" w:hAnsi="GHEA Grapalat"/>
          <w:sz w:val="18"/>
          <w:szCs w:val="18"/>
        </w:rPr>
        <w:t xml:space="preserve"> </w:t>
      </w:r>
      <w:r w:rsidRPr="00CE3EDD">
        <w:rPr>
          <w:rStyle w:val="Strong"/>
          <w:rFonts w:ascii="GHEA Grapalat" w:hAnsi="GHEA Grapalat"/>
          <w:sz w:val="16"/>
          <w:szCs w:val="16"/>
        </w:rPr>
        <w:t>наименование заказчика                                                                  наименование отобранного участника</w:t>
      </w:r>
    </w:p>
    <w:p w14:paraId="2E6A5FA3" w14:textId="77777777" w:rsidR="00221264" w:rsidRPr="00CE3EDD" w:rsidRDefault="00221264" w:rsidP="007660C8">
      <w:pPr>
        <w:pStyle w:val="NormalWeb"/>
        <w:shd w:val="clear" w:color="auto" w:fill="FFFFFF"/>
        <w:spacing w:before="0" w:beforeAutospacing="0" w:after="0" w:afterAutospacing="0"/>
        <w:ind w:left="-142"/>
        <w:rPr>
          <w:rFonts w:cs="Sylfaen"/>
          <w:sz w:val="16"/>
          <w:szCs w:val="16"/>
          <w:vertAlign w:val="superscript"/>
          <w:lang w:val="hy-AM"/>
        </w:rPr>
      </w:pPr>
      <w:r w:rsidRPr="00CE3EDD">
        <w:rPr>
          <w:rStyle w:val="Strong"/>
          <w:rFonts w:ascii="GHEA Grapalat" w:hAnsi="GHEA Grapalat"/>
          <w:sz w:val="16"/>
          <w:szCs w:val="16"/>
        </w:rPr>
        <w:t xml:space="preserve">                                                                </w:t>
      </w:r>
      <w:r w:rsidRPr="00CE3EDD">
        <w:rPr>
          <w:rStyle w:val="Strong"/>
          <w:rFonts w:ascii="GHEA Grapalat" w:hAnsi="GHEA Grapalat"/>
          <w:sz w:val="16"/>
          <w:szCs w:val="16"/>
          <w:lang w:val="hy-AM"/>
        </w:rPr>
        <w:tab/>
      </w:r>
    </w:p>
    <w:p w14:paraId="41E3AB69" w14:textId="77777777" w:rsidR="00221264" w:rsidRPr="00CE3EDD" w:rsidRDefault="00221264" w:rsidP="007660C8">
      <w:pPr>
        <w:pStyle w:val="NormalWeb"/>
        <w:shd w:val="clear" w:color="auto" w:fill="FFFFFF"/>
        <w:spacing w:before="0" w:beforeAutospacing="0" w:after="0" w:afterAutospacing="0"/>
        <w:jc w:val="both"/>
        <w:rPr>
          <w:rFonts w:ascii="GHEA Grapalat" w:hAnsi="GHEA Grapalat"/>
          <w:sz w:val="20"/>
          <w:szCs w:val="20"/>
        </w:rPr>
      </w:pPr>
      <w:r w:rsidRPr="00CE3EDD">
        <w:rPr>
          <w:rFonts w:eastAsiaTheme="minorHAnsi" w:cstheme="minorBidi"/>
        </w:rPr>
        <w:t>(</w:t>
      </w:r>
      <w:r w:rsidRPr="00CE3EDD">
        <w:rPr>
          <w:rFonts w:ascii="GHEA Grapalat" w:eastAsiaTheme="minorHAnsi" w:hAnsi="GHEA Grapalat" w:cstheme="minorBidi"/>
        </w:rPr>
        <w:t xml:space="preserve">далее-принципал). </w:t>
      </w:r>
    </w:p>
    <w:p w14:paraId="5633A1A7" w14:textId="77777777" w:rsidR="00221264" w:rsidRDefault="00221264" w:rsidP="007660C8">
      <w:pPr>
        <w:pStyle w:val="NormalWeb"/>
        <w:shd w:val="clear" w:color="auto" w:fill="FFFFFF"/>
        <w:spacing w:before="0" w:beforeAutospacing="0" w:after="0" w:afterAutospacing="0"/>
        <w:ind w:firstLine="375"/>
        <w:jc w:val="both"/>
        <w:rPr>
          <w:rStyle w:val="Strong"/>
          <w:rFonts w:ascii="GHEA Grapalat" w:hAnsi="GHEA Grapalat"/>
          <w:lang w:val="hy-AM"/>
        </w:rPr>
      </w:pPr>
      <w:r w:rsidRPr="00B138F3">
        <w:rPr>
          <w:rStyle w:val="Strong"/>
          <w:rFonts w:ascii="GHEA Grapalat" w:hAnsi="GHEA Grapalat"/>
          <w:lang w:val="hy-AM"/>
        </w:rPr>
        <w:tab/>
      </w:r>
    </w:p>
    <w:p w14:paraId="15CD5A96"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218FAF2"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5FD036"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p>
    <w:p w14:paraId="5DC3673B"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2C5C3B72" w14:textId="77777777" w:rsidR="00221264" w:rsidRPr="00B138F3" w:rsidRDefault="00221264" w:rsidP="007660C8">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6961454D" w14:textId="77777777"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53AC805A" w14:textId="29A53079" w:rsidR="00221264" w:rsidRPr="00B138F3" w:rsidRDefault="00221264" w:rsidP="007660C8">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w:t>
      </w:r>
      <w:r>
        <w:rPr>
          <w:rFonts w:ascii="GHEA Grapalat" w:eastAsiaTheme="minorHAnsi" w:hAnsi="GHEA Grapalat" w:cstheme="minorBidi"/>
        </w:rPr>
        <w:t>течение 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w:t>
      </w:r>
      <w:r w:rsidR="00172495">
        <w:rPr>
          <w:rFonts w:ascii="GHEA Grapalat" w:eastAsiaTheme="minorHAnsi" w:hAnsi="GHEA Grapalat" w:cstheme="minorBidi"/>
        </w:rPr>
        <w:t xml:space="preserve"> </w:t>
      </w:r>
      <w:r w:rsidR="00172495" w:rsidRPr="00206B87">
        <w:rPr>
          <w:rFonts w:ascii="GHEA Grapalat" w:hAnsi="GHEA Grapalat" w:cs="Arial"/>
          <w:sz w:val="20"/>
          <w:szCs w:val="20"/>
          <w:lang w:val="hy-AM"/>
        </w:rPr>
        <w:t>900015211429</w:t>
      </w:r>
      <w:r w:rsidRPr="00B138F3">
        <w:rPr>
          <w:rFonts w:ascii="GHEA Grapalat" w:eastAsiaTheme="minorHAnsi" w:hAnsi="GHEA Grapalat" w:cstheme="minorBidi"/>
        </w:rPr>
        <w:t xml:space="preserve"> бенефициара.</w:t>
      </w:r>
    </w:p>
    <w:p w14:paraId="68058759" w14:textId="77777777" w:rsidR="00221264" w:rsidRPr="00B138F3" w:rsidRDefault="00221264" w:rsidP="007660C8">
      <w:pPr>
        <w:pStyle w:val="NormalWeb"/>
        <w:shd w:val="clear" w:color="auto" w:fill="FFFFFF"/>
        <w:spacing w:before="0" w:beforeAutospacing="0" w:after="0" w:afterAutospacing="0"/>
        <w:ind w:firstLine="375"/>
        <w:jc w:val="both"/>
        <w:rPr>
          <w:rStyle w:val="Strong"/>
          <w:rFonts w:ascii="GHEA Grapalat" w:hAnsi="GHEA Grapalat"/>
          <w:b w:val="0"/>
          <w:bCs w:val="0"/>
        </w:rPr>
      </w:pPr>
      <w:r w:rsidRPr="00B138F3">
        <w:rPr>
          <w:rStyle w:val="Strong"/>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14:paraId="372642E4" w14:textId="77777777" w:rsidR="00221264" w:rsidRPr="00B138F3" w:rsidRDefault="00221264" w:rsidP="007660C8">
      <w:pPr>
        <w:pStyle w:val="NormalWeb"/>
        <w:shd w:val="clear" w:color="auto" w:fill="FFFFFF"/>
        <w:spacing w:before="0" w:beforeAutospacing="0" w:after="0" w:afterAutospacing="0"/>
        <w:ind w:firstLine="375"/>
        <w:jc w:val="both"/>
        <w:rPr>
          <w:rStyle w:val="Strong"/>
          <w:rFonts w:ascii="GHEA Grapalat" w:hAnsi="GHEA Grapalat"/>
          <w:b w:val="0"/>
          <w:bCs w:val="0"/>
        </w:rPr>
      </w:pPr>
    </w:p>
    <w:p w14:paraId="51E0EB56"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14:paraId="3CB11929" w14:textId="77777777" w:rsidR="00221264" w:rsidRPr="00CE2A7D"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E2A7D">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711F0857" w14:textId="77777777" w:rsidR="00221264" w:rsidRPr="00CE2A7D"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E2A7D">
        <w:rPr>
          <w:rFonts w:ascii="GHEA Grapalat" w:eastAsiaTheme="minorHAnsi" w:hAnsi="GHEA Grapalat" w:cstheme="minorBidi"/>
          <w:sz w:val="18"/>
          <w:szCs w:val="18"/>
        </w:rPr>
        <w:t>номер заключаемого договара</w:t>
      </w:r>
    </w:p>
    <w:p w14:paraId="4E8FF8A0" w14:textId="77777777" w:rsidR="00221264" w:rsidRPr="00CE2A7D"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441F842" w14:textId="77777777" w:rsidR="00221264" w:rsidRPr="00CE2A7D"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E2A7D">
        <w:rPr>
          <w:rFonts w:ascii="GHEA Grapalat" w:eastAsiaTheme="minorHAnsi" w:hAnsi="GHEA Grapalat" w:cstheme="minorBidi"/>
        </w:rPr>
        <w:t xml:space="preserve">и  действует </w:t>
      </w:r>
      <w:r w:rsidRPr="00CE2A7D">
        <w:rPr>
          <w:rFonts w:ascii="GHEA Grapalat" w:eastAsiaTheme="minorHAnsi" w:hAnsi="GHEA Grapalat" w:cstheme="minorBidi"/>
          <w:lang w:val="hy-AM"/>
        </w:rPr>
        <w:t xml:space="preserve"> </w:t>
      </w:r>
      <w:r w:rsidRPr="00CE2A7D">
        <w:rPr>
          <w:rFonts w:ascii="GHEA Grapalat" w:eastAsiaTheme="minorHAnsi" w:hAnsi="GHEA Grapalat" w:cstheme="minorBidi"/>
        </w:rPr>
        <w:t>в</w:t>
      </w:r>
      <w:r w:rsidRPr="00CE2A7D">
        <w:rPr>
          <w:rFonts w:ascii="GHEA Grapalat" w:hAnsi="GHEA Grapalat"/>
        </w:rPr>
        <w:t>ключительно</w:t>
      </w:r>
      <w:r w:rsidRPr="00CE2A7D">
        <w:rPr>
          <w:rFonts w:ascii="GHEA Grapalat" w:eastAsiaTheme="minorHAnsi" w:hAnsi="GHEA Grapalat" w:cstheme="minorBidi"/>
        </w:rPr>
        <w:t xml:space="preserve"> </w:t>
      </w:r>
      <w:r w:rsidRPr="00CE2A7D">
        <w:rPr>
          <w:rFonts w:ascii="GHEA Grapalat" w:eastAsiaTheme="minorHAnsi" w:hAnsi="GHEA Grapalat" w:cstheme="minorBidi"/>
          <w:lang w:val="hy-AM"/>
        </w:rPr>
        <w:t xml:space="preserve"> </w:t>
      </w:r>
      <w:r w:rsidRPr="00CE2A7D">
        <w:rPr>
          <w:rFonts w:ascii="GHEA Grapalat" w:eastAsiaTheme="minorHAnsi" w:hAnsi="GHEA Grapalat" w:cstheme="minorBidi"/>
        </w:rPr>
        <w:t xml:space="preserve">до </w:t>
      </w:r>
      <w:r w:rsidRPr="00CE2A7D">
        <w:rPr>
          <w:rFonts w:ascii="GHEA Grapalat" w:eastAsiaTheme="minorHAnsi" w:hAnsi="GHEA Grapalat" w:cstheme="minorBidi"/>
          <w:lang w:val="hy-AM"/>
        </w:rPr>
        <w:t xml:space="preserve"> </w:t>
      </w:r>
      <w:r w:rsidRPr="00CE2A7D">
        <w:rPr>
          <w:rFonts w:ascii="GHEA Grapalat" w:eastAsiaTheme="minorHAnsi" w:hAnsi="GHEA Grapalat" w:cstheme="minorBidi"/>
        </w:rPr>
        <w:t xml:space="preserve">девяностого </w:t>
      </w:r>
      <w:r w:rsidRPr="00CE2A7D">
        <w:rPr>
          <w:rFonts w:ascii="GHEA Grapalat" w:eastAsiaTheme="minorHAnsi" w:hAnsi="GHEA Grapalat" w:cstheme="minorBidi"/>
          <w:lang w:val="hy-AM"/>
        </w:rPr>
        <w:t xml:space="preserve"> </w:t>
      </w:r>
      <w:r w:rsidRPr="00CE2A7D">
        <w:rPr>
          <w:rFonts w:ascii="GHEA Grapalat" w:eastAsiaTheme="minorHAnsi" w:hAnsi="GHEA Grapalat" w:cstheme="minorBidi"/>
        </w:rPr>
        <w:t xml:space="preserve">рабочего </w:t>
      </w:r>
      <w:r w:rsidRPr="00CE2A7D">
        <w:rPr>
          <w:rFonts w:ascii="GHEA Grapalat" w:eastAsiaTheme="minorHAnsi" w:hAnsi="GHEA Grapalat" w:cstheme="minorBidi"/>
          <w:lang w:val="hy-AM"/>
        </w:rPr>
        <w:t xml:space="preserve"> </w:t>
      </w:r>
      <w:r w:rsidRPr="00CE2A7D">
        <w:rPr>
          <w:rFonts w:ascii="GHEA Grapalat" w:eastAsiaTheme="minorHAnsi" w:hAnsi="GHEA Grapalat" w:cstheme="minorBidi"/>
        </w:rPr>
        <w:t>дня</w:t>
      </w:r>
      <w:r w:rsidRPr="00CE2A7D">
        <w:rPr>
          <w:rFonts w:ascii="GHEA Grapalat" w:eastAsiaTheme="minorHAnsi" w:hAnsi="GHEA Grapalat" w:cstheme="minorBidi"/>
          <w:lang w:val="hy-AM"/>
        </w:rPr>
        <w:t xml:space="preserve">   </w:t>
      </w:r>
      <w:r w:rsidRPr="00CE2A7D">
        <w:rPr>
          <w:rFonts w:ascii="GHEA Grapalat" w:eastAsiaTheme="minorHAnsi" w:hAnsi="GHEA Grapalat" w:cstheme="minorBidi"/>
        </w:rPr>
        <w:t xml:space="preserve">следующего за днем </w:t>
      </w:r>
    </w:p>
    <w:p w14:paraId="71DD9F31" w14:textId="77777777" w:rsidR="00221264" w:rsidRPr="00CE2A7D"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5E3102E0" w14:textId="77777777" w:rsidR="00221264" w:rsidRPr="00CE2A7D" w:rsidRDefault="00221264" w:rsidP="007660C8">
      <w:pPr>
        <w:pStyle w:val="NormalWeb"/>
        <w:shd w:val="clear" w:color="auto" w:fill="FFFFFF"/>
        <w:spacing w:before="0" w:beforeAutospacing="0" w:after="0" w:afterAutospacing="0"/>
        <w:contextualSpacing/>
        <w:jc w:val="center"/>
        <w:rPr>
          <w:rFonts w:eastAsiaTheme="minorHAnsi" w:cstheme="minorBidi"/>
        </w:rPr>
      </w:pPr>
      <w:r w:rsidRPr="00CE2A7D">
        <w:rPr>
          <w:rFonts w:ascii="GHEA Grapalat" w:eastAsiaTheme="minorHAnsi" w:hAnsi="GHEA Grapalat" w:cstheme="minorBidi"/>
          <w:lang w:val="hy-AM"/>
        </w:rPr>
        <w:t>--------------------------------------------------------</w:t>
      </w:r>
      <w:r w:rsidRPr="00CE2A7D">
        <w:rPr>
          <w:rFonts w:ascii="GHEA Grapalat" w:eastAsiaTheme="minorHAnsi" w:hAnsi="GHEA Grapalat" w:cstheme="minorBidi"/>
        </w:rPr>
        <w:t>------------------</w:t>
      </w:r>
      <w:r w:rsidRPr="00CE2A7D">
        <w:rPr>
          <w:rFonts w:ascii="GHEA Grapalat" w:eastAsiaTheme="minorHAnsi" w:hAnsi="GHEA Grapalat" w:cstheme="minorBidi"/>
          <w:lang w:val="hy-AM"/>
        </w:rPr>
        <w:t>----------------------</w:t>
      </w:r>
      <w:r w:rsidRPr="00CE2A7D">
        <w:rPr>
          <w:rFonts w:eastAsiaTheme="minorHAnsi" w:cstheme="minorBidi"/>
        </w:rPr>
        <w:t xml:space="preserve"> </w:t>
      </w:r>
      <w:r w:rsidRPr="00CE2A7D">
        <w:rPr>
          <w:rFonts w:eastAsiaTheme="minorHAnsi" w:cstheme="minorBidi"/>
          <w:lang w:val="hy-AM"/>
        </w:rPr>
        <w:t>.</w:t>
      </w:r>
      <w:r w:rsidRPr="00CE2A7D">
        <w:rPr>
          <w:rFonts w:eastAsiaTheme="minorHAnsi" w:cstheme="minorBidi"/>
        </w:rPr>
        <w:t xml:space="preserve">           </w:t>
      </w:r>
      <w:r w:rsidRPr="00CE2A7D">
        <w:rPr>
          <w:rFonts w:ascii="GHEA Grapalat" w:hAnsi="GHEA Grapalat"/>
          <w:sz w:val="16"/>
          <w:szCs w:val="16"/>
        </w:rPr>
        <w:t>крайний  срок</w:t>
      </w:r>
      <w:r w:rsidRPr="00CE2A7D">
        <w:rPr>
          <w:rFonts w:ascii="GHEA Grapalat" w:eastAsiaTheme="minorHAnsi" w:hAnsi="GHEA Grapalat" w:cstheme="minorBidi"/>
          <w:sz w:val="16"/>
          <w:szCs w:val="16"/>
        </w:rPr>
        <w:t xml:space="preserve"> поставки товаров</w:t>
      </w:r>
      <w:r w:rsidRPr="00CE2A7D">
        <w:rPr>
          <w:rFonts w:ascii="GHEA Grapalat" w:hAnsi="GHEA Grapalat"/>
          <w:sz w:val="16"/>
          <w:szCs w:val="16"/>
        </w:rPr>
        <w:t>, предусмотренный заключаемым договором</w:t>
      </w:r>
    </w:p>
    <w:p w14:paraId="194830C1" w14:textId="77777777" w:rsidR="00221264" w:rsidRPr="00CE2A7D"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E2A7D">
        <w:rPr>
          <w:rFonts w:ascii="GHEA Grapalat" w:eastAsiaTheme="minorHAnsi" w:hAnsi="GHEA Grapalat" w:cstheme="minorBidi"/>
        </w:rPr>
        <w:t>В день предоставления гарантии лицо, выдающее гарантию, с официального адреса</w:t>
      </w:r>
      <w:r w:rsidRPr="00CE2A7D">
        <w:rPr>
          <w:rFonts w:ascii="GHEA Grapalat" w:eastAsiaTheme="minorHAnsi" w:hAnsi="GHEA Grapalat" w:cstheme="minorBidi"/>
          <w:lang w:val="hy-AM"/>
        </w:rPr>
        <w:t xml:space="preserve"> </w:t>
      </w:r>
      <w:r w:rsidRPr="00CE2A7D">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w:t>
      </w:r>
      <w:r w:rsidRPr="00CE2A7D">
        <w:rPr>
          <w:rFonts w:ascii="GHEA Grapalat" w:eastAsiaTheme="minorHAnsi" w:hAnsi="GHEA Grapalat" w:cstheme="minorBidi"/>
        </w:rPr>
        <w:lastRenderedPageBreak/>
        <w:t>организованной с целью заключения договора упомянутого в пункте 1 настоящей гарантии.</w:t>
      </w:r>
    </w:p>
    <w:p w14:paraId="01832CBE" w14:textId="77777777" w:rsidR="00221264" w:rsidRPr="009B3889"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0581339"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6DE62CE6"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556BEE" w14:textId="77777777" w:rsidR="00221264" w:rsidRPr="00B138F3" w:rsidRDefault="00221264" w:rsidP="007660C8">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21A48C7" w14:textId="77777777" w:rsidR="00221264" w:rsidRPr="00B138F3" w:rsidRDefault="00221264" w:rsidP="007660C8">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1566C06E"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1F0F00A"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3356C53"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B138F3">
        <w:rPr>
          <w:rFonts w:ascii="GHEA Grapalat" w:eastAsiaTheme="minorHAnsi" w:hAnsi="GHEA Grapalat" w:cstheme="minorBidi"/>
        </w:rPr>
        <w:t xml:space="preserve"> .</w:t>
      </w:r>
    </w:p>
    <w:p w14:paraId="23898AF0"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EA3EA68"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1649417"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A91F705"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CBE4B4A"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B5B32DE"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14:paraId="24BB5873"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p>
    <w:p w14:paraId="423CF989"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83DDABB" w14:textId="77777777" w:rsidR="00221264" w:rsidRPr="00B138F3" w:rsidRDefault="00221264" w:rsidP="007660C8">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37FD093B"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157F959" w14:textId="77777777" w:rsidR="00221264" w:rsidRPr="00D9321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D93213">
        <w:rPr>
          <w:rFonts w:ascii="GHEA Grapalat" w:eastAsiaTheme="minorHAnsi" w:hAnsi="GHEA Grapalat" w:cstheme="minorBidi"/>
        </w:rPr>
        <w:t>12. В день предоставления гарантии лицо, выдающее гарантию, с официального адреса</w:t>
      </w:r>
      <w:r w:rsidRPr="00D93213">
        <w:rPr>
          <w:rFonts w:ascii="GHEA Grapalat" w:eastAsiaTheme="minorHAnsi" w:hAnsi="GHEA Grapalat" w:cstheme="minorBidi"/>
          <w:lang w:val="hy-AM"/>
        </w:rPr>
        <w:t xml:space="preserve"> </w:t>
      </w:r>
      <w:r w:rsidRPr="00D932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270587CD" w14:textId="77777777" w:rsidR="00221264" w:rsidRPr="00D9321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D93213">
        <w:rPr>
          <w:rFonts w:ascii="GHEA Grapalat" w:eastAsiaTheme="minorHAnsi" w:hAnsi="GHEA Grapalat" w:cstheme="minorBidi"/>
        </w:rPr>
        <w:t xml:space="preserve">                                             </w:t>
      </w:r>
      <w:r w:rsidRPr="00D93213">
        <w:rPr>
          <w:rFonts w:ascii="GHEA Grapalat" w:eastAsiaTheme="minorHAnsi" w:hAnsi="GHEA Grapalat" w:cstheme="minorBidi"/>
          <w:sz w:val="16"/>
          <w:szCs w:val="16"/>
        </w:rPr>
        <w:t>код процедуры</w:t>
      </w:r>
    </w:p>
    <w:p w14:paraId="1A378D5B" w14:textId="77777777" w:rsidR="00221264"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60369EC8" w14:textId="77777777" w:rsidR="00221264"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2A764220" w14:textId="77777777" w:rsidR="00221264" w:rsidRPr="00990783" w:rsidRDefault="00221264" w:rsidP="007660C8">
      <w:pPr>
        <w:pStyle w:val="NormalWeb"/>
        <w:shd w:val="clear" w:color="auto" w:fill="FFFFFF"/>
        <w:spacing w:before="0" w:beforeAutospacing="0" w:after="0" w:afterAutospacing="0"/>
        <w:ind w:firstLine="375"/>
        <w:jc w:val="both"/>
        <w:rPr>
          <w:rFonts w:ascii="GHEA Grapalat" w:hAnsi="GHEA Grapalat"/>
          <w:color w:val="FF0000"/>
          <w:sz w:val="20"/>
          <w:szCs w:val="20"/>
        </w:rPr>
      </w:pPr>
    </w:p>
    <w:p w14:paraId="15D39128"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074629A"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BF79B31"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5097A59"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7A7701C" w14:textId="77777777" w:rsidR="00221264" w:rsidRPr="00B138F3" w:rsidRDefault="00221264" w:rsidP="007660C8">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84E2D2" w14:textId="77777777" w:rsidR="00221264" w:rsidRPr="00B138F3" w:rsidRDefault="00221264" w:rsidP="007660C8">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DFE8DD9" w14:textId="77777777" w:rsidR="00221264" w:rsidRPr="00F71E31" w:rsidRDefault="00221264" w:rsidP="007660C8">
      <w:pPr>
        <w:widowControl w:val="0"/>
        <w:ind w:left="567" w:right="565"/>
        <w:jc w:val="center"/>
        <w:rPr>
          <w:rFonts w:ascii="GHEA Grapalat" w:hAnsi="GHEA Grapalat"/>
          <w:b/>
          <w:lang w:val="hy-AM"/>
        </w:rPr>
      </w:pPr>
    </w:p>
    <w:p w14:paraId="4994858A" w14:textId="77777777" w:rsidR="00221264" w:rsidRPr="00B138F3" w:rsidRDefault="00221264" w:rsidP="007660C8">
      <w:pPr>
        <w:widowControl w:val="0"/>
        <w:ind w:left="567" w:right="565"/>
        <w:jc w:val="center"/>
        <w:rPr>
          <w:rFonts w:ascii="GHEA Grapalat" w:hAnsi="GHEA Grapalat"/>
          <w:b/>
        </w:rPr>
      </w:pPr>
    </w:p>
    <w:p w14:paraId="61D3D274" w14:textId="77777777" w:rsidR="00221264" w:rsidRDefault="00221264" w:rsidP="007660C8">
      <w:pPr>
        <w:rPr>
          <w:rFonts w:ascii="GHEA Grapalat" w:hAnsi="GHEA Grapalat"/>
          <w:b/>
        </w:rPr>
      </w:pPr>
      <w:r>
        <w:rPr>
          <w:rFonts w:ascii="GHEA Grapalat" w:hAnsi="GHEA Grapalat"/>
          <w:b/>
        </w:rPr>
        <w:br w:type="page"/>
      </w:r>
    </w:p>
    <w:p w14:paraId="163D8562" w14:textId="77777777" w:rsidR="00221264" w:rsidRPr="00B138F3" w:rsidRDefault="00221264" w:rsidP="007660C8">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14:paraId="5132C0E4" w14:textId="0EE1A169" w:rsidR="00221264" w:rsidRPr="00B138F3" w:rsidRDefault="00221264" w:rsidP="007660C8">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201D22">
        <w:rPr>
          <w:rFonts w:ascii="GHEA Grapalat" w:hAnsi="GHEA Grapalat"/>
          <w:b/>
          <w:sz w:val="24"/>
          <w:szCs w:val="24"/>
        </w:rPr>
        <w:t>“EQ-BMAPDzB-</w:t>
      </w:r>
      <w:r w:rsidR="00765F41">
        <w:rPr>
          <w:rFonts w:ascii="GHEA Grapalat" w:hAnsi="GHEA Grapalat"/>
          <w:b/>
          <w:sz w:val="24"/>
          <w:szCs w:val="24"/>
        </w:rPr>
        <w:t>26/2</w:t>
      </w:r>
      <w:r w:rsidR="00201D22">
        <w:rPr>
          <w:rFonts w:ascii="GHEA Grapalat" w:hAnsi="GHEA Grapalat"/>
          <w:b/>
          <w:sz w:val="24"/>
          <w:szCs w:val="24"/>
        </w:rPr>
        <w:t>”</w:t>
      </w:r>
      <w:r w:rsidRPr="00B138F3">
        <w:rPr>
          <w:rStyle w:val="FootnoteReference"/>
          <w:rFonts w:ascii="GHEA Grapalat" w:hAnsi="GHEA Grapalat"/>
          <w:b/>
          <w:sz w:val="24"/>
          <w:szCs w:val="24"/>
        </w:rPr>
        <w:footnoteReference w:customMarkFollows="1" w:id="29"/>
        <w:t>*</w:t>
      </w:r>
    </w:p>
    <w:p w14:paraId="231EBED3" w14:textId="77777777" w:rsidR="00221264" w:rsidRPr="00B138F3" w:rsidRDefault="00221264" w:rsidP="007660C8">
      <w:pPr>
        <w:widowControl w:val="0"/>
        <w:ind w:left="-142" w:firstLine="142"/>
        <w:jc w:val="center"/>
        <w:rPr>
          <w:rFonts w:ascii="GHEA Grapalat" w:hAnsi="GHEA Grapalat"/>
          <w:i/>
        </w:rPr>
      </w:pPr>
    </w:p>
    <w:p w14:paraId="6D8B6FE1" w14:textId="77777777" w:rsidR="00221264" w:rsidRPr="00B138F3" w:rsidRDefault="00221264" w:rsidP="007660C8">
      <w:pPr>
        <w:widowControl w:val="0"/>
        <w:ind w:left="-142" w:firstLine="142"/>
        <w:jc w:val="center"/>
        <w:rPr>
          <w:rFonts w:ascii="GHEA Grapalat" w:hAnsi="GHEA Grapalat"/>
          <w:b/>
        </w:rPr>
      </w:pPr>
      <w:r w:rsidRPr="00B138F3">
        <w:rPr>
          <w:rFonts w:ascii="GHEA Grapalat" w:hAnsi="GHEA Grapalat"/>
          <w:b/>
        </w:rPr>
        <w:t xml:space="preserve">ДОГОВОР </w:t>
      </w:r>
    </w:p>
    <w:p w14:paraId="194FF2AB" w14:textId="4C657AC6" w:rsidR="00221264" w:rsidRPr="00B138F3" w:rsidRDefault="00221264" w:rsidP="007660C8">
      <w:pPr>
        <w:widowControl w:val="0"/>
        <w:ind w:left="-142" w:firstLine="142"/>
        <w:jc w:val="center"/>
        <w:rPr>
          <w:rFonts w:ascii="GHEA Grapalat" w:hAnsi="GHEA Grapalat" w:cs="Times Armenian"/>
          <w:b/>
        </w:rPr>
      </w:pPr>
      <w:r w:rsidRPr="00B138F3">
        <w:rPr>
          <w:rFonts w:ascii="GHEA Grapalat" w:hAnsi="GHEA Grapalat"/>
          <w:b/>
        </w:rPr>
        <w:t xml:space="preserve">ПОСТАВКИ ТОВАРА </w:t>
      </w:r>
    </w:p>
    <w:p w14:paraId="2B1D3B33" w14:textId="77777777" w:rsidR="00221264" w:rsidRPr="00B138F3" w:rsidRDefault="00221264" w:rsidP="007660C8">
      <w:pPr>
        <w:widowControl w:val="0"/>
        <w:ind w:left="-142" w:firstLine="142"/>
        <w:jc w:val="center"/>
        <w:rPr>
          <w:rFonts w:ascii="GHEA Grapalat" w:hAnsi="GHEA Grapalat"/>
          <w:b/>
          <w:u w:val="single"/>
        </w:rPr>
      </w:pPr>
      <w:r w:rsidRPr="00B138F3">
        <w:rPr>
          <w:rFonts w:ascii="GHEA Grapalat" w:hAnsi="GHEA Grapalat"/>
          <w:b/>
        </w:rPr>
        <w:t>№ ____________________</w:t>
      </w:r>
    </w:p>
    <w:p w14:paraId="1B74EC65" w14:textId="77777777" w:rsidR="00221264" w:rsidRPr="00B138F3" w:rsidRDefault="00221264" w:rsidP="007660C8">
      <w:pPr>
        <w:widowControl w:val="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221264" w:rsidRPr="00B138F3" w14:paraId="1A813BCD" w14:textId="77777777" w:rsidTr="002840B7">
        <w:tc>
          <w:tcPr>
            <w:tcW w:w="4643" w:type="dxa"/>
          </w:tcPr>
          <w:p w14:paraId="6F9DA280" w14:textId="77777777" w:rsidR="00221264" w:rsidRPr="00B138F3" w:rsidRDefault="00221264" w:rsidP="007660C8">
            <w:pPr>
              <w:widowControl w:val="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14:paraId="0D6FF11A" w14:textId="77777777" w:rsidR="00221264" w:rsidRPr="00B138F3" w:rsidRDefault="00221264" w:rsidP="007660C8">
            <w:pPr>
              <w:widowControl w:val="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14:paraId="6ADFFAA4" w14:textId="77777777" w:rsidR="00221264" w:rsidRPr="00B138F3" w:rsidRDefault="00221264" w:rsidP="007660C8">
      <w:pPr>
        <w:widowControl w:val="0"/>
        <w:tabs>
          <w:tab w:val="left" w:pos="720"/>
          <w:tab w:val="left" w:pos="1440"/>
          <w:tab w:val="left" w:pos="8865"/>
        </w:tabs>
        <w:jc w:val="center"/>
        <w:rPr>
          <w:rFonts w:ascii="GHEA Grapalat" w:hAnsi="GHEA Grapalat" w:cs="Sylfaen"/>
        </w:rPr>
      </w:pPr>
    </w:p>
    <w:p w14:paraId="2D9F573F" w14:textId="77777777" w:rsidR="00221264" w:rsidRPr="00B138F3" w:rsidRDefault="00221264" w:rsidP="007660C8">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54E2D47E" w14:textId="77777777" w:rsidR="00221264" w:rsidRPr="00B138F3" w:rsidRDefault="00221264" w:rsidP="007660C8">
      <w:pPr>
        <w:widowControl w:val="0"/>
        <w:ind w:firstLine="709"/>
        <w:jc w:val="both"/>
        <w:rPr>
          <w:rFonts w:ascii="GHEA Grapalat" w:hAnsi="GHEA Grapalat"/>
          <w:b/>
        </w:rPr>
      </w:pPr>
    </w:p>
    <w:p w14:paraId="1CFEBFFD" w14:textId="77777777" w:rsidR="00221264" w:rsidRPr="00B138F3" w:rsidRDefault="00221264" w:rsidP="007660C8">
      <w:pPr>
        <w:widowControl w:val="0"/>
        <w:jc w:val="center"/>
        <w:rPr>
          <w:rFonts w:ascii="GHEA Grapalat" w:hAnsi="GHEA Grapalat" w:cs="Times Armenian"/>
          <w:b/>
        </w:rPr>
      </w:pPr>
      <w:r w:rsidRPr="00B138F3">
        <w:rPr>
          <w:rFonts w:ascii="GHEA Grapalat" w:hAnsi="GHEA Grapalat"/>
          <w:b/>
        </w:rPr>
        <w:t>1. ПРЕДМЕТ ДОГОВОРА</w:t>
      </w:r>
    </w:p>
    <w:p w14:paraId="74181B0F" w14:textId="77777777" w:rsidR="00221264" w:rsidRPr="00B138F3" w:rsidRDefault="00221264" w:rsidP="007660C8">
      <w:pPr>
        <w:widowControl w:val="0"/>
        <w:tabs>
          <w:tab w:val="left" w:pos="1134"/>
        </w:tabs>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BD2F998" w14:textId="77777777" w:rsidR="00221264" w:rsidRPr="00B138F3" w:rsidRDefault="00221264" w:rsidP="007660C8">
      <w:pPr>
        <w:widowControl w:val="0"/>
        <w:ind w:firstLine="709"/>
        <w:jc w:val="both"/>
        <w:rPr>
          <w:rFonts w:ascii="GHEA Grapalat" w:hAnsi="GHEA Grapalat" w:cs="Times Armenian"/>
        </w:rPr>
      </w:pPr>
    </w:p>
    <w:p w14:paraId="47BE32D5" w14:textId="77777777" w:rsidR="00221264" w:rsidRPr="00B138F3" w:rsidRDefault="00221264" w:rsidP="007660C8">
      <w:pPr>
        <w:widowControl w:val="0"/>
        <w:jc w:val="center"/>
        <w:rPr>
          <w:rFonts w:ascii="GHEA Grapalat" w:hAnsi="GHEA Grapalat"/>
          <w:b/>
        </w:rPr>
      </w:pPr>
      <w:r w:rsidRPr="00B138F3">
        <w:rPr>
          <w:rFonts w:ascii="GHEA Grapalat" w:hAnsi="GHEA Grapalat"/>
          <w:b/>
        </w:rPr>
        <w:t>2.ПРАВА И ОБЯЗАННОСТИ СТОРОН</w:t>
      </w:r>
    </w:p>
    <w:p w14:paraId="66B0DD75" w14:textId="77777777" w:rsidR="00221264" w:rsidRPr="00B138F3" w:rsidRDefault="00221264" w:rsidP="007660C8">
      <w:pPr>
        <w:widowControl w:val="0"/>
        <w:tabs>
          <w:tab w:val="left" w:pos="1134"/>
        </w:tabs>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14:paraId="2A2CC7AB" w14:textId="152A21E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1731D6">
        <w:rPr>
          <w:rFonts w:ascii="GHEA Grapalat" w:hAnsi="GHEA Grapalat"/>
        </w:rPr>
        <w:t>5</w:t>
      </w:r>
      <w:r w:rsidRPr="00B138F3">
        <w:rPr>
          <w:rFonts w:ascii="GHEA Grapalat" w:hAnsi="GHEA Grapalat"/>
        </w:rPr>
        <w:t xml:space="preserve"> дней.</w:t>
      </w:r>
    </w:p>
    <w:p w14:paraId="12F4AFC2"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500767A3"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14:paraId="471FC0F7"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83A9B06"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14:paraId="6B5A001B"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14:paraId="76C2FE39"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14:paraId="319FB8A2"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577AF64B"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lastRenderedPageBreak/>
        <w:t>2.1.4.</w:t>
      </w:r>
      <w:r w:rsidRPr="00B138F3">
        <w:rPr>
          <w:rFonts w:ascii="GHEA Grapalat" w:hAnsi="GHEA Grapalat"/>
        </w:rPr>
        <w:tab/>
        <w:t>Если передан товар с нарушением условия его вида, по своему усмотрению:</w:t>
      </w:r>
    </w:p>
    <w:p w14:paraId="2347741D"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14:paraId="073E4059"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7A375891"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14:paraId="384DA265"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155BCFF1"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E44FC75"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3795FF47"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14:paraId="106F1A7E"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11580322" w14:textId="76C2501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001731D6">
        <w:rPr>
          <w:rFonts w:ascii="GHEA Grapalat" w:hAnsi="GHEA Grapalat"/>
        </w:rPr>
        <w:t>5</w:t>
      </w:r>
      <w:r w:rsidRPr="00B138F3">
        <w:rPr>
          <w:rFonts w:ascii="GHEA Grapalat" w:hAnsi="GHEA Grapalat"/>
        </w:rPr>
        <w:t xml:space="preserve"> дней;</w:t>
      </w:r>
    </w:p>
    <w:p w14:paraId="787CDB08"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14:paraId="68EBBE23" w14:textId="77777777" w:rsidR="00221264" w:rsidRPr="00B138F3" w:rsidRDefault="00221264" w:rsidP="007660C8">
      <w:pPr>
        <w:widowControl w:val="0"/>
        <w:tabs>
          <w:tab w:val="left" w:pos="1134"/>
        </w:tabs>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14:paraId="36EA24D9"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14:paraId="4F947465"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D421F2F"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CB31568"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D490DA0"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69C7A9C" w14:textId="77777777" w:rsidR="00221264" w:rsidRPr="00B138F3" w:rsidRDefault="00221264" w:rsidP="007660C8">
      <w:pPr>
        <w:widowControl w:val="0"/>
        <w:tabs>
          <w:tab w:val="left" w:pos="1276"/>
        </w:tabs>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14:paraId="2C187117"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lastRenderedPageBreak/>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14:paraId="40B73E98"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0E932BF"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1D4CA7F3" w14:textId="77777777" w:rsidR="00221264" w:rsidRPr="00B138F3" w:rsidRDefault="00221264" w:rsidP="007660C8">
      <w:pPr>
        <w:widowControl w:val="0"/>
        <w:tabs>
          <w:tab w:val="left" w:pos="1560"/>
        </w:tabs>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14:paraId="20D3D199"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14:paraId="791C9686" w14:textId="77777777" w:rsidR="00221264" w:rsidRPr="00B138F3" w:rsidRDefault="00221264" w:rsidP="007660C8">
      <w:pPr>
        <w:widowControl w:val="0"/>
        <w:tabs>
          <w:tab w:val="left" w:pos="1134"/>
        </w:tabs>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14:paraId="58C77882"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14:paraId="7766E75E"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41C700AD"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14:paraId="0A71CCAF"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2.4.</w:t>
      </w:r>
      <w:r w:rsidRPr="0016192A">
        <w:rPr>
          <w:rFonts w:ascii="GHEA Grapalat" w:hAnsi="GHEA Grapalat"/>
        </w:rPr>
        <w:t>4</w:t>
      </w:r>
      <w:r w:rsidRPr="00B138F3">
        <w:rPr>
          <w:rFonts w:ascii="GHEA Grapalat" w:hAnsi="GHEA Grapalat"/>
        </w:rPr>
        <w:t>.</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4AC61543"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2.4.</w:t>
      </w:r>
      <w:r w:rsidRPr="0016192A">
        <w:rPr>
          <w:rFonts w:ascii="GHEA Grapalat" w:hAnsi="GHEA Grapalat"/>
        </w:rPr>
        <w:t>5.</w:t>
      </w:r>
      <w:r w:rsidRPr="00B138F3">
        <w:rPr>
          <w:rFonts w:ascii="GHEA Grapalat" w:hAnsi="GHEA Grapalat"/>
        </w:rPr>
        <w:tab/>
        <w:t>В случае допущения недопоставки, в установленном договором порядке восполнять недопоставку.</w:t>
      </w:r>
    </w:p>
    <w:p w14:paraId="2C2A9451"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2.4.</w:t>
      </w:r>
      <w:r w:rsidRPr="0016192A">
        <w:rPr>
          <w:rFonts w:ascii="GHEA Grapalat" w:hAnsi="GHEA Grapalat"/>
        </w:rPr>
        <w:t>6</w:t>
      </w:r>
      <w:r w:rsidRPr="00B138F3">
        <w:rPr>
          <w:rFonts w:ascii="GHEA Grapalat" w:hAnsi="GHEA Grapalat"/>
        </w:rPr>
        <w:t>.</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7888AD41"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2.4.</w:t>
      </w:r>
      <w:r w:rsidRPr="0016192A">
        <w:rPr>
          <w:rFonts w:ascii="GHEA Grapalat" w:hAnsi="GHEA Grapalat"/>
        </w:rPr>
        <w:t>7</w:t>
      </w:r>
      <w:r w:rsidRPr="00B138F3">
        <w:rPr>
          <w:rFonts w:ascii="GHEA Grapalat" w:hAnsi="GHEA Grapalat"/>
        </w:rPr>
        <w:t>.</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14:paraId="2E6BA1E8"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2.4.</w:t>
      </w:r>
      <w:r w:rsidRPr="0016192A">
        <w:rPr>
          <w:rFonts w:ascii="GHEA Grapalat" w:hAnsi="GHEA Grapalat"/>
        </w:rPr>
        <w:t>8</w:t>
      </w:r>
      <w:r w:rsidRPr="00B138F3">
        <w:rPr>
          <w:rFonts w:ascii="GHEA Grapalat" w:hAnsi="GHEA Grapalat"/>
        </w:rPr>
        <w:t>.</w:t>
      </w:r>
      <w:r w:rsidRPr="00B138F3">
        <w:rPr>
          <w:rFonts w:ascii="GHEA Grapalat" w:hAnsi="GHEA Grapalat"/>
        </w:rPr>
        <w:tab/>
        <w:t>Передавать Покупателю принадлежности товара и соответствующие документы.</w:t>
      </w:r>
    </w:p>
    <w:p w14:paraId="722F0E88"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2.4.</w:t>
      </w:r>
      <w:r w:rsidRPr="0016192A">
        <w:rPr>
          <w:rFonts w:ascii="GHEA Grapalat" w:hAnsi="GHEA Grapalat"/>
        </w:rPr>
        <w:t>9</w:t>
      </w:r>
      <w:r w:rsidRPr="00B138F3">
        <w:rPr>
          <w:rFonts w:ascii="GHEA Grapalat" w:hAnsi="GHEA Grapalat"/>
        </w:rPr>
        <w:t>.</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124D5BAA" w14:textId="77777777" w:rsidR="00221264" w:rsidRDefault="00221264" w:rsidP="007660C8">
      <w:pPr>
        <w:widowControl w:val="0"/>
        <w:tabs>
          <w:tab w:val="left" w:pos="1418"/>
        </w:tabs>
        <w:ind w:firstLine="567"/>
        <w:jc w:val="both"/>
        <w:rPr>
          <w:rFonts w:ascii="GHEA Grapalat" w:hAnsi="GHEA Grapalat"/>
        </w:rPr>
      </w:pPr>
      <w:r w:rsidRPr="00B138F3">
        <w:rPr>
          <w:rFonts w:ascii="GHEA Grapalat" w:hAnsi="GHEA Grapalat"/>
        </w:rPr>
        <w:t>2.4.</w:t>
      </w:r>
      <w:r w:rsidRPr="0016192A">
        <w:rPr>
          <w:rFonts w:ascii="GHEA Grapalat" w:hAnsi="GHEA Grapalat"/>
        </w:rPr>
        <w:t>10</w:t>
      </w:r>
      <w:r w:rsidRPr="00B138F3">
        <w:rPr>
          <w:rFonts w:ascii="GHEA Grapalat" w:hAnsi="GHEA Grapalat"/>
        </w:rPr>
        <w:t>.</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CC23DBC" w14:textId="77777777" w:rsidR="00221264" w:rsidRDefault="00221264" w:rsidP="007660C8">
      <w:pPr>
        <w:widowControl w:val="0"/>
        <w:tabs>
          <w:tab w:val="left" w:pos="1418"/>
        </w:tabs>
        <w:ind w:firstLine="567"/>
        <w:jc w:val="both"/>
        <w:rPr>
          <w:rFonts w:ascii="GHEA Grapalat" w:hAnsi="GHEA Grapalat"/>
          <w:b/>
        </w:rPr>
      </w:pPr>
      <w:r>
        <w:rPr>
          <w:rFonts w:ascii="GHEA Grapalat" w:hAnsi="GHEA Grapalat"/>
          <w:b/>
        </w:rPr>
        <w:t xml:space="preserve">                   </w:t>
      </w:r>
    </w:p>
    <w:p w14:paraId="02C718E3" w14:textId="77777777" w:rsidR="00221264" w:rsidRPr="00B138F3" w:rsidRDefault="00221264" w:rsidP="007660C8">
      <w:pPr>
        <w:widowControl w:val="0"/>
        <w:tabs>
          <w:tab w:val="left" w:pos="1418"/>
        </w:tabs>
        <w:ind w:firstLine="567"/>
        <w:jc w:val="both"/>
        <w:rPr>
          <w:rFonts w:ascii="GHEA Grapalat" w:hAnsi="GHEA Grapalat"/>
          <w:b/>
        </w:rPr>
      </w:pPr>
      <w:r>
        <w:rPr>
          <w:rFonts w:ascii="GHEA Grapalat" w:hAnsi="GHEA Grapalat"/>
          <w:b/>
        </w:rPr>
        <w:t xml:space="preserve">                        </w:t>
      </w:r>
      <w:r w:rsidRPr="00B138F3">
        <w:rPr>
          <w:rFonts w:ascii="GHEA Grapalat" w:hAnsi="GHEA Grapalat"/>
          <w:b/>
        </w:rPr>
        <w:t>3. ЦЕНА ДОГОВОРА И ПОРЯДОК ОПЛАТЫ</w:t>
      </w:r>
    </w:p>
    <w:p w14:paraId="2B1269CC"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Pr>
          <w:rStyle w:val="FootnoteReference"/>
          <w:rFonts w:ascii="GHEA Grapalat" w:hAnsi="GHEA Grapalat"/>
        </w:rPr>
        <w:footnoteReference w:customMarkFollows="1" w:id="30"/>
        <w:t>18</w:t>
      </w:r>
      <w:r w:rsidRPr="00B138F3">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w:t>
      </w:r>
      <w:r w:rsidRPr="00B138F3">
        <w:rPr>
          <w:rFonts w:ascii="GHEA Grapalat" w:hAnsi="GHEA Grapalat"/>
        </w:rPr>
        <w:lastRenderedPageBreak/>
        <w:t>числе налоги, пошлины, расходы на транспортировку, страхование, премии и ожидаемую прибыль.</w:t>
      </w:r>
    </w:p>
    <w:p w14:paraId="7C718CD4" w14:textId="77777777" w:rsidR="00221264" w:rsidRPr="00B138F3" w:rsidRDefault="00221264" w:rsidP="007660C8">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2B348A11" w14:textId="2ACC0A1C"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3.2.</w:t>
      </w:r>
      <w:r w:rsidRPr="00B138F3">
        <w:rPr>
          <w:rFonts w:ascii="GHEA Grapalat" w:hAnsi="GHEA Grapalat"/>
        </w:rPr>
        <w:tab/>
      </w:r>
      <w:r w:rsidR="0069779B" w:rsidRPr="00B138F3">
        <w:rPr>
          <w:rFonts w:ascii="GHEA Grapalat" w:hAnsi="GHEA Grapalat"/>
        </w:rPr>
        <w:t>Покупатель</w:t>
      </w:r>
      <w:r w:rsidR="00256004">
        <w:rPr>
          <w:rFonts w:ascii="GHEA Grapalat" w:hAnsi="GHEA Grapalat"/>
        </w:rPr>
        <w:t xml:space="preserve"> п</w:t>
      </w:r>
      <w:r w:rsidR="00256004" w:rsidRPr="00CA379F">
        <w:rPr>
          <w:rFonts w:ascii="GHEA Grapalat" w:hAnsi="GHEA Grapalat"/>
        </w:rPr>
        <w:t>осле предусмотрения финансовых средств для исполнения договора</w:t>
      </w:r>
      <w:r w:rsidR="0069779B" w:rsidRPr="00B138F3">
        <w:rPr>
          <w:rFonts w:ascii="GHEA Grapalat" w:hAnsi="GHEA Grapalat"/>
        </w:rPr>
        <w:t xml:space="preserve"> перечисляет сумму в размере до </w:t>
      </w:r>
      <w:r w:rsidR="00672B33">
        <w:rPr>
          <w:rFonts w:ascii="GHEA Grapalat" w:hAnsi="GHEA Grapalat"/>
        </w:rPr>
        <w:t>1</w:t>
      </w:r>
      <w:r w:rsidR="0069779B">
        <w:rPr>
          <w:rFonts w:ascii="GHEA Grapalat" w:hAnsi="GHEA Grapalat"/>
        </w:rPr>
        <w:t>0%</w:t>
      </w:r>
      <w:r w:rsidR="0069779B" w:rsidRPr="00B138F3">
        <w:rPr>
          <w:rFonts w:ascii="GHEA Grapalat" w:hAnsi="GHEA Grapalat"/>
        </w:rPr>
        <w:t xml:space="preserve"> драмов Республики Армения от цены договора на банковский счет Продавца в качестве предоплаты. </w:t>
      </w:r>
      <w:r w:rsidRPr="00B138F3">
        <w:rPr>
          <w:rFonts w:ascii="GHEA Grapalat" w:hAnsi="GHEA Grapalat"/>
        </w:rPr>
        <w:t xml:space="preserve">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Pr>
          <w:rStyle w:val="FootnoteReference"/>
          <w:rFonts w:ascii="GHEA Grapalat" w:hAnsi="GHEA Grapalat"/>
        </w:rPr>
        <w:footnoteReference w:customMarkFollows="1" w:id="31"/>
        <w:t>19</w:t>
      </w:r>
    </w:p>
    <w:p w14:paraId="19A17B21" w14:textId="77777777" w:rsidR="00221264" w:rsidRDefault="00221264" w:rsidP="007660C8">
      <w:pPr>
        <w:widowControl w:val="0"/>
        <w:tabs>
          <w:tab w:val="left" w:pos="1134"/>
        </w:tabs>
        <w:ind w:firstLine="567"/>
        <w:jc w:val="both"/>
        <w:rPr>
          <w:rFonts w:ascii="GHEA Grapalat" w:hAnsi="GHEA Grapalat"/>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B138F3">
        <w:rPr>
          <w:rFonts w:ascii="GHEA Grapalat" w:hAnsi="GHEA Grapalat"/>
        </w:rPr>
        <w:t xml:space="preserve">, </w:t>
      </w:r>
      <w:r w:rsidRPr="00CF61D6">
        <w:rPr>
          <w:rFonts w:ascii="GHEA Grapalat" w:hAnsi="GHEA Grapalat"/>
        </w:rPr>
        <w:t>предусмотренных</w:t>
      </w:r>
      <w:r w:rsidRPr="00B138F3">
        <w:rPr>
          <w:rFonts w:ascii="GHEA Grapalat" w:hAnsi="GHEA Grapalat"/>
        </w:rPr>
        <w:t xml:space="preserve"> 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w:t>
      </w:r>
      <w:r w:rsidRPr="007C2731">
        <w:rPr>
          <w:rFonts w:ascii="GHEA Grapalat" w:hAnsi="GHEA Grapalat"/>
        </w:rPr>
        <w:t xml:space="preserve">  </w:t>
      </w:r>
      <w:r>
        <w:rPr>
          <w:rFonts w:ascii="GHEA Grapalat" w:hAnsi="GHEA Grapalat"/>
        </w:rPr>
        <w:t xml:space="preserve">--- ого  </w:t>
      </w:r>
      <w:r w:rsidRPr="00B138F3">
        <w:rPr>
          <w:rFonts w:ascii="GHEA Grapalat" w:hAnsi="GHEA Grapalat"/>
        </w:rPr>
        <w:t>декабря данного года.</w:t>
      </w:r>
    </w:p>
    <w:p w14:paraId="62FD695E" w14:textId="77777777" w:rsidR="00221264" w:rsidRDefault="00221264" w:rsidP="007660C8">
      <w:pPr>
        <w:widowControl w:val="0"/>
        <w:tabs>
          <w:tab w:val="left" w:pos="1134"/>
        </w:tabs>
        <w:ind w:firstLine="567"/>
        <w:jc w:val="both"/>
        <w:rPr>
          <w:rFonts w:ascii="GHEA Grapalat" w:hAnsi="GHEA Grapalat"/>
          <w:lang w:val="hy-AM"/>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B852B7">
        <w:rPr>
          <w:rFonts w:ascii="GHEA Grapalat" w:hAnsi="GHEA Grapalat"/>
          <w:vertAlign w:val="superscript"/>
        </w:rPr>
        <w:t>19,1</w:t>
      </w:r>
      <w:r>
        <w:rPr>
          <w:rFonts w:ascii="GHEA Grapalat" w:hAnsi="GHEA Grapalat"/>
        </w:rPr>
        <w:t>.</w:t>
      </w:r>
      <w:r w:rsidRPr="003F3CF4">
        <w:rPr>
          <w:rFonts w:ascii="GHEA Grapalat" w:hAnsi="GHEA Grapalat"/>
          <w:lang w:val="hy-AM"/>
        </w:rPr>
        <w:t xml:space="preserve"> </w:t>
      </w:r>
      <w:r w:rsidRPr="00B138F3">
        <w:rPr>
          <w:rFonts w:ascii="GHEA Grapalat" w:hAnsi="GHEA Grapalat"/>
        </w:rPr>
        <w:t xml:space="preserve"> </w:t>
      </w:r>
    </w:p>
    <w:p w14:paraId="2EC026D2" w14:textId="77777777" w:rsidR="00221264" w:rsidRPr="00B138F3" w:rsidRDefault="00221264" w:rsidP="007660C8">
      <w:pPr>
        <w:widowControl w:val="0"/>
        <w:ind w:firstLine="720"/>
        <w:jc w:val="both"/>
        <w:rPr>
          <w:rFonts w:ascii="GHEA Grapalat" w:hAnsi="GHEA Grapalat" w:cs="Sylfaen"/>
          <w:i/>
          <w:u w:val="single"/>
          <w:lang w:val="hy-AM"/>
        </w:rPr>
      </w:pPr>
    </w:p>
    <w:p w14:paraId="1C9E20CE" w14:textId="77777777" w:rsidR="00221264" w:rsidRPr="00B138F3" w:rsidRDefault="00221264" w:rsidP="007660C8">
      <w:pPr>
        <w:widowControl w:val="0"/>
        <w:jc w:val="center"/>
        <w:rPr>
          <w:rFonts w:ascii="GHEA Grapalat" w:hAnsi="GHEA Grapalat"/>
          <w:b/>
        </w:rPr>
      </w:pPr>
      <w:r w:rsidRPr="00B138F3">
        <w:rPr>
          <w:rFonts w:ascii="GHEA Grapalat" w:hAnsi="GHEA Grapalat"/>
          <w:b/>
        </w:rPr>
        <w:t>4. КАЧЕСТВО И ГАРАНТИЯ ТОВАРА</w:t>
      </w:r>
    </w:p>
    <w:p w14:paraId="795D427E"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09CCDCCE" w14:textId="7EDD4684" w:rsidR="00221264" w:rsidRPr="00B138F3" w:rsidRDefault="00221264" w:rsidP="007660C8">
      <w:pPr>
        <w:widowControl w:val="0"/>
        <w:tabs>
          <w:tab w:val="left" w:pos="1134"/>
        </w:tabs>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 xml:space="preserve">Для товаров, являющихся основным средством, гарантийным сроком устанавливается </w:t>
      </w:r>
      <w:r w:rsidR="0069779B" w:rsidRPr="0069779B">
        <w:rPr>
          <w:rFonts w:ascii="GHEA Grapalat" w:hAnsi="GHEA Grapalat"/>
        </w:rPr>
        <w:t>730</w:t>
      </w:r>
      <w:r w:rsidRPr="00B138F3">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Style w:val="FootnoteReference"/>
          <w:rFonts w:ascii="GHEA Grapalat" w:hAnsi="GHEA Grapalat"/>
        </w:rPr>
        <w:footnoteReference w:customMarkFollows="1" w:id="32"/>
        <w:t>20</w:t>
      </w:r>
      <w:r w:rsidRPr="00B138F3">
        <w:rPr>
          <w:rFonts w:ascii="GHEA Grapalat" w:hAnsi="GHEA Grapalat"/>
        </w:rPr>
        <w:t>.</w:t>
      </w:r>
    </w:p>
    <w:p w14:paraId="133F7639" w14:textId="77777777" w:rsidR="00221264" w:rsidRPr="00B138F3" w:rsidRDefault="00221264" w:rsidP="007660C8">
      <w:pPr>
        <w:widowControl w:val="0"/>
        <w:jc w:val="center"/>
        <w:rPr>
          <w:rFonts w:ascii="GHEA Grapalat" w:hAnsi="GHEA Grapalat"/>
          <w:b/>
        </w:rPr>
      </w:pPr>
      <w:r w:rsidRPr="00B138F3">
        <w:rPr>
          <w:rFonts w:ascii="GHEA Grapalat" w:hAnsi="GHEA Grapalat"/>
          <w:b/>
        </w:rPr>
        <w:lastRenderedPageBreak/>
        <w:t>5. ПЕРЕДАЧА И ПРИЕМ ТОВАРА</w:t>
      </w:r>
    </w:p>
    <w:p w14:paraId="04A722B5"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1AEB1D7F" w14:textId="77777777" w:rsidR="00221264" w:rsidRPr="00B138F3" w:rsidRDefault="00221264" w:rsidP="007660C8">
      <w:pPr>
        <w:widowControl w:val="0"/>
        <w:ind w:firstLine="567"/>
        <w:jc w:val="both"/>
        <w:rPr>
          <w:rFonts w:ascii="GHEA Grapalat" w:hAnsi="GHEA Grapalat" w:cs="Sylfaen"/>
        </w:rPr>
      </w:pPr>
      <w:r w:rsidRPr="00B138F3">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sidRPr="00B138F3">
        <w:rPr>
          <w:rFonts w:ascii="Courier New" w:hAnsi="Courier New" w:cs="Courier New"/>
          <w:lang w:val="en-US"/>
        </w:rPr>
        <w:t> </w:t>
      </w:r>
      <w:r w:rsidRPr="00B138F3">
        <w:rPr>
          <w:rFonts w:ascii="GHEA Grapalat" w:hAnsi="GHEA Grapalat"/>
        </w:rPr>
        <w:t>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p>
    <w:p w14:paraId="48D75D43" w14:textId="1C3A657C"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5.2.</w:t>
      </w:r>
      <w:r w:rsidRPr="00B138F3">
        <w:rPr>
          <w:rFonts w:ascii="GHEA Grapalat" w:hAnsi="GHEA Grapalat"/>
        </w:rPr>
        <w:tab/>
        <w:t xml:space="preserve">Если поставленный товар соответствует условиям договора, Покупатель в течение </w:t>
      </w:r>
      <w:r w:rsidR="0045750E">
        <w:rPr>
          <w:rFonts w:ascii="GHEA Grapalat" w:hAnsi="GHEA Grapalat"/>
        </w:rPr>
        <w:t>1</w:t>
      </w:r>
      <w:r w:rsidR="0069779B" w:rsidRPr="00BE7073">
        <w:rPr>
          <w:rFonts w:ascii="GHEA Grapalat" w:hAnsi="GHEA Grapalat"/>
        </w:rPr>
        <w:t>5</w:t>
      </w:r>
      <w:r w:rsidRPr="00B138F3">
        <w:rPr>
          <w:rFonts w:ascii="GHEA Grapalat" w:hAnsi="GHEA Grapalat"/>
        </w:rPr>
        <w:t xml:space="preserve"> рабочих дней с рабочего дня, следующего за днем получения документов, указанных в пункте 3.1.</w:t>
      </w:r>
      <w:r w:rsidRPr="00B138F3">
        <w:rPr>
          <w:rFonts w:ascii="GHEA Grapalat" w:hAnsi="GHEA Grapalat"/>
        </w:rPr>
        <w:tab/>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14:paraId="0921C22A"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5.3.</w:t>
      </w:r>
      <w:r w:rsidRPr="00B138F3">
        <w:rPr>
          <w:rFonts w:ascii="GHEA Grapalat" w:hAnsi="GHEA Grapalat"/>
        </w:rPr>
        <w:tab/>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14:paraId="6F226B2B"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5.4.</w:t>
      </w:r>
      <w:r w:rsidRPr="00B138F3">
        <w:rPr>
          <w:rFonts w:ascii="GHEA Grapalat" w:hAnsi="GHEA Grapalat"/>
        </w:rPr>
        <w:tab/>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14:paraId="16764D61" w14:textId="77777777" w:rsidR="00221264" w:rsidRPr="00B138F3" w:rsidRDefault="00221264" w:rsidP="007660C8">
      <w:pPr>
        <w:widowControl w:val="0"/>
        <w:jc w:val="both"/>
        <w:rPr>
          <w:rFonts w:ascii="GHEA Grapalat" w:hAnsi="GHEA Grapalat" w:cs="Sylfaen"/>
        </w:rPr>
      </w:pPr>
    </w:p>
    <w:p w14:paraId="53834659" w14:textId="77777777" w:rsidR="00221264" w:rsidRPr="00B138F3" w:rsidRDefault="00221264" w:rsidP="007660C8">
      <w:pPr>
        <w:widowControl w:val="0"/>
        <w:jc w:val="center"/>
        <w:rPr>
          <w:rFonts w:ascii="GHEA Grapalat" w:hAnsi="GHEA Grapalat"/>
          <w:b/>
        </w:rPr>
      </w:pPr>
      <w:r w:rsidRPr="00B138F3">
        <w:rPr>
          <w:rFonts w:ascii="GHEA Grapalat" w:hAnsi="GHEA Grapalat"/>
          <w:b/>
        </w:rPr>
        <w:t>6. ОТВЕТСТВЕННОСТЬ СТОРОН</w:t>
      </w:r>
    </w:p>
    <w:p w14:paraId="6E2EA271"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0E1AA84A" w14:textId="034EFAD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w:t>
      </w:r>
      <w:r w:rsidR="00ED54DA">
        <w:rPr>
          <w:rFonts w:ascii="GHEA Grapalat" w:hAnsi="GHEA Grapalat"/>
        </w:rPr>
        <w:t>1</w:t>
      </w:r>
      <w:r w:rsidRPr="00B138F3">
        <w:rPr>
          <w:rFonts w:ascii="GHEA Grapalat" w:hAnsi="GHEA Grapalat"/>
        </w:rPr>
        <w:t>5 (ноль целых пят</w:t>
      </w:r>
      <w:r w:rsidR="00ED54DA">
        <w:rPr>
          <w:rFonts w:ascii="GHEA Grapalat" w:hAnsi="GHEA Grapalat"/>
        </w:rPr>
        <w:t>надцать</w:t>
      </w:r>
      <w:r w:rsidRPr="00B138F3">
        <w:rPr>
          <w:rFonts w:ascii="GHEA Grapalat" w:hAnsi="GHEA Grapalat"/>
        </w:rPr>
        <w:t xml:space="preserve"> сотых) процента от цены подлежащего </w:t>
      </w:r>
      <w:r w:rsidRPr="00B138F3">
        <w:rPr>
          <w:rFonts w:ascii="GHEA Grapalat" w:hAnsi="GHEA Grapalat"/>
        </w:rPr>
        <w:lastRenderedPageBreak/>
        <w:t>поставке, но не поставленного товара.</w:t>
      </w:r>
    </w:p>
    <w:p w14:paraId="2FB6CD44" w14:textId="05CFA458"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характеристике, с Продавца взимается штраф в размере </w:t>
      </w:r>
      <w:r w:rsidR="005E7098">
        <w:rPr>
          <w:rFonts w:ascii="GHEA Grapalat" w:hAnsi="GHEA Grapalat"/>
        </w:rPr>
        <w:t>2</w:t>
      </w:r>
      <w:r w:rsidRPr="00B138F3">
        <w:rPr>
          <w:rFonts w:ascii="GHEA Grapalat" w:hAnsi="GHEA Grapalat"/>
        </w:rPr>
        <w:t xml:space="preserve"> (</w:t>
      </w:r>
      <w:r w:rsidR="005E7098">
        <w:rPr>
          <w:rFonts w:ascii="GHEA Grapalat" w:hAnsi="GHEA Grapalat"/>
        </w:rPr>
        <w:t>два</w:t>
      </w:r>
      <w:r w:rsidRPr="00B138F3">
        <w:rPr>
          <w:rFonts w:ascii="GHEA Grapalat" w:hAnsi="GHEA Grapalat"/>
        </w:rPr>
        <w:t>) процента от цены договора</w:t>
      </w:r>
      <w:r>
        <w:rPr>
          <w:rStyle w:val="FootnoteReference"/>
          <w:rFonts w:ascii="GHEA Grapalat" w:hAnsi="GHEA Grapalat"/>
        </w:rPr>
        <w:footnoteReference w:customMarkFollows="1" w:id="33"/>
        <w:t>21</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2ED6DE4"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399D828B"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6AA5E99B"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9FFDAB6"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14:paraId="67767E89" w14:textId="77777777" w:rsidR="00221264" w:rsidRPr="00B138F3" w:rsidRDefault="00221264" w:rsidP="007660C8">
      <w:pPr>
        <w:rPr>
          <w:rFonts w:ascii="GHEA Grapalat" w:hAnsi="GHEA Grapalat"/>
          <w:lang w:val="hy-AM"/>
        </w:rPr>
      </w:pPr>
    </w:p>
    <w:p w14:paraId="47E148E0" w14:textId="77777777" w:rsidR="00221264" w:rsidRPr="00B138F3" w:rsidRDefault="00221264" w:rsidP="007660C8">
      <w:pPr>
        <w:widowControl w:val="0"/>
        <w:jc w:val="center"/>
        <w:rPr>
          <w:rFonts w:ascii="GHEA Grapalat" w:hAnsi="GHEA Grapalat"/>
          <w:b/>
        </w:rPr>
      </w:pPr>
      <w:r w:rsidRPr="00B138F3">
        <w:rPr>
          <w:rFonts w:ascii="GHEA Grapalat" w:hAnsi="GHEA Grapalat"/>
          <w:b/>
        </w:rPr>
        <w:t>7. ДЕЙСТВИЕ НЕПРЕОДОЛИМОЙ СИЛЫ (ФОРС-МАЖОР)</w:t>
      </w:r>
    </w:p>
    <w:p w14:paraId="28B5A3ED" w14:textId="77777777" w:rsidR="00221264" w:rsidRPr="00B138F3" w:rsidRDefault="00221264" w:rsidP="007660C8">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B5E79D0" w14:textId="77777777" w:rsidR="00221264" w:rsidRPr="00B138F3" w:rsidRDefault="00221264" w:rsidP="007660C8">
      <w:pPr>
        <w:widowControl w:val="0"/>
        <w:jc w:val="center"/>
        <w:rPr>
          <w:rFonts w:ascii="GHEA Grapalat" w:hAnsi="GHEA Grapalat"/>
          <w:lang w:val="hy-AM"/>
        </w:rPr>
      </w:pPr>
    </w:p>
    <w:p w14:paraId="5273FBAD" w14:textId="77777777" w:rsidR="00221264" w:rsidRPr="00B138F3" w:rsidRDefault="00221264" w:rsidP="007660C8">
      <w:pPr>
        <w:widowControl w:val="0"/>
        <w:jc w:val="center"/>
        <w:rPr>
          <w:rFonts w:ascii="GHEA Grapalat" w:hAnsi="GHEA Grapalat"/>
          <w:b/>
        </w:rPr>
      </w:pPr>
      <w:r w:rsidRPr="00B138F3">
        <w:rPr>
          <w:rFonts w:ascii="GHEA Grapalat" w:hAnsi="GHEA Grapalat"/>
          <w:b/>
        </w:rPr>
        <w:t>8. ИНЫЕ УСЛОВИЯ</w:t>
      </w:r>
    </w:p>
    <w:p w14:paraId="468AF0E4" w14:textId="77777777" w:rsidR="00221264" w:rsidRPr="00B138F3" w:rsidRDefault="00221264" w:rsidP="007660C8">
      <w:pPr>
        <w:widowControl w:val="0"/>
        <w:tabs>
          <w:tab w:val="left" w:pos="1134"/>
        </w:tabs>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D07EB0E" w14:textId="77777777" w:rsidR="00221264" w:rsidRPr="00B138F3" w:rsidRDefault="00221264" w:rsidP="007660C8">
      <w:pPr>
        <w:widowControl w:val="0"/>
        <w:tabs>
          <w:tab w:val="left" w:pos="1134"/>
        </w:tabs>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w:t>
      </w:r>
      <w:r w:rsidRPr="00B138F3">
        <w:rPr>
          <w:rFonts w:ascii="GHEA Grapalat" w:hAnsi="GHEA Grapalat"/>
        </w:rPr>
        <w:lastRenderedPageBreak/>
        <w:t>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33D17B10" w14:textId="77777777" w:rsidR="00221264" w:rsidRPr="00B138F3" w:rsidRDefault="00221264" w:rsidP="007660C8">
      <w:pPr>
        <w:widowControl w:val="0"/>
        <w:tabs>
          <w:tab w:val="left" w:pos="1134"/>
        </w:tabs>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66ADBC6" w14:textId="77777777" w:rsidR="00221264" w:rsidRPr="00B138F3" w:rsidRDefault="00221264" w:rsidP="007660C8">
      <w:pPr>
        <w:widowControl w:val="0"/>
        <w:tabs>
          <w:tab w:val="left" w:pos="1134"/>
        </w:tabs>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4C7DEEEE" w14:textId="77777777" w:rsidR="00221264" w:rsidRPr="00B138F3" w:rsidRDefault="00221264" w:rsidP="007660C8">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1643FC8D" w14:textId="77777777" w:rsidR="00221264" w:rsidRPr="00B138F3" w:rsidRDefault="00221264" w:rsidP="007660C8">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93C69C4" w14:textId="77777777" w:rsidR="00221264" w:rsidRPr="00B138F3" w:rsidRDefault="00221264" w:rsidP="007660C8">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BD880CA" w14:textId="77777777" w:rsidR="00B7153E" w:rsidRPr="00B138F3" w:rsidRDefault="00B7153E" w:rsidP="00B7153E">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14:paraId="2BD19209" w14:textId="77777777" w:rsidR="00B7153E" w:rsidRPr="00B138F3" w:rsidRDefault="00B7153E" w:rsidP="00B7153E">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21DC3624" w14:textId="77777777" w:rsidR="00B7153E" w:rsidRPr="00B138F3" w:rsidRDefault="00B7153E" w:rsidP="00B7153E">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9207FD">
        <w:rPr>
          <w:rFonts w:ascii="GHEA Grapalat" w:hAnsi="GHEA Grapalat"/>
          <w:lang w:val="hy-AM"/>
        </w:rPr>
        <w:t xml:space="preserve">. </w:t>
      </w:r>
      <w:r w:rsidRPr="009207FD">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3F55D1">
        <w:rPr>
          <w:rFonts w:ascii="GHEA Grapalat" w:hAnsi="GHEA Grapalat"/>
        </w:rPr>
        <w:t>.</w:t>
      </w:r>
      <w:r>
        <w:rPr>
          <w:rStyle w:val="FootnoteReference"/>
          <w:rFonts w:ascii="GHEA Grapalat" w:hAnsi="GHEA Grapalat"/>
        </w:rPr>
        <w:footnoteReference w:customMarkFollows="1" w:id="34"/>
        <w:t>23</w:t>
      </w:r>
    </w:p>
    <w:p w14:paraId="0F6D117C"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8.7.</w:t>
      </w:r>
      <w:r w:rsidRPr="00B138F3">
        <w:rPr>
          <w:rFonts w:ascii="GHEA Grapalat" w:hAnsi="GHEA Grapalat"/>
        </w:rPr>
        <w:tab/>
        <w:t xml:space="preserve">Если договор осуществляется посредством заключения договора о совместной деятельности (консорциума), то участники этого договора несут </w:t>
      </w:r>
      <w:r w:rsidRPr="00B138F3">
        <w:rPr>
          <w:rFonts w:ascii="GHEA Grapalat" w:hAnsi="GHEA Grapalat"/>
        </w:rPr>
        <w:lastRenderedPageBreak/>
        <w:t>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35"/>
        <w:t>24</w:t>
      </w:r>
      <w:r w:rsidRPr="00B138F3">
        <w:rPr>
          <w:rFonts w:ascii="GHEA Grapalat" w:hAnsi="GHEA Grapalat"/>
        </w:rPr>
        <w:t>.</w:t>
      </w:r>
    </w:p>
    <w:p w14:paraId="66448E66"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4A1D46">
        <w:rPr>
          <w:rFonts w:ascii="GHEA Grapalat" w:hAnsi="GHEA Grapalat"/>
        </w:rPr>
        <w:t>7-и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17BC6A" w14:textId="77777777" w:rsidR="00221264" w:rsidRPr="00B138F3" w:rsidRDefault="00221264" w:rsidP="007660C8">
      <w:pPr>
        <w:widowControl w:val="0"/>
        <w:tabs>
          <w:tab w:val="left" w:pos="1134"/>
        </w:tabs>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CA414C8" w14:textId="77777777"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3DBE3A9C" w14:textId="77777777" w:rsidR="00221264" w:rsidRPr="00B138F3" w:rsidRDefault="00221264" w:rsidP="007660C8">
      <w:pPr>
        <w:widowControl w:val="0"/>
        <w:tabs>
          <w:tab w:val="left" w:pos="1276"/>
        </w:tabs>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45DB598C" w14:textId="77777777" w:rsidR="00221264" w:rsidRDefault="00221264" w:rsidP="007660C8">
      <w:pPr>
        <w:rPr>
          <w:rFonts w:ascii="GHEA Grapalat" w:hAnsi="GHEA Grapalat"/>
        </w:rPr>
      </w:pPr>
      <w:r>
        <w:rPr>
          <w:rFonts w:ascii="GHEA Grapalat" w:hAnsi="GHEA Grapalat"/>
        </w:rPr>
        <w:br w:type="page"/>
      </w:r>
    </w:p>
    <w:p w14:paraId="52BD6F7D" w14:textId="1F2146BE" w:rsidR="006A00DF" w:rsidRPr="002B54E9" w:rsidRDefault="006A00DF" w:rsidP="006A00DF">
      <w:pPr>
        <w:jc w:val="both"/>
        <w:rPr>
          <w:rFonts w:ascii="GHEA Grapalat" w:eastAsiaTheme="minorHAnsi" w:hAnsi="GHEA Grapalat" w:cstheme="minorBidi"/>
          <w:sz w:val="22"/>
          <w:szCs w:val="22"/>
          <w:lang w:eastAsia="en-US" w:bidi="ar-SA"/>
        </w:rPr>
      </w:pPr>
      <w:r w:rsidRPr="006A00DF">
        <w:rPr>
          <w:rFonts w:ascii="GHEA Grapalat" w:eastAsiaTheme="minorHAnsi" w:hAnsi="GHEA Grapalat" w:cstheme="minorBidi"/>
          <w:sz w:val="22"/>
          <w:szCs w:val="22"/>
          <w:lang w:eastAsia="en-US" w:bidi="ar-SA"/>
        </w:rPr>
        <w:lastRenderedPageBreak/>
        <w:t xml:space="preserve">        </w:t>
      </w:r>
      <w:r w:rsidRPr="006F0A20">
        <w:rPr>
          <w:rFonts w:ascii="GHEA Grapalat" w:eastAsiaTheme="minorHAnsi" w:hAnsi="GHEA Grapalat" w:cstheme="minorBidi"/>
          <w:sz w:val="22"/>
          <w:szCs w:val="22"/>
          <w:lang w:eastAsia="en-US" w:bidi="ar-SA"/>
        </w:rPr>
        <w:t>8.</w:t>
      </w:r>
      <w:r w:rsidRPr="002B54E9">
        <w:rPr>
          <w:rFonts w:ascii="GHEA Grapalat" w:eastAsiaTheme="minorHAnsi" w:hAnsi="GHEA Grapalat" w:cstheme="minorBidi"/>
          <w:sz w:val="22"/>
          <w:szCs w:val="22"/>
          <w:lang w:eastAsia="en-US" w:bidi="ar-SA"/>
        </w:rPr>
        <w:t>12</w:t>
      </w:r>
      <w:r w:rsidRPr="006F0A20">
        <w:rPr>
          <w:rFonts w:ascii="GHEA Grapalat" w:eastAsiaTheme="minorHAnsi" w:hAnsi="GHEA Grapalat" w:cstheme="minorBidi"/>
          <w:sz w:val="22"/>
          <w:szCs w:val="22"/>
          <w:lang w:eastAsia="en-US" w:bidi="ar-SA"/>
        </w:rPr>
        <w:t xml:space="preserve"> </w:t>
      </w:r>
      <w:r w:rsidRPr="006A00DF">
        <w:rPr>
          <w:rFonts w:ascii="GHEA Grapalat" w:hAnsi="GHEA Grapalat"/>
          <w:spacing w:val="-6"/>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 При этом, в случае получения письменного уведомления об уступке требования на основании договора факторинга (Приложение N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Pr>
          <w:rFonts w:ascii="GHEA Grapalat" w:eastAsiaTheme="minorHAnsi" w:hAnsi="GHEA Grapalat" w:cstheme="minorBidi"/>
          <w:sz w:val="22"/>
          <w:szCs w:val="22"/>
          <w:lang w:eastAsia="en-US" w:bidi="ar-SA"/>
        </w:rPr>
        <w:t>.</w:t>
      </w:r>
      <w:r w:rsidRPr="002B54E9">
        <w:rPr>
          <w:rFonts w:ascii="GHEA Grapalat" w:eastAsiaTheme="minorHAnsi" w:hAnsi="GHEA Grapalat" w:cstheme="minorBidi"/>
          <w:sz w:val="22"/>
          <w:szCs w:val="22"/>
          <w:vertAlign w:val="superscript"/>
          <w:lang w:eastAsia="en-US" w:bidi="ar-SA"/>
        </w:rPr>
        <w:t>25</w:t>
      </w:r>
    </w:p>
    <w:p w14:paraId="0B0738C3" w14:textId="5589E2B5" w:rsidR="00221264" w:rsidRPr="00B138F3" w:rsidRDefault="00221264" w:rsidP="007660C8">
      <w:pPr>
        <w:widowControl w:val="0"/>
        <w:tabs>
          <w:tab w:val="left" w:pos="1276"/>
        </w:tabs>
        <w:ind w:firstLine="567"/>
        <w:jc w:val="both"/>
        <w:rPr>
          <w:rFonts w:ascii="GHEA Grapalat" w:hAnsi="GHEA Grapalat"/>
          <w:spacing w:val="-6"/>
        </w:rPr>
      </w:pPr>
      <w:r w:rsidRPr="00B138F3">
        <w:rPr>
          <w:rFonts w:ascii="GHEA Grapalat" w:hAnsi="GHEA Grapalat"/>
        </w:rPr>
        <w:t>8.1</w:t>
      </w:r>
      <w:r w:rsidR="006A00DF" w:rsidRPr="001F297D">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F194FB5" w14:textId="0D2617E5"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8.1</w:t>
      </w:r>
      <w:r w:rsidR="006A00DF" w:rsidRPr="001F297D">
        <w:rPr>
          <w:rFonts w:ascii="GHEA Grapalat" w:hAnsi="GHEA Grapalat"/>
        </w:rPr>
        <w:t>4</w:t>
      </w:r>
      <w:r w:rsidRPr="00B138F3">
        <w:rPr>
          <w:rFonts w:ascii="GHEA Grapalat" w:hAnsi="GHEA Grapalat"/>
        </w:rPr>
        <w:t>.</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w:t>
      </w:r>
      <w:r w:rsidR="00EA5BB2" w:rsidRPr="001F297D">
        <w:rPr>
          <w:rFonts w:ascii="GHEA Grapalat" w:hAnsi="GHEA Grapalat"/>
        </w:rPr>
        <w:t xml:space="preserve">, </w:t>
      </w:r>
      <w:r w:rsidRPr="00B138F3">
        <w:rPr>
          <w:rFonts w:ascii="GHEA Grapalat" w:hAnsi="GHEA Grapalat"/>
        </w:rPr>
        <w:t>№ 3.1.</w:t>
      </w:r>
      <w:r w:rsidR="00EA5BB2" w:rsidRPr="001F297D">
        <w:rPr>
          <w:rFonts w:ascii="GHEA Grapalat" w:hAnsi="GHEA Grapalat"/>
        </w:rPr>
        <w:t xml:space="preserve"> </w:t>
      </w:r>
      <w:r w:rsidR="00EA5BB2" w:rsidRPr="00B138F3">
        <w:rPr>
          <w:rFonts w:ascii="GHEA Grapalat" w:hAnsi="GHEA Grapalat"/>
        </w:rPr>
        <w:t>и</w:t>
      </w:r>
      <w:r w:rsidRPr="00B138F3">
        <w:rPr>
          <w:rFonts w:ascii="GHEA Grapalat" w:hAnsi="GHEA Grapalat"/>
        </w:rPr>
        <w:t xml:space="preserve"> </w:t>
      </w:r>
      <w:r w:rsidR="00EA5BB2" w:rsidRPr="00B138F3">
        <w:rPr>
          <w:rFonts w:ascii="GHEA Grapalat" w:hAnsi="GHEA Grapalat"/>
        </w:rPr>
        <w:t xml:space="preserve">№ </w:t>
      </w:r>
      <w:r w:rsidR="00EA5BB2" w:rsidRPr="001F297D">
        <w:rPr>
          <w:rFonts w:ascii="GHEA Grapalat" w:hAnsi="GHEA Grapalat"/>
        </w:rPr>
        <w:t xml:space="preserve">4 </w:t>
      </w:r>
      <w:r w:rsidRPr="00B138F3">
        <w:rPr>
          <w:rFonts w:ascii="GHEA Grapalat" w:hAnsi="GHEA Grapalat"/>
        </w:rPr>
        <w:t>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79139570" w14:textId="7E0F1476"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8.1</w:t>
      </w:r>
      <w:r w:rsidR="006A00DF" w:rsidRPr="001F297D">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7F58DCD9" w14:textId="0C989665" w:rsidR="00221264" w:rsidRPr="00B138F3" w:rsidRDefault="00221264" w:rsidP="007660C8">
      <w:pPr>
        <w:widowControl w:val="0"/>
        <w:tabs>
          <w:tab w:val="left" w:pos="1276"/>
        </w:tabs>
        <w:ind w:firstLine="567"/>
        <w:jc w:val="both"/>
        <w:rPr>
          <w:rFonts w:ascii="GHEA Grapalat" w:hAnsi="GHEA Grapalat"/>
        </w:rPr>
      </w:pPr>
      <w:r w:rsidRPr="00B138F3">
        <w:rPr>
          <w:rFonts w:ascii="GHEA Grapalat" w:hAnsi="GHEA Grapalat"/>
        </w:rPr>
        <w:t>8.1</w:t>
      </w:r>
      <w:r w:rsidR="006A00DF" w:rsidRPr="001F297D">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A44549">
        <w:rPr>
          <w:rFonts w:ascii="GHEA Grapalat" w:hAnsi="GHEA Grapalat"/>
          <w:color w:val="000000" w:themeColor="text1"/>
        </w:rPr>
        <w:t xml:space="preserve"> </w:t>
      </w:r>
      <w:r w:rsidRPr="00B138F3">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двадцатипяти</w:t>
      </w:r>
      <w:r w:rsidRPr="00B138F3">
        <w:rPr>
          <w:rFonts w:ascii="GHEA Grapalat" w:hAnsi="GHEA Grapalat"/>
        </w:rPr>
        <w:t>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w:t>
      </w:r>
      <w:r>
        <w:rPr>
          <w:rFonts w:ascii="GHEA Grapalat" w:hAnsi="GHEA Grapalat"/>
        </w:rPr>
        <w:t>ю</w:t>
      </w:r>
      <w:r w:rsidRPr="00B138F3">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B138F3">
        <w:rPr>
          <w:rFonts w:ascii="GHEA Grapalat" w:hAnsi="GHEA Grapalat"/>
        </w:rPr>
        <w:t xml:space="preserve">абзаца "б" подпункта 17 пункта 32 Приложения № </w:t>
      </w:r>
      <w:r>
        <w:rPr>
          <w:rFonts w:ascii="GHEA Grapalat" w:hAnsi="GHEA Grapalat"/>
        </w:rPr>
        <w:t>1</w:t>
      </w:r>
      <w:r>
        <w:rPr>
          <w:rFonts w:ascii="GHEA Grapalat" w:hAnsi="GHEA Grapalat"/>
          <w:lang w:val="hy-AM"/>
        </w:rPr>
        <w:t xml:space="preserve"> </w:t>
      </w:r>
      <w:r w:rsidRPr="00B138F3">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Style w:val="FootnoteReference"/>
          <w:rFonts w:ascii="GHEA Grapalat" w:hAnsi="GHEA Grapalat"/>
        </w:rPr>
        <w:footnoteReference w:customMarkFollows="1" w:id="36"/>
        <w:t>25</w:t>
      </w:r>
    </w:p>
    <w:p w14:paraId="0F1D7815" w14:textId="77777777" w:rsidR="00221264" w:rsidRPr="00B138F3" w:rsidRDefault="00221264" w:rsidP="007660C8">
      <w:pPr>
        <w:widowControl w:val="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221264" w:rsidRPr="00B138F3" w14:paraId="12256DE3" w14:textId="77777777" w:rsidTr="002840B7">
        <w:tc>
          <w:tcPr>
            <w:tcW w:w="4536" w:type="dxa"/>
          </w:tcPr>
          <w:p w14:paraId="78946BDB" w14:textId="77777777" w:rsidR="00221264" w:rsidRPr="00B138F3" w:rsidRDefault="00221264" w:rsidP="007660C8">
            <w:pPr>
              <w:widowControl w:val="0"/>
              <w:jc w:val="center"/>
              <w:rPr>
                <w:rFonts w:ascii="GHEA Grapalat" w:hAnsi="GHEA Grapalat" w:cs="Sylfaen"/>
                <w:b/>
                <w:bCs/>
              </w:rPr>
            </w:pPr>
            <w:r w:rsidRPr="00B138F3">
              <w:rPr>
                <w:rFonts w:ascii="GHEA Grapalat" w:hAnsi="GHEA Grapalat"/>
                <w:b/>
              </w:rPr>
              <w:t>ПОКУПАТЕЛЬ</w:t>
            </w:r>
          </w:p>
          <w:p w14:paraId="70FAB388" w14:textId="77777777" w:rsidR="00221264" w:rsidRPr="00B138F3" w:rsidRDefault="00221264" w:rsidP="007660C8">
            <w:pPr>
              <w:widowControl w:val="0"/>
              <w:jc w:val="center"/>
              <w:rPr>
                <w:rFonts w:ascii="GHEA Grapalat" w:hAnsi="GHEA Grapalat"/>
                <w:lang w:val="en-US"/>
              </w:rPr>
            </w:pPr>
            <w:r w:rsidRPr="00B138F3">
              <w:rPr>
                <w:rFonts w:ascii="GHEA Grapalat" w:hAnsi="GHEA Grapalat"/>
                <w:lang w:val="en-US"/>
              </w:rPr>
              <w:t>_______________________</w:t>
            </w:r>
          </w:p>
          <w:p w14:paraId="5CC655BA"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/подпись/</w:t>
            </w:r>
          </w:p>
          <w:p w14:paraId="3FD39B02" w14:textId="77777777" w:rsidR="00221264" w:rsidRPr="00B138F3" w:rsidRDefault="00221264" w:rsidP="007660C8">
            <w:pPr>
              <w:widowControl w:val="0"/>
              <w:jc w:val="center"/>
              <w:rPr>
                <w:rFonts w:ascii="GHEA Grapalat" w:hAnsi="GHEA Grapalat"/>
              </w:rPr>
            </w:pPr>
            <w:r w:rsidRPr="00B138F3">
              <w:rPr>
                <w:rFonts w:ascii="GHEA Grapalat" w:hAnsi="GHEA Grapalat"/>
              </w:rPr>
              <w:t>М. П.</w:t>
            </w:r>
          </w:p>
        </w:tc>
        <w:tc>
          <w:tcPr>
            <w:tcW w:w="760" w:type="dxa"/>
          </w:tcPr>
          <w:p w14:paraId="33EE7EC8" w14:textId="77777777" w:rsidR="00221264" w:rsidRPr="00B138F3" w:rsidRDefault="00221264" w:rsidP="007660C8">
            <w:pPr>
              <w:widowControl w:val="0"/>
              <w:jc w:val="center"/>
              <w:rPr>
                <w:rFonts w:ascii="GHEA Grapalat" w:hAnsi="GHEA Grapalat"/>
              </w:rPr>
            </w:pPr>
          </w:p>
        </w:tc>
        <w:tc>
          <w:tcPr>
            <w:tcW w:w="4343" w:type="dxa"/>
          </w:tcPr>
          <w:p w14:paraId="5F829D70" w14:textId="77777777" w:rsidR="00221264" w:rsidRPr="00B138F3" w:rsidRDefault="00221264" w:rsidP="007660C8">
            <w:pPr>
              <w:widowControl w:val="0"/>
              <w:jc w:val="center"/>
              <w:rPr>
                <w:rFonts w:ascii="GHEA Grapalat" w:hAnsi="GHEA Grapalat" w:cs="Sylfaen"/>
                <w:b/>
                <w:bCs/>
              </w:rPr>
            </w:pPr>
            <w:r w:rsidRPr="00B138F3">
              <w:rPr>
                <w:rFonts w:ascii="GHEA Grapalat" w:hAnsi="GHEA Grapalat"/>
                <w:b/>
              </w:rPr>
              <w:t>ПРОДАВЕЦ</w:t>
            </w:r>
          </w:p>
          <w:p w14:paraId="30DEC946" w14:textId="77777777" w:rsidR="00221264" w:rsidRPr="00B138F3" w:rsidRDefault="00221264" w:rsidP="007660C8">
            <w:pPr>
              <w:widowControl w:val="0"/>
              <w:jc w:val="center"/>
              <w:rPr>
                <w:rFonts w:ascii="GHEA Grapalat" w:hAnsi="GHEA Grapalat"/>
                <w:lang w:val="en-US"/>
              </w:rPr>
            </w:pPr>
            <w:r w:rsidRPr="00B138F3">
              <w:rPr>
                <w:rFonts w:ascii="GHEA Grapalat" w:hAnsi="GHEA Grapalat"/>
                <w:lang w:val="en-US"/>
              </w:rPr>
              <w:t>______________________</w:t>
            </w:r>
          </w:p>
          <w:p w14:paraId="6DDC585F"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/подпись/</w:t>
            </w:r>
          </w:p>
          <w:p w14:paraId="39371B77" w14:textId="77777777" w:rsidR="00221264" w:rsidRPr="00B138F3" w:rsidRDefault="00221264" w:rsidP="007660C8">
            <w:pPr>
              <w:widowControl w:val="0"/>
              <w:jc w:val="center"/>
              <w:rPr>
                <w:rFonts w:ascii="GHEA Grapalat" w:hAnsi="GHEA Grapalat"/>
              </w:rPr>
            </w:pPr>
            <w:r w:rsidRPr="00B138F3">
              <w:rPr>
                <w:rFonts w:ascii="GHEA Grapalat" w:hAnsi="GHEA Grapalat"/>
              </w:rPr>
              <w:t>М. П.</w:t>
            </w:r>
          </w:p>
        </w:tc>
      </w:tr>
    </w:tbl>
    <w:p w14:paraId="40F56625" w14:textId="77777777" w:rsidR="00221264" w:rsidRPr="00B138F3" w:rsidRDefault="00221264" w:rsidP="007660C8">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215C7AA0" w14:textId="77777777" w:rsidR="00221264" w:rsidRPr="00B138F3" w:rsidRDefault="00221264" w:rsidP="007660C8">
      <w:pPr>
        <w:widowControl w:val="0"/>
        <w:rPr>
          <w:rFonts w:ascii="GHEA Grapalat" w:hAnsi="GHEA Grapalat"/>
        </w:rPr>
      </w:pPr>
    </w:p>
    <w:p w14:paraId="73D91627" w14:textId="77777777" w:rsidR="00221264" w:rsidRPr="00382B60" w:rsidRDefault="00221264" w:rsidP="007660C8">
      <w:pPr>
        <w:widowControl w:val="0"/>
        <w:jc w:val="right"/>
        <w:rPr>
          <w:rFonts w:ascii="GHEA Grapalat" w:hAnsi="GHEA Grapalat"/>
        </w:rPr>
        <w:sectPr w:rsidR="00221264" w:rsidRPr="00382B60" w:rsidSect="00256F9B">
          <w:footerReference w:type="default" r:id="rId8"/>
          <w:footnotePr>
            <w:pos w:val="beneathText"/>
          </w:footnotePr>
          <w:pgSz w:w="11906" w:h="16838" w:code="9"/>
          <w:pgMar w:top="993" w:right="1418" w:bottom="1418" w:left="1418" w:header="561" w:footer="561" w:gutter="0"/>
          <w:cols w:space="720"/>
          <w:docGrid w:linePitch="326"/>
        </w:sectPr>
      </w:pPr>
    </w:p>
    <w:p w14:paraId="6A33C1B0" w14:textId="77777777" w:rsidR="00221264" w:rsidRPr="00B138F3" w:rsidRDefault="00221264" w:rsidP="007660C8">
      <w:pPr>
        <w:widowControl w:val="0"/>
        <w:jc w:val="right"/>
        <w:rPr>
          <w:rFonts w:ascii="GHEA Grapalat" w:hAnsi="GHEA Grapalat"/>
          <w:i/>
        </w:rPr>
      </w:pPr>
      <w:r w:rsidRPr="00B138F3">
        <w:rPr>
          <w:rFonts w:ascii="GHEA Grapalat" w:hAnsi="GHEA Grapalat"/>
          <w:i/>
        </w:rPr>
        <w:lastRenderedPageBreak/>
        <w:t>Приложение № 1</w:t>
      </w:r>
    </w:p>
    <w:p w14:paraId="5E9A6FF3" w14:textId="77777777" w:rsidR="00221264" w:rsidRPr="00B138F3" w:rsidRDefault="00221264" w:rsidP="007660C8">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65C5B682" w14:textId="77777777" w:rsidR="00221264" w:rsidRPr="00B138F3" w:rsidRDefault="00221264" w:rsidP="007660C8">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37"/>
        <w:t>*</w:t>
      </w:r>
    </w:p>
    <w:p w14:paraId="6CF79561" w14:textId="77777777" w:rsidR="00221264" w:rsidRPr="00B138F3" w:rsidRDefault="00221264" w:rsidP="007660C8">
      <w:pPr>
        <w:widowControl w:val="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221264" w:rsidRPr="00B138F3" w14:paraId="0CB9E426" w14:textId="77777777" w:rsidTr="002840B7">
        <w:trPr>
          <w:jc w:val="center"/>
        </w:trPr>
        <w:tc>
          <w:tcPr>
            <w:tcW w:w="16350" w:type="dxa"/>
            <w:gridSpan w:val="12"/>
          </w:tcPr>
          <w:p w14:paraId="712AA99D"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Товар</w:t>
            </w:r>
          </w:p>
        </w:tc>
      </w:tr>
      <w:tr w:rsidR="00221264" w:rsidRPr="00B138F3" w14:paraId="0E42B9E9" w14:textId="77777777" w:rsidTr="002840B7">
        <w:trPr>
          <w:trHeight w:val="219"/>
          <w:jc w:val="center"/>
        </w:trPr>
        <w:tc>
          <w:tcPr>
            <w:tcW w:w="1242" w:type="dxa"/>
            <w:vMerge w:val="restart"/>
            <w:vAlign w:val="center"/>
          </w:tcPr>
          <w:p w14:paraId="52723FE0"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14:paraId="04094574"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72BA14C8" w14:textId="77777777" w:rsidR="00221264" w:rsidRPr="00B138F3" w:rsidRDefault="00221264" w:rsidP="007660C8">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67BC2BD9" w14:textId="77777777" w:rsidR="00221264" w:rsidRPr="00B138F3" w:rsidRDefault="00221264" w:rsidP="007660C8">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38"/>
              <w:t>**</w:t>
            </w:r>
          </w:p>
        </w:tc>
        <w:tc>
          <w:tcPr>
            <w:tcW w:w="1467" w:type="dxa"/>
            <w:vMerge w:val="restart"/>
            <w:vAlign w:val="center"/>
          </w:tcPr>
          <w:p w14:paraId="38EB12F4" w14:textId="77777777" w:rsidR="00221264" w:rsidRPr="00B138F3" w:rsidRDefault="00221264" w:rsidP="007660C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2D42DC6E" w14:textId="77777777" w:rsidR="00221264" w:rsidRPr="00B138F3" w:rsidRDefault="00221264" w:rsidP="007660C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14:paraId="790F2DDE" w14:textId="77777777" w:rsidR="00221264" w:rsidRPr="00B138F3" w:rsidRDefault="00221264" w:rsidP="007660C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14:paraId="565F898B" w14:textId="77777777" w:rsidR="00221264" w:rsidRPr="00B138F3" w:rsidRDefault="00221264" w:rsidP="007660C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14:paraId="2A2C88EB" w14:textId="77777777" w:rsidR="00221264" w:rsidRPr="00B138F3" w:rsidRDefault="00221264" w:rsidP="007660C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14:paraId="098D56AC"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поставки</w:t>
            </w:r>
          </w:p>
        </w:tc>
      </w:tr>
      <w:tr w:rsidR="00221264" w:rsidRPr="00B138F3" w14:paraId="2309E484" w14:textId="77777777" w:rsidTr="002840B7">
        <w:trPr>
          <w:trHeight w:val="445"/>
          <w:jc w:val="center"/>
        </w:trPr>
        <w:tc>
          <w:tcPr>
            <w:tcW w:w="1242" w:type="dxa"/>
            <w:vMerge/>
            <w:vAlign w:val="center"/>
          </w:tcPr>
          <w:p w14:paraId="30E2E6AE" w14:textId="77777777" w:rsidR="00221264" w:rsidRPr="00B138F3" w:rsidRDefault="00221264" w:rsidP="007660C8">
            <w:pPr>
              <w:widowControl w:val="0"/>
              <w:jc w:val="center"/>
              <w:rPr>
                <w:rFonts w:ascii="GHEA Grapalat" w:hAnsi="GHEA Grapalat"/>
                <w:sz w:val="16"/>
                <w:szCs w:val="16"/>
              </w:rPr>
            </w:pPr>
          </w:p>
        </w:tc>
        <w:tc>
          <w:tcPr>
            <w:tcW w:w="2715" w:type="dxa"/>
            <w:vMerge/>
            <w:vAlign w:val="center"/>
          </w:tcPr>
          <w:p w14:paraId="0BB85C2F" w14:textId="77777777" w:rsidR="00221264" w:rsidRPr="00B138F3" w:rsidRDefault="00221264" w:rsidP="007660C8">
            <w:pPr>
              <w:widowControl w:val="0"/>
              <w:jc w:val="center"/>
              <w:rPr>
                <w:rFonts w:ascii="GHEA Grapalat" w:hAnsi="GHEA Grapalat"/>
                <w:sz w:val="16"/>
                <w:szCs w:val="16"/>
              </w:rPr>
            </w:pPr>
          </w:p>
        </w:tc>
        <w:tc>
          <w:tcPr>
            <w:tcW w:w="1559" w:type="dxa"/>
            <w:vMerge/>
            <w:vAlign w:val="center"/>
          </w:tcPr>
          <w:p w14:paraId="3AB528AD" w14:textId="77777777" w:rsidR="00221264" w:rsidRPr="00B138F3" w:rsidRDefault="00221264" w:rsidP="007660C8">
            <w:pPr>
              <w:widowControl w:val="0"/>
              <w:jc w:val="center"/>
              <w:rPr>
                <w:rFonts w:ascii="GHEA Grapalat" w:hAnsi="GHEA Grapalat"/>
                <w:sz w:val="16"/>
                <w:szCs w:val="16"/>
              </w:rPr>
            </w:pPr>
          </w:p>
        </w:tc>
        <w:tc>
          <w:tcPr>
            <w:tcW w:w="1925" w:type="dxa"/>
            <w:vMerge/>
            <w:vAlign w:val="center"/>
          </w:tcPr>
          <w:p w14:paraId="52E65820" w14:textId="77777777" w:rsidR="00221264" w:rsidRPr="00B138F3" w:rsidRDefault="00221264" w:rsidP="007660C8">
            <w:pPr>
              <w:widowControl w:val="0"/>
              <w:jc w:val="center"/>
              <w:rPr>
                <w:rFonts w:ascii="GHEA Grapalat" w:hAnsi="GHEA Grapalat"/>
                <w:sz w:val="16"/>
                <w:szCs w:val="16"/>
              </w:rPr>
            </w:pPr>
          </w:p>
        </w:tc>
        <w:tc>
          <w:tcPr>
            <w:tcW w:w="1467" w:type="dxa"/>
            <w:vMerge/>
            <w:vAlign w:val="center"/>
          </w:tcPr>
          <w:p w14:paraId="69CFB750" w14:textId="77777777" w:rsidR="00221264" w:rsidRPr="00B138F3" w:rsidRDefault="00221264" w:rsidP="007660C8">
            <w:pPr>
              <w:widowControl w:val="0"/>
              <w:jc w:val="center"/>
              <w:rPr>
                <w:rFonts w:ascii="GHEA Grapalat" w:hAnsi="GHEA Grapalat"/>
                <w:sz w:val="16"/>
                <w:szCs w:val="16"/>
              </w:rPr>
            </w:pPr>
          </w:p>
        </w:tc>
        <w:tc>
          <w:tcPr>
            <w:tcW w:w="1085" w:type="dxa"/>
            <w:vMerge/>
            <w:vAlign w:val="center"/>
          </w:tcPr>
          <w:p w14:paraId="60B86349" w14:textId="77777777" w:rsidR="00221264" w:rsidRPr="00B138F3" w:rsidRDefault="00221264" w:rsidP="007660C8">
            <w:pPr>
              <w:widowControl w:val="0"/>
              <w:jc w:val="center"/>
              <w:rPr>
                <w:rFonts w:ascii="GHEA Grapalat" w:hAnsi="GHEA Grapalat"/>
                <w:sz w:val="16"/>
                <w:szCs w:val="16"/>
              </w:rPr>
            </w:pPr>
          </w:p>
        </w:tc>
        <w:tc>
          <w:tcPr>
            <w:tcW w:w="1559" w:type="dxa"/>
            <w:vMerge/>
            <w:vAlign w:val="center"/>
          </w:tcPr>
          <w:p w14:paraId="1CC5BE97" w14:textId="77777777" w:rsidR="00221264" w:rsidRPr="00B138F3" w:rsidRDefault="00221264" w:rsidP="007660C8">
            <w:pPr>
              <w:widowControl w:val="0"/>
              <w:jc w:val="center"/>
              <w:rPr>
                <w:rFonts w:ascii="GHEA Grapalat" w:hAnsi="GHEA Grapalat"/>
                <w:sz w:val="16"/>
                <w:szCs w:val="16"/>
              </w:rPr>
            </w:pPr>
          </w:p>
        </w:tc>
        <w:tc>
          <w:tcPr>
            <w:tcW w:w="1134" w:type="dxa"/>
            <w:vMerge/>
            <w:vAlign w:val="center"/>
          </w:tcPr>
          <w:p w14:paraId="692D5CE0" w14:textId="77777777" w:rsidR="00221264" w:rsidRPr="00B138F3" w:rsidRDefault="00221264" w:rsidP="007660C8">
            <w:pPr>
              <w:widowControl w:val="0"/>
              <w:jc w:val="center"/>
              <w:rPr>
                <w:rFonts w:ascii="GHEA Grapalat" w:hAnsi="GHEA Grapalat"/>
                <w:sz w:val="16"/>
                <w:szCs w:val="16"/>
              </w:rPr>
            </w:pPr>
          </w:p>
        </w:tc>
        <w:tc>
          <w:tcPr>
            <w:tcW w:w="850" w:type="dxa"/>
            <w:vMerge/>
            <w:vAlign w:val="center"/>
          </w:tcPr>
          <w:p w14:paraId="0C50FC28" w14:textId="77777777" w:rsidR="00221264" w:rsidRPr="00B138F3" w:rsidRDefault="00221264" w:rsidP="007660C8">
            <w:pPr>
              <w:widowControl w:val="0"/>
              <w:jc w:val="center"/>
              <w:rPr>
                <w:rFonts w:ascii="GHEA Grapalat" w:hAnsi="GHEA Grapalat"/>
                <w:sz w:val="16"/>
                <w:szCs w:val="16"/>
              </w:rPr>
            </w:pPr>
          </w:p>
        </w:tc>
        <w:tc>
          <w:tcPr>
            <w:tcW w:w="709" w:type="dxa"/>
            <w:vAlign w:val="center"/>
          </w:tcPr>
          <w:p w14:paraId="19E64AE6" w14:textId="77777777" w:rsidR="00221264" w:rsidRPr="00B138F3" w:rsidRDefault="00221264" w:rsidP="007660C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14:paraId="32D40E28" w14:textId="77777777" w:rsidR="00221264" w:rsidRPr="00B138F3" w:rsidRDefault="00221264" w:rsidP="007660C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14:paraId="0C2FDBA4" w14:textId="77777777" w:rsidR="00221264" w:rsidRPr="00B138F3" w:rsidRDefault="00221264" w:rsidP="007660C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39"/>
              <w:t>***</w:t>
            </w:r>
          </w:p>
        </w:tc>
      </w:tr>
      <w:tr w:rsidR="003F1F5A" w:rsidRPr="00B138F3" w14:paraId="365BA209" w14:textId="77777777" w:rsidTr="004C41A3">
        <w:trPr>
          <w:trHeight w:val="246"/>
          <w:jc w:val="center"/>
        </w:trPr>
        <w:tc>
          <w:tcPr>
            <w:tcW w:w="1242" w:type="dxa"/>
            <w:vAlign w:val="center"/>
          </w:tcPr>
          <w:p w14:paraId="4D906FCC" w14:textId="0A2D5548" w:rsidR="003F1F5A" w:rsidRPr="00C72D97" w:rsidRDefault="003F1F5A" w:rsidP="003F1F5A">
            <w:pPr>
              <w:widowControl w:val="0"/>
              <w:jc w:val="center"/>
              <w:rPr>
                <w:rFonts w:ascii="GHEA Grapalat" w:hAnsi="GHEA Grapalat"/>
                <w:sz w:val="16"/>
                <w:szCs w:val="16"/>
                <w:lang w:val="en-US"/>
              </w:rPr>
            </w:pPr>
            <w:r>
              <w:rPr>
                <w:rFonts w:ascii="GHEA Grapalat" w:hAnsi="GHEA Grapalat"/>
                <w:sz w:val="16"/>
                <w:szCs w:val="16"/>
                <w:lang w:val="en-US"/>
              </w:rPr>
              <w:t>1</w:t>
            </w:r>
          </w:p>
        </w:tc>
        <w:tc>
          <w:tcPr>
            <w:tcW w:w="2715" w:type="dxa"/>
          </w:tcPr>
          <w:p w14:paraId="3AC5BCCE" w14:textId="77777777" w:rsidR="003F1F5A" w:rsidRDefault="003F1F5A" w:rsidP="003F1F5A">
            <w:pPr>
              <w:jc w:val="both"/>
              <w:rPr>
                <w:rFonts w:ascii="GHEA Grapalat" w:hAnsi="GHEA Grapalat" w:cs="Sylfaen"/>
                <w:sz w:val="18"/>
                <w:szCs w:val="18"/>
                <w:lang w:val="hy-AM"/>
              </w:rPr>
            </w:pPr>
          </w:p>
          <w:p w14:paraId="4EE8FC5B" w14:textId="77777777" w:rsidR="003F1F5A" w:rsidRDefault="003F1F5A" w:rsidP="003F1F5A">
            <w:pPr>
              <w:jc w:val="both"/>
              <w:rPr>
                <w:rFonts w:ascii="GHEA Grapalat" w:hAnsi="GHEA Grapalat" w:cs="Sylfaen"/>
                <w:sz w:val="18"/>
                <w:szCs w:val="18"/>
                <w:lang w:val="hy-AM"/>
              </w:rPr>
            </w:pPr>
          </w:p>
          <w:p w14:paraId="5B2620E0" w14:textId="77777777" w:rsidR="003F1F5A" w:rsidRDefault="003F1F5A" w:rsidP="003F1F5A">
            <w:pPr>
              <w:jc w:val="both"/>
              <w:rPr>
                <w:rFonts w:ascii="GHEA Grapalat" w:hAnsi="GHEA Grapalat" w:cs="Sylfaen"/>
                <w:sz w:val="18"/>
                <w:szCs w:val="18"/>
                <w:lang w:val="hy-AM"/>
              </w:rPr>
            </w:pPr>
          </w:p>
          <w:p w14:paraId="60C807D7" w14:textId="77777777" w:rsidR="003F1F5A" w:rsidRDefault="003F1F5A" w:rsidP="003F1F5A">
            <w:pPr>
              <w:jc w:val="both"/>
              <w:rPr>
                <w:rFonts w:ascii="GHEA Grapalat" w:hAnsi="GHEA Grapalat" w:cs="Sylfaen"/>
                <w:sz w:val="18"/>
                <w:szCs w:val="18"/>
                <w:lang w:val="hy-AM"/>
              </w:rPr>
            </w:pPr>
          </w:p>
          <w:p w14:paraId="391DC8C4" w14:textId="74E1B478" w:rsidR="003F1F5A" w:rsidRPr="00F97A27" w:rsidRDefault="003F1F5A" w:rsidP="003F1F5A">
            <w:pPr>
              <w:widowControl w:val="0"/>
              <w:jc w:val="center"/>
              <w:rPr>
                <w:rFonts w:ascii="GHEA Grapalat" w:hAnsi="GHEA Grapalat"/>
                <w:bCs/>
                <w:sz w:val="16"/>
                <w:szCs w:val="16"/>
              </w:rPr>
            </w:pPr>
            <w:r>
              <w:rPr>
                <w:rFonts w:ascii="GHEA Grapalat" w:hAnsi="GHEA Grapalat" w:cs="Sylfaen"/>
                <w:sz w:val="18"/>
                <w:szCs w:val="18"/>
                <w:lang w:val="hy-AM"/>
              </w:rPr>
              <w:t>42414700/501</w:t>
            </w:r>
          </w:p>
        </w:tc>
        <w:tc>
          <w:tcPr>
            <w:tcW w:w="1559" w:type="dxa"/>
            <w:vAlign w:val="center"/>
          </w:tcPr>
          <w:p w14:paraId="46ABD102" w14:textId="11D558FB" w:rsidR="003F1F5A" w:rsidRPr="003275C3" w:rsidRDefault="003F1F5A" w:rsidP="003F1F5A">
            <w:pPr>
              <w:widowControl w:val="0"/>
              <w:jc w:val="center"/>
              <w:rPr>
                <w:rFonts w:ascii="GHEA Grapalat" w:hAnsi="GHEA Grapalat"/>
                <w:bCs/>
                <w:sz w:val="16"/>
                <w:szCs w:val="16"/>
              </w:rPr>
            </w:pPr>
            <w:r w:rsidRPr="00BC7D4E">
              <w:rPr>
                <w:color w:val="000000"/>
                <w:sz w:val="20"/>
                <w:szCs w:val="20"/>
              </w:rPr>
              <w:t>П</w:t>
            </w:r>
            <w:r w:rsidRPr="00BC7D4E">
              <w:rPr>
                <w:color w:val="000000"/>
                <w:sz w:val="20"/>
                <w:szCs w:val="20"/>
                <w:lang w:val="hy-AM"/>
              </w:rPr>
              <w:t>риобретение лифтов (с установкой и обслуживанием)</w:t>
            </w:r>
          </w:p>
        </w:tc>
        <w:tc>
          <w:tcPr>
            <w:tcW w:w="1925" w:type="dxa"/>
            <w:vAlign w:val="center"/>
          </w:tcPr>
          <w:p w14:paraId="487E1058" w14:textId="77777777" w:rsidR="003F1F5A" w:rsidRPr="00B138F3" w:rsidRDefault="003F1F5A" w:rsidP="003F1F5A">
            <w:pPr>
              <w:widowControl w:val="0"/>
              <w:jc w:val="center"/>
              <w:rPr>
                <w:rFonts w:ascii="GHEA Grapalat" w:hAnsi="GHEA Grapalat"/>
                <w:sz w:val="16"/>
                <w:szCs w:val="16"/>
              </w:rPr>
            </w:pPr>
          </w:p>
        </w:tc>
        <w:tc>
          <w:tcPr>
            <w:tcW w:w="1467" w:type="dxa"/>
            <w:vAlign w:val="center"/>
          </w:tcPr>
          <w:p w14:paraId="2745D8E9" w14:textId="6998CD2C" w:rsidR="003F1F5A" w:rsidRPr="00B138F3" w:rsidRDefault="003F1F5A" w:rsidP="003F1F5A">
            <w:pPr>
              <w:widowControl w:val="0"/>
              <w:jc w:val="center"/>
              <w:rPr>
                <w:rFonts w:ascii="GHEA Grapalat" w:hAnsi="GHEA Grapalat"/>
                <w:sz w:val="16"/>
                <w:szCs w:val="16"/>
              </w:rPr>
            </w:pPr>
            <w:r>
              <w:rPr>
                <w:rFonts w:ascii="GHEA Grapalat" w:hAnsi="GHEA Grapalat"/>
                <w:sz w:val="16"/>
                <w:szCs w:val="16"/>
              </w:rPr>
              <w:t>Представлена ниже</w:t>
            </w:r>
          </w:p>
        </w:tc>
        <w:tc>
          <w:tcPr>
            <w:tcW w:w="1085" w:type="dxa"/>
            <w:vAlign w:val="center"/>
          </w:tcPr>
          <w:p w14:paraId="3D9F2D6C" w14:textId="0C6DF2E8" w:rsidR="003F1F5A" w:rsidRPr="00B138F3" w:rsidRDefault="003F1F5A" w:rsidP="003F1F5A">
            <w:pPr>
              <w:widowControl w:val="0"/>
              <w:jc w:val="center"/>
              <w:rPr>
                <w:rFonts w:ascii="GHEA Grapalat" w:hAnsi="GHEA Grapalat"/>
                <w:sz w:val="16"/>
                <w:szCs w:val="16"/>
              </w:rPr>
            </w:pPr>
            <w:r>
              <w:rPr>
                <w:rFonts w:ascii="GHEA Grapalat" w:hAnsi="GHEA Grapalat"/>
                <w:sz w:val="16"/>
                <w:szCs w:val="16"/>
              </w:rPr>
              <w:t>шт</w:t>
            </w:r>
          </w:p>
        </w:tc>
        <w:tc>
          <w:tcPr>
            <w:tcW w:w="1559" w:type="dxa"/>
            <w:vAlign w:val="center"/>
          </w:tcPr>
          <w:p w14:paraId="1E9E6CB7" w14:textId="77777777" w:rsidR="003F1F5A" w:rsidRPr="00B138F3" w:rsidRDefault="003F1F5A" w:rsidP="003F1F5A">
            <w:pPr>
              <w:widowControl w:val="0"/>
              <w:jc w:val="center"/>
              <w:rPr>
                <w:rFonts w:ascii="GHEA Grapalat" w:hAnsi="GHEA Grapalat"/>
                <w:sz w:val="16"/>
                <w:szCs w:val="16"/>
              </w:rPr>
            </w:pPr>
          </w:p>
        </w:tc>
        <w:tc>
          <w:tcPr>
            <w:tcW w:w="1134" w:type="dxa"/>
            <w:vAlign w:val="center"/>
          </w:tcPr>
          <w:p w14:paraId="3EBD7236" w14:textId="77777777" w:rsidR="003F1F5A" w:rsidRPr="00B138F3" w:rsidRDefault="003F1F5A" w:rsidP="003F1F5A">
            <w:pPr>
              <w:widowControl w:val="0"/>
              <w:jc w:val="center"/>
              <w:rPr>
                <w:rFonts w:ascii="GHEA Grapalat" w:hAnsi="GHEA Grapalat"/>
                <w:sz w:val="16"/>
                <w:szCs w:val="16"/>
              </w:rPr>
            </w:pPr>
          </w:p>
        </w:tc>
        <w:tc>
          <w:tcPr>
            <w:tcW w:w="850" w:type="dxa"/>
            <w:vAlign w:val="center"/>
          </w:tcPr>
          <w:p w14:paraId="04D35145" w14:textId="37D18C06" w:rsidR="003F1F5A" w:rsidRPr="00C25A4E" w:rsidRDefault="003F1F5A" w:rsidP="003F1F5A">
            <w:pPr>
              <w:widowControl w:val="0"/>
              <w:jc w:val="center"/>
              <w:rPr>
                <w:rFonts w:ascii="GHEA Grapalat" w:hAnsi="GHEA Grapalat"/>
                <w:sz w:val="16"/>
                <w:szCs w:val="16"/>
              </w:rPr>
            </w:pPr>
            <w:r>
              <w:rPr>
                <w:rFonts w:ascii="GHEA Grapalat" w:hAnsi="GHEA Grapalat"/>
                <w:sz w:val="16"/>
                <w:szCs w:val="16"/>
              </w:rPr>
              <w:t>100</w:t>
            </w:r>
          </w:p>
        </w:tc>
        <w:tc>
          <w:tcPr>
            <w:tcW w:w="709" w:type="dxa"/>
            <w:vAlign w:val="center"/>
          </w:tcPr>
          <w:p w14:paraId="39E17AC4" w14:textId="5E6D2224" w:rsidR="003F1F5A" w:rsidRPr="00B138F3" w:rsidRDefault="003F1F5A" w:rsidP="003F1F5A">
            <w:pPr>
              <w:widowControl w:val="0"/>
              <w:jc w:val="center"/>
              <w:rPr>
                <w:rFonts w:ascii="GHEA Grapalat" w:hAnsi="GHEA Grapalat"/>
                <w:sz w:val="16"/>
                <w:szCs w:val="16"/>
              </w:rPr>
            </w:pPr>
            <w:r w:rsidRPr="00F61009">
              <w:rPr>
                <w:rFonts w:ascii="Sylfaen" w:hAnsi="Sylfaen"/>
                <w:b/>
                <w:color w:val="000000"/>
                <w:sz w:val="16"/>
                <w:szCs w:val="16"/>
              </w:rPr>
              <w:t>Г.Ереван Аргишти 1</w:t>
            </w:r>
          </w:p>
        </w:tc>
        <w:tc>
          <w:tcPr>
            <w:tcW w:w="1158" w:type="dxa"/>
            <w:vAlign w:val="center"/>
          </w:tcPr>
          <w:p w14:paraId="1A2F7B9C" w14:textId="60D9884C" w:rsidR="003F1F5A" w:rsidRPr="00C25A4E" w:rsidRDefault="003F1F5A" w:rsidP="003F1F5A">
            <w:pPr>
              <w:widowControl w:val="0"/>
              <w:jc w:val="center"/>
              <w:rPr>
                <w:rFonts w:ascii="GHEA Grapalat" w:hAnsi="GHEA Grapalat"/>
                <w:sz w:val="16"/>
                <w:szCs w:val="16"/>
              </w:rPr>
            </w:pPr>
            <w:r>
              <w:rPr>
                <w:rFonts w:ascii="GHEA Grapalat" w:hAnsi="GHEA Grapalat"/>
                <w:sz w:val="16"/>
                <w:szCs w:val="16"/>
              </w:rPr>
              <w:t>100</w:t>
            </w:r>
          </w:p>
        </w:tc>
        <w:tc>
          <w:tcPr>
            <w:tcW w:w="947" w:type="dxa"/>
            <w:vAlign w:val="center"/>
          </w:tcPr>
          <w:p w14:paraId="0756365A" w14:textId="43DA6413" w:rsidR="003F1F5A" w:rsidRDefault="003F1F5A" w:rsidP="003F1F5A">
            <w:pPr>
              <w:ind w:left="-198" w:firstLine="198"/>
              <w:jc w:val="center"/>
              <w:rPr>
                <w:rFonts w:ascii="Sylfaen" w:hAnsi="Sylfaen"/>
                <w:b/>
                <w:color w:val="000000"/>
                <w:sz w:val="16"/>
                <w:szCs w:val="16"/>
                <w:lang w:val="hy-AM"/>
              </w:rPr>
            </w:pPr>
            <w:r w:rsidRPr="00F61009">
              <w:rPr>
                <w:rFonts w:ascii="Sylfaen" w:hAnsi="Sylfaen"/>
                <w:b/>
                <w:color w:val="000000"/>
                <w:sz w:val="16"/>
                <w:szCs w:val="16"/>
              </w:rPr>
              <w:t>С</w:t>
            </w:r>
            <w:r w:rsidRPr="00F61009">
              <w:rPr>
                <w:rFonts w:ascii="Sylfaen" w:hAnsi="Sylfaen"/>
                <w:b/>
                <w:color w:val="000000"/>
                <w:sz w:val="16"/>
                <w:szCs w:val="16"/>
                <w:lang w:val="hy-AM"/>
              </w:rPr>
              <w:t>о дня вступления в</w:t>
            </w:r>
          </w:p>
          <w:p w14:paraId="116FBFDD" w14:textId="2C3DFCED" w:rsidR="003F1F5A" w:rsidRDefault="003F1F5A" w:rsidP="003F1F5A">
            <w:pPr>
              <w:ind w:left="-198" w:firstLine="198"/>
              <w:jc w:val="center"/>
              <w:rPr>
                <w:rFonts w:ascii="Sylfaen" w:hAnsi="Sylfaen"/>
                <w:b/>
                <w:color w:val="000000"/>
                <w:sz w:val="16"/>
                <w:szCs w:val="16"/>
              </w:rPr>
            </w:pPr>
            <w:r w:rsidRPr="00F61009">
              <w:rPr>
                <w:rFonts w:ascii="Sylfaen" w:hAnsi="Sylfaen"/>
                <w:b/>
                <w:color w:val="000000"/>
                <w:sz w:val="16"/>
                <w:szCs w:val="16"/>
                <w:lang w:val="hy-AM"/>
              </w:rPr>
              <w:t>силу договора</w:t>
            </w:r>
            <w:r w:rsidRPr="00F2464E">
              <w:rPr>
                <w:rFonts w:ascii="Sylfaen" w:hAnsi="Sylfaen"/>
                <w:b/>
                <w:color w:val="000000"/>
                <w:sz w:val="16"/>
                <w:szCs w:val="16"/>
              </w:rPr>
              <w:t>/</w:t>
            </w:r>
            <w:r>
              <w:rPr>
                <w:rFonts w:ascii="Sylfaen" w:hAnsi="Sylfaen"/>
                <w:b/>
                <w:color w:val="000000"/>
                <w:sz w:val="16"/>
                <w:szCs w:val="16"/>
              </w:rPr>
              <w:t>соглашения</w:t>
            </w:r>
          </w:p>
          <w:p w14:paraId="2AA5D150" w14:textId="0720385C" w:rsidR="003F1F5A" w:rsidRPr="00B138F3" w:rsidRDefault="003F1F5A" w:rsidP="003F1F5A">
            <w:pPr>
              <w:widowControl w:val="0"/>
              <w:jc w:val="center"/>
              <w:rPr>
                <w:rFonts w:ascii="GHEA Grapalat" w:hAnsi="GHEA Grapalat"/>
                <w:sz w:val="16"/>
                <w:szCs w:val="16"/>
              </w:rPr>
            </w:pPr>
            <w:r w:rsidRPr="00F61009">
              <w:rPr>
                <w:rFonts w:ascii="Sylfaen" w:hAnsi="Sylfaen"/>
                <w:b/>
                <w:color w:val="000000"/>
                <w:sz w:val="16"/>
                <w:szCs w:val="16"/>
              </w:rPr>
              <w:t xml:space="preserve">до </w:t>
            </w:r>
            <w:r w:rsidRPr="00F61009">
              <w:rPr>
                <w:rFonts w:ascii="Sylfaen" w:hAnsi="Sylfaen"/>
                <w:b/>
                <w:color w:val="000000"/>
                <w:sz w:val="16"/>
                <w:szCs w:val="16"/>
                <w:lang w:val="hy-AM"/>
              </w:rPr>
              <w:t>150 календарных дней</w:t>
            </w:r>
          </w:p>
        </w:tc>
      </w:tr>
      <w:tr w:rsidR="003F1F5A" w:rsidRPr="00B138F3" w14:paraId="59208B35" w14:textId="77777777" w:rsidTr="004C41A3">
        <w:trPr>
          <w:trHeight w:val="246"/>
          <w:jc w:val="center"/>
        </w:trPr>
        <w:tc>
          <w:tcPr>
            <w:tcW w:w="1242" w:type="dxa"/>
            <w:vAlign w:val="center"/>
          </w:tcPr>
          <w:p w14:paraId="609A29A1" w14:textId="5F225579" w:rsidR="003F1F5A" w:rsidRPr="00072388" w:rsidRDefault="003F1F5A" w:rsidP="003F1F5A">
            <w:pPr>
              <w:widowControl w:val="0"/>
              <w:jc w:val="center"/>
              <w:rPr>
                <w:rFonts w:ascii="GHEA Grapalat" w:hAnsi="GHEA Grapalat"/>
                <w:sz w:val="16"/>
                <w:szCs w:val="16"/>
              </w:rPr>
            </w:pPr>
            <w:r>
              <w:rPr>
                <w:rFonts w:ascii="GHEA Grapalat" w:hAnsi="GHEA Grapalat"/>
                <w:sz w:val="16"/>
                <w:szCs w:val="16"/>
              </w:rPr>
              <w:t>2</w:t>
            </w:r>
          </w:p>
        </w:tc>
        <w:tc>
          <w:tcPr>
            <w:tcW w:w="2715" w:type="dxa"/>
          </w:tcPr>
          <w:p w14:paraId="40C3528D" w14:textId="77777777" w:rsidR="003F1F5A" w:rsidRDefault="003F1F5A" w:rsidP="003F1F5A">
            <w:pPr>
              <w:jc w:val="both"/>
              <w:rPr>
                <w:rFonts w:ascii="GHEA Grapalat" w:hAnsi="GHEA Grapalat" w:cs="Sylfaen"/>
                <w:sz w:val="18"/>
                <w:szCs w:val="18"/>
                <w:lang w:val="hy-AM"/>
              </w:rPr>
            </w:pPr>
          </w:p>
          <w:p w14:paraId="2042BBFF" w14:textId="77777777" w:rsidR="003F1F5A" w:rsidRDefault="003F1F5A" w:rsidP="003F1F5A">
            <w:pPr>
              <w:jc w:val="both"/>
              <w:rPr>
                <w:rFonts w:ascii="GHEA Grapalat" w:hAnsi="GHEA Grapalat" w:cs="Sylfaen"/>
                <w:sz w:val="18"/>
                <w:szCs w:val="18"/>
                <w:lang w:val="hy-AM"/>
              </w:rPr>
            </w:pPr>
          </w:p>
          <w:p w14:paraId="3B32F822" w14:textId="77777777" w:rsidR="003F1F5A" w:rsidRDefault="003F1F5A" w:rsidP="003F1F5A">
            <w:pPr>
              <w:jc w:val="both"/>
              <w:rPr>
                <w:rFonts w:ascii="GHEA Grapalat" w:hAnsi="GHEA Grapalat" w:cs="Sylfaen"/>
                <w:sz w:val="18"/>
                <w:szCs w:val="18"/>
                <w:lang w:val="hy-AM"/>
              </w:rPr>
            </w:pPr>
          </w:p>
          <w:p w14:paraId="2D6609AB" w14:textId="77777777" w:rsidR="003F1F5A" w:rsidRDefault="003F1F5A" w:rsidP="003F1F5A">
            <w:pPr>
              <w:jc w:val="both"/>
              <w:rPr>
                <w:rFonts w:ascii="GHEA Grapalat" w:hAnsi="GHEA Grapalat" w:cs="Sylfaen"/>
                <w:sz w:val="18"/>
                <w:szCs w:val="18"/>
                <w:lang w:val="hy-AM"/>
              </w:rPr>
            </w:pPr>
          </w:p>
          <w:p w14:paraId="153BFBCE" w14:textId="3E8DAC61" w:rsidR="003F1F5A" w:rsidRPr="00F97A27" w:rsidRDefault="003F1F5A" w:rsidP="003F1F5A">
            <w:pPr>
              <w:widowControl w:val="0"/>
              <w:jc w:val="center"/>
              <w:rPr>
                <w:rFonts w:ascii="GHEA Grapalat" w:hAnsi="GHEA Grapalat"/>
                <w:bCs/>
                <w:sz w:val="16"/>
                <w:szCs w:val="16"/>
              </w:rPr>
            </w:pPr>
            <w:r>
              <w:rPr>
                <w:rFonts w:ascii="GHEA Grapalat" w:hAnsi="GHEA Grapalat" w:cs="Sylfaen"/>
                <w:sz w:val="18"/>
                <w:szCs w:val="18"/>
                <w:lang w:val="hy-AM"/>
              </w:rPr>
              <w:t>42414700/50</w:t>
            </w:r>
            <w:r>
              <w:rPr>
                <w:rFonts w:ascii="GHEA Grapalat" w:hAnsi="GHEA Grapalat" w:cs="Sylfaen"/>
                <w:sz w:val="18"/>
                <w:szCs w:val="18"/>
              </w:rPr>
              <w:t>2</w:t>
            </w:r>
          </w:p>
        </w:tc>
        <w:tc>
          <w:tcPr>
            <w:tcW w:w="1559" w:type="dxa"/>
            <w:vAlign w:val="center"/>
          </w:tcPr>
          <w:p w14:paraId="3937BA0B" w14:textId="5C1AD51C" w:rsidR="003F1F5A" w:rsidRPr="003275C3" w:rsidRDefault="003F1F5A" w:rsidP="003F1F5A">
            <w:pPr>
              <w:widowControl w:val="0"/>
              <w:jc w:val="center"/>
              <w:rPr>
                <w:rFonts w:ascii="GHEA Grapalat" w:hAnsi="GHEA Grapalat"/>
                <w:bCs/>
                <w:sz w:val="16"/>
                <w:szCs w:val="16"/>
              </w:rPr>
            </w:pPr>
            <w:r w:rsidRPr="00BC7D4E">
              <w:rPr>
                <w:color w:val="000000"/>
                <w:sz w:val="20"/>
                <w:szCs w:val="20"/>
              </w:rPr>
              <w:lastRenderedPageBreak/>
              <w:t>П</w:t>
            </w:r>
            <w:r w:rsidRPr="00BC7D4E">
              <w:rPr>
                <w:color w:val="000000"/>
                <w:sz w:val="20"/>
                <w:szCs w:val="20"/>
                <w:lang w:val="hy-AM"/>
              </w:rPr>
              <w:t>риобретение лифтов (с установкой и обслуживание</w:t>
            </w:r>
            <w:r w:rsidRPr="00BC7D4E">
              <w:rPr>
                <w:color w:val="000000"/>
                <w:sz w:val="20"/>
                <w:szCs w:val="20"/>
                <w:lang w:val="hy-AM"/>
              </w:rPr>
              <w:lastRenderedPageBreak/>
              <w:t>м)</w:t>
            </w:r>
          </w:p>
        </w:tc>
        <w:tc>
          <w:tcPr>
            <w:tcW w:w="1925" w:type="dxa"/>
            <w:vAlign w:val="center"/>
          </w:tcPr>
          <w:p w14:paraId="6A2C62E2" w14:textId="77777777" w:rsidR="003F1F5A" w:rsidRDefault="003F1F5A" w:rsidP="003F1F5A">
            <w:pPr>
              <w:widowControl w:val="0"/>
              <w:jc w:val="center"/>
              <w:rPr>
                <w:rFonts w:ascii="GHEA Grapalat" w:hAnsi="GHEA Grapalat"/>
                <w:sz w:val="16"/>
                <w:szCs w:val="16"/>
              </w:rPr>
            </w:pPr>
          </w:p>
          <w:p w14:paraId="29E91848" w14:textId="77777777" w:rsidR="003F1F5A" w:rsidRPr="00B138F3" w:rsidRDefault="003F1F5A" w:rsidP="003F1F5A">
            <w:pPr>
              <w:widowControl w:val="0"/>
              <w:jc w:val="center"/>
              <w:rPr>
                <w:rFonts w:ascii="GHEA Grapalat" w:hAnsi="GHEA Grapalat"/>
                <w:sz w:val="16"/>
                <w:szCs w:val="16"/>
              </w:rPr>
            </w:pPr>
          </w:p>
        </w:tc>
        <w:tc>
          <w:tcPr>
            <w:tcW w:w="1467" w:type="dxa"/>
            <w:vAlign w:val="center"/>
          </w:tcPr>
          <w:p w14:paraId="6E55454A" w14:textId="00B3228D" w:rsidR="003F1F5A" w:rsidRDefault="003F1F5A" w:rsidP="003F1F5A">
            <w:pPr>
              <w:widowControl w:val="0"/>
              <w:jc w:val="center"/>
              <w:rPr>
                <w:rFonts w:ascii="GHEA Grapalat" w:hAnsi="GHEA Grapalat"/>
                <w:sz w:val="16"/>
                <w:szCs w:val="16"/>
              </w:rPr>
            </w:pPr>
            <w:r>
              <w:rPr>
                <w:rFonts w:ascii="GHEA Grapalat" w:hAnsi="GHEA Grapalat"/>
                <w:sz w:val="16"/>
                <w:szCs w:val="16"/>
              </w:rPr>
              <w:t>Представлена ниже</w:t>
            </w:r>
          </w:p>
        </w:tc>
        <w:tc>
          <w:tcPr>
            <w:tcW w:w="1085" w:type="dxa"/>
            <w:vAlign w:val="center"/>
          </w:tcPr>
          <w:p w14:paraId="58501E7E" w14:textId="27EA976B" w:rsidR="003F1F5A" w:rsidRDefault="003F1F5A" w:rsidP="003F1F5A">
            <w:pPr>
              <w:widowControl w:val="0"/>
              <w:jc w:val="center"/>
              <w:rPr>
                <w:rFonts w:ascii="GHEA Grapalat" w:hAnsi="GHEA Grapalat"/>
                <w:sz w:val="16"/>
                <w:szCs w:val="16"/>
              </w:rPr>
            </w:pPr>
            <w:r>
              <w:rPr>
                <w:rFonts w:ascii="GHEA Grapalat" w:hAnsi="GHEA Grapalat"/>
                <w:sz w:val="16"/>
                <w:szCs w:val="16"/>
              </w:rPr>
              <w:t>шт</w:t>
            </w:r>
          </w:p>
        </w:tc>
        <w:tc>
          <w:tcPr>
            <w:tcW w:w="1559" w:type="dxa"/>
            <w:vAlign w:val="center"/>
          </w:tcPr>
          <w:p w14:paraId="14AEB64C" w14:textId="77777777" w:rsidR="003F1F5A" w:rsidRPr="00B138F3" w:rsidRDefault="003F1F5A" w:rsidP="003F1F5A">
            <w:pPr>
              <w:widowControl w:val="0"/>
              <w:jc w:val="center"/>
              <w:rPr>
                <w:rFonts w:ascii="GHEA Grapalat" w:hAnsi="GHEA Grapalat"/>
                <w:sz w:val="16"/>
                <w:szCs w:val="16"/>
              </w:rPr>
            </w:pPr>
          </w:p>
        </w:tc>
        <w:tc>
          <w:tcPr>
            <w:tcW w:w="1134" w:type="dxa"/>
            <w:vAlign w:val="center"/>
          </w:tcPr>
          <w:p w14:paraId="0D943204" w14:textId="77777777" w:rsidR="003F1F5A" w:rsidRPr="00B138F3" w:rsidRDefault="003F1F5A" w:rsidP="003F1F5A">
            <w:pPr>
              <w:widowControl w:val="0"/>
              <w:jc w:val="center"/>
              <w:rPr>
                <w:rFonts w:ascii="GHEA Grapalat" w:hAnsi="GHEA Grapalat"/>
                <w:sz w:val="16"/>
                <w:szCs w:val="16"/>
              </w:rPr>
            </w:pPr>
          </w:p>
        </w:tc>
        <w:tc>
          <w:tcPr>
            <w:tcW w:w="850" w:type="dxa"/>
            <w:vAlign w:val="center"/>
          </w:tcPr>
          <w:p w14:paraId="094F83F8" w14:textId="634F3CBB" w:rsidR="003F1F5A" w:rsidRPr="00C25A4E" w:rsidRDefault="003F1F5A" w:rsidP="003F1F5A">
            <w:pPr>
              <w:widowControl w:val="0"/>
              <w:jc w:val="center"/>
              <w:rPr>
                <w:rFonts w:ascii="GHEA Grapalat" w:hAnsi="GHEA Grapalat"/>
                <w:sz w:val="16"/>
                <w:szCs w:val="16"/>
              </w:rPr>
            </w:pPr>
            <w:r>
              <w:rPr>
                <w:rFonts w:ascii="GHEA Grapalat" w:hAnsi="GHEA Grapalat"/>
                <w:sz w:val="16"/>
                <w:szCs w:val="16"/>
              </w:rPr>
              <w:t>100</w:t>
            </w:r>
          </w:p>
        </w:tc>
        <w:tc>
          <w:tcPr>
            <w:tcW w:w="709" w:type="dxa"/>
            <w:vAlign w:val="center"/>
          </w:tcPr>
          <w:p w14:paraId="4A8683A1" w14:textId="2D92E397" w:rsidR="003F1F5A" w:rsidRPr="00F61009" w:rsidRDefault="003F1F5A" w:rsidP="003F1F5A">
            <w:pPr>
              <w:widowControl w:val="0"/>
              <w:jc w:val="center"/>
              <w:rPr>
                <w:rFonts w:ascii="Sylfaen" w:hAnsi="Sylfaen"/>
                <w:b/>
                <w:color w:val="000000"/>
                <w:sz w:val="16"/>
                <w:szCs w:val="16"/>
              </w:rPr>
            </w:pPr>
            <w:r w:rsidRPr="00F61009">
              <w:rPr>
                <w:rFonts w:ascii="Sylfaen" w:hAnsi="Sylfaen"/>
                <w:b/>
                <w:color w:val="000000"/>
                <w:sz w:val="16"/>
                <w:szCs w:val="16"/>
              </w:rPr>
              <w:t>Г.Ереван Аргишти 1</w:t>
            </w:r>
          </w:p>
        </w:tc>
        <w:tc>
          <w:tcPr>
            <w:tcW w:w="1158" w:type="dxa"/>
            <w:vAlign w:val="center"/>
          </w:tcPr>
          <w:p w14:paraId="25749CB8" w14:textId="144EABBF" w:rsidR="003F1F5A" w:rsidRPr="00C25A4E" w:rsidRDefault="003F1F5A" w:rsidP="003F1F5A">
            <w:pPr>
              <w:widowControl w:val="0"/>
              <w:jc w:val="center"/>
              <w:rPr>
                <w:rFonts w:ascii="GHEA Grapalat" w:hAnsi="GHEA Grapalat"/>
                <w:sz w:val="16"/>
                <w:szCs w:val="16"/>
              </w:rPr>
            </w:pPr>
            <w:r>
              <w:rPr>
                <w:rFonts w:ascii="GHEA Grapalat" w:hAnsi="GHEA Grapalat"/>
                <w:sz w:val="16"/>
                <w:szCs w:val="16"/>
              </w:rPr>
              <w:t>100</w:t>
            </w:r>
          </w:p>
        </w:tc>
        <w:tc>
          <w:tcPr>
            <w:tcW w:w="947" w:type="dxa"/>
            <w:vAlign w:val="center"/>
          </w:tcPr>
          <w:p w14:paraId="7427A547" w14:textId="611CE9A3" w:rsidR="003F1F5A" w:rsidRDefault="003F1F5A" w:rsidP="003F1F5A">
            <w:pPr>
              <w:ind w:left="-198" w:firstLine="198"/>
              <w:jc w:val="center"/>
              <w:rPr>
                <w:rFonts w:ascii="Sylfaen" w:hAnsi="Sylfaen"/>
                <w:b/>
                <w:color w:val="000000"/>
                <w:sz w:val="16"/>
                <w:szCs w:val="16"/>
                <w:lang w:val="hy-AM"/>
              </w:rPr>
            </w:pPr>
            <w:r w:rsidRPr="00F61009">
              <w:rPr>
                <w:rFonts w:ascii="Sylfaen" w:hAnsi="Sylfaen"/>
                <w:b/>
                <w:color w:val="000000"/>
                <w:sz w:val="16"/>
                <w:szCs w:val="16"/>
              </w:rPr>
              <w:t>С</w:t>
            </w:r>
            <w:r w:rsidRPr="00F61009">
              <w:rPr>
                <w:rFonts w:ascii="Sylfaen" w:hAnsi="Sylfaen"/>
                <w:b/>
                <w:color w:val="000000"/>
                <w:sz w:val="16"/>
                <w:szCs w:val="16"/>
                <w:lang w:val="hy-AM"/>
              </w:rPr>
              <w:t>о дня вступления в</w:t>
            </w:r>
          </w:p>
          <w:p w14:paraId="2FFC979E" w14:textId="2D3BEE61" w:rsidR="003F1F5A" w:rsidRDefault="003F1F5A" w:rsidP="003F1F5A">
            <w:pPr>
              <w:ind w:left="-198" w:firstLine="198"/>
              <w:jc w:val="center"/>
              <w:rPr>
                <w:rFonts w:ascii="Sylfaen" w:hAnsi="Sylfaen"/>
                <w:b/>
                <w:color w:val="000000"/>
                <w:sz w:val="16"/>
                <w:szCs w:val="16"/>
              </w:rPr>
            </w:pPr>
            <w:r w:rsidRPr="00F61009">
              <w:rPr>
                <w:rFonts w:ascii="Sylfaen" w:hAnsi="Sylfaen"/>
                <w:b/>
                <w:color w:val="000000"/>
                <w:sz w:val="16"/>
                <w:szCs w:val="16"/>
                <w:lang w:val="hy-AM"/>
              </w:rPr>
              <w:lastRenderedPageBreak/>
              <w:t>силу договора</w:t>
            </w:r>
            <w:r w:rsidRPr="00F2464E">
              <w:rPr>
                <w:rFonts w:ascii="Sylfaen" w:hAnsi="Sylfaen"/>
                <w:b/>
                <w:color w:val="000000"/>
                <w:sz w:val="16"/>
                <w:szCs w:val="16"/>
              </w:rPr>
              <w:t>/</w:t>
            </w:r>
            <w:r>
              <w:rPr>
                <w:rFonts w:ascii="Sylfaen" w:hAnsi="Sylfaen"/>
                <w:b/>
                <w:color w:val="000000"/>
                <w:sz w:val="16"/>
                <w:szCs w:val="16"/>
              </w:rPr>
              <w:t>соглашения</w:t>
            </w:r>
          </w:p>
          <w:p w14:paraId="05AD0189" w14:textId="085167F0" w:rsidR="003F1F5A" w:rsidRPr="00F61009" w:rsidRDefault="003F1F5A" w:rsidP="003F1F5A">
            <w:pPr>
              <w:ind w:left="-198" w:firstLine="198"/>
              <w:jc w:val="center"/>
              <w:rPr>
                <w:rFonts w:ascii="Sylfaen" w:hAnsi="Sylfaen"/>
                <w:b/>
                <w:color w:val="000000"/>
                <w:sz w:val="16"/>
                <w:szCs w:val="16"/>
              </w:rPr>
            </w:pPr>
            <w:r w:rsidRPr="00F61009">
              <w:rPr>
                <w:rFonts w:ascii="Sylfaen" w:hAnsi="Sylfaen"/>
                <w:b/>
                <w:color w:val="000000"/>
                <w:sz w:val="16"/>
                <w:szCs w:val="16"/>
              </w:rPr>
              <w:t xml:space="preserve">до </w:t>
            </w:r>
            <w:r w:rsidRPr="00F61009">
              <w:rPr>
                <w:rFonts w:ascii="Sylfaen" w:hAnsi="Sylfaen"/>
                <w:b/>
                <w:color w:val="000000"/>
                <w:sz w:val="16"/>
                <w:szCs w:val="16"/>
                <w:lang w:val="hy-AM"/>
              </w:rPr>
              <w:t>150 календарных дней</w:t>
            </w:r>
          </w:p>
        </w:tc>
      </w:tr>
    </w:tbl>
    <w:p w14:paraId="7B9DE7CB" w14:textId="65326B16" w:rsidR="00221264" w:rsidRDefault="00221264" w:rsidP="007660C8">
      <w:pPr>
        <w:widowControl w:val="0"/>
        <w:jc w:val="both"/>
        <w:rPr>
          <w:rFonts w:ascii="GHEA Grapalat" w:hAnsi="GHEA Grapalat"/>
        </w:rPr>
      </w:pPr>
    </w:p>
    <w:p w14:paraId="472F22A0" w14:textId="28EF56CA" w:rsidR="007429FC" w:rsidRPr="000F5552" w:rsidRDefault="00102464" w:rsidP="007429FC">
      <w:pPr>
        <w:pStyle w:val="HTMLPreformatted"/>
        <w:shd w:val="clear" w:color="auto" w:fill="FFFFFF"/>
        <w:rPr>
          <w:rFonts w:ascii="GHEA Grapalat" w:hAnsi="GHEA Grapalat"/>
          <w:b/>
          <w:bCs/>
          <w:lang w:val="ru-RU"/>
        </w:rPr>
      </w:pPr>
      <w:r>
        <w:rPr>
          <w:rFonts w:ascii="GHEA Grapalat" w:hAnsi="GHEA Grapalat"/>
          <w:b/>
          <w:bCs/>
          <w:lang w:val="hy-AM"/>
        </w:rPr>
        <w:t xml:space="preserve">                                                                             </w:t>
      </w:r>
      <w:r w:rsidR="000F5552" w:rsidRPr="000F5552">
        <w:rPr>
          <w:rFonts w:ascii="GHEA Grapalat" w:hAnsi="GHEA Grapalat"/>
          <w:b/>
          <w:bCs/>
          <w:lang w:val="ru-RU"/>
        </w:rPr>
        <w:t xml:space="preserve">Техническая характеристика для </w:t>
      </w:r>
      <w:r w:rsidR="007C6783">
        <w:rPr>
          <w:rFonts w:ascii="GHEA Grapalat" w:hAnsi="GHEA Grapalat"/>
          <w:b/>
          <w:bCs/>
          <w:lang w:val="ru-RU"/>
        </w:rPr>
        <w:t>всех</w:t>
      </w:r>
      <w:r w:rsidR="000F5552" w:rsidRPr="000F5552">
        <w:rPr>
          <w:rFonts w:ascii="GHEA Grapalat" w:hAnsi="GHEA Grapalat"/>
          <w:b/>
          <w:bCs/>
          <w:lang w:val="ru-RU"/>
        </w:rPr>
        <w:t xml:space="preserve"> лот</w:t>
      </w:r>
      <w:r w:rsidR="007C6783">
        <w:rPr>
          <w:rFonts w:ascii="GHEA Grapalat" w:hAnsi="GHEA Grapalat"/>
          <w:b/>
          <w:bCs/>
          <w:lang w:val="ru-RU"/>
        </w:rPr>
        <w:t>ов</w:t>
      </w:r>
    </w:p>
    <w:p w14:paraId="6642B1D4" w14:textId="27AD00E9" w:rsidR="0054149F" w:rsidRDefault="0054149F" w:rsidP="007660C8">
      <w:pPr>
        <w:widowControl w:val="0"/>
        <w:jc w:val="both"/>
        <w:rPr>
          <w:rFonts w:ascii="GHEA Grapalat" w:hAnsi="GHEA Grapalat"/>
        </w:rPr>
      </w:pPr>
    </w:p>
    <w:p w14:paraId="37C056A6" w14:textId="77777777" w:rsidR="00102464" w:rsidRPr="00BC7D4E" w:rsidRDefault="00102464" w:rsidP="00102464">
      <w:pPr>
        <w:jc w:val="center"/>
        <w:rPr>
          <w:sz w:val="20"/>
          <w:szCs w:val="20"/>
          <w:lang w:val="hy-AM"/>
        </w:rPr>
      </w:pPr>
      <w:r w:rsidRPr="00BC7D4E">
        <w:rPr>
          <w:b/>
          <w:sz w:val="20"/>
          <w:szCs w:val="20"/>
          <w:u w:val="single"/>
        </w:rPr>
        <w:t>Лифт с машинным помещением</w:t>
      </w:r>
      <w:r w:rsidRPr="00BC7D4E">
        <w:rPr>
          <w:sz w:val="20"/>
          <w:szCs w:val="20"/>
        </w:rPr>
        <w:br/>
        <w:t>Тип - пассажирский</w:t>
      </w:r>
      <w:r w:rsidRPr="00BC7D4E">
        <w:rPr>
          <w:sz w:val="20"/>
          <w:szCs w:val="20"/>
        </w:rPr>
        <w:br/>
        <w:t>Дверной проём обязательно должен быть 800 мм, предназначенный для людей с ограниченной подвижностью</w:t>
      </w:r>
      <w:r w:rsidRPr="00BC7D4E">
        <w:rPr>
          <w:sz w:val="20"/>
          <w:szCs w:val="20"/>
        </w:rPr>
        <w:br/>
        <w:t>а) по замерам может быть более 800 мм.</w:t>
      </w:r>
      <w:r w:rsidRPr="00BC7D4E">
        <w:rPr>
          <w:sz w:val="20"/>
          <w:szCs w:val="20"/>
        </w:rPr>
        <w:br/>
        <w:t>б) в случае если невозможно обеспечить проем 800 мм осуществлять замер совместно с заказчиком</w:t>
      </w:r>
    </w:p>
    <w:p w14:paraId="68C8ED34" w14:textId="77777777" w:rsidR="00102464" w:rsidRPr="00BC7D4E" w:rsidRDefault="00102464" w:rsidP="00102464">
      <w:pPr>
        <w:jc w:val="center"/>
        <w:rPr>
          <w:sz w:val="20"/>
          <w:szCs w:val="20"/>
        </w:rPr>
      </w:pPr>
      <w:r w:rsidRPr="00BC7D4E">
        <w:rPr>
          <w:sz w:val="20"/>
          <w:szCs w:val="20"/>
        </w:rPr>
        <w:t>Высота дверей - 2000 мм</w:t>
      </w:r>
      <w:r w:rsidRPr="00BC7D4E">
        <w:rPr>
          <w:sz w:val="20"/>
          <w:szCs w:val="20"/>
        </w:rPr>
        <w:br/>
        <w:t>Главный электродвигатель - система VVVF</w:t>
      </w:r>
      <w:r w:rsidRPr="00BC7D4E">
        <w:rPr>
          <w:sz w:val="20"/>
          <w:szCs w:val="20"/>
        </w:rPr>
        <w:br/>
        <w:t>Скорость 1м/с</w:t>
      </w:r>
      <w:r w:rsidRPr="00BC7D4E">
        <w:rPr>
          <w:sz w:val="20"/>
          <w:szCs w:val="20"/>
        </w:rPr>
        <w:br/>
        <w:t>Двери этажей - металлические, с аэрозольным напылением.</w:t>
      </w:r>
      <w:r w:rsidRPr="00BC7D4E">
        <w:rPr>
          <w:sz w:val="20"/>
          <w:szCs w:val="20"/>
        </w:rPr>
        <w:br/>
        <w:t>Вызывной аппарат - металлический, кнопки антивандальные, с подсветкой</w:t>
      </w:r>
      <w:r w:rsidRPr="00BC7D4E">
        <w:rPr>
          <w:sz w:val="20"/>
          <w:szCs w:val="20"/>
        </w:rPr>
        <w:br/>
        <w:t>Этажный индикатор  (на всех этажах)  световой</w:t>
      </w:r>
      <w:r w:rsidRPr="00BC7D4E">
        <w:rPr>
          <w:sz w:val="20"/>
          <w:szCs w:val="20"/>
        </w:rPr>
        <w:br/>
      </w:r>
      <w:r w:rsidRPr="00BC7D4E">
        <w:rPr>
          <w:b/>
          <w:sz w:val="20"/>
          <w:szCs w:val="20"/>
          <w:u w:val="single"/>
        </w:rPr>
        <w:t>Электронная панель управления</w:t>
      </w:r>
      <w:r w:rsidRPr="00BC7D4E">
        <w:rPr>
          <w:sz w:val="20"/>
          <w:szCs w:val="20"/>
        </w:rPr>
        <w:br/>
        <w:t>Обязательно должна иметь узел передачи информации, который будет иметь возможность установки модуля передачи данных.</w:t>
      </w:r>
      <w:r w:rsidRPr="00BC7D4E">
        <w:rPr>
          <w:sz w:val="20"/>
          <w:szCs w:val="20"/>
        </w:rPr>
        <w:br/>
      </w:r>
      <w:r w:rsidRPr="00BC7D4E">
        <w:rPr>
          <w:b/>
          <w:sz w:val="20"/>
          <w:szCs w:val="20"/>
          <w:u w:val="single"/>
        </w:rPr>
        <w:t>Кабина лифта</w:t>
      </w:r>
      <w:r w:rsidRPr="00BC7D4E">
        <w:rPr>
          <w:sz w:val="20"/>
          <w:szCs w:val="20"/>
        </w:rPr>
        <w:br/>
        <w:t>Стены и двери - металлические, с аэрозольным напылением. Кабина и этажные двери  выкрашены в один и тот же цвет (светло-серый)</w:t>
      </w:r>
      <w:r w:rsidRPr="00BC7D4E">
        <w:rPr>
          <w:sz w:val="20"/>
          <w:szCs w:val="20"/>
        </w:rPr>
        <w:br/>
        <w:t>Панель команд - из нержавеющей стали, доступ к кнопкам вызова от пола (900-1200мм) для людей с ограниченными возможностями</w:t>
      </w:r>
      <w:r w:rsidRPr="00BC7D4E">
        <w:rPr>
          <w:sz w:val="20"/>
          <w:szCs w:val="20"/>
        </w:rPr>
        <w:br/>
        <w:t>Кнопки - металлические, антивандальные, с подсветкой, предусмотренные так же для лиц с ограниченным зрением (шрифт Брайля)</w:t>
      </w:r>
      <w:r w:rsidRPr="00BC7D4E">
        <w:rPr>
          <w:sz w:val="20"/>
          <w:szCs w:val="20"/>
        </w:rPr>
        <w:br/>
        <w:t>Этажный индикатор</w:t>
      </w:r>
      <w:r w:rsidRPr="00BC7D4E">
        <w:rPr>
          <w:sz w:val="20"/>
          <w:szCs w:val="20"/>
          <w:lang w:val="hy-AM"/>
        </w:rPr>
        <w:t xml:space="preserve"> -</w:t>
      </w:r>
      <w:r w:rsidRPr="00BC7D4E">
        <w:rPr>
          <w:sz w:val="20"/>
          <w:szCs w:val="20"/>
        </w:rPr>
        <w:t xml:space="preserve"> со звуковым сигналом</w:t>
      </w:r>
      <w:r w:rsidRPr="00BC7D4E">
        <w:rPr>
          <w:sz w:val="20"/>
          <w:szCs w:val="20"/>
        </w:rPr>
        <w:br/>
        <w:t>Пол - виниловый</w:t>
      </w:r>
      <w:r w:rsidRPr="00BC7D4E">
        <w:rPr>
          <w:sz w:val="20"/>
          <w:szCs w:val="20"/>
        </w:rPr>
        <w:br/>
        <w:t>Должна иметь:</w:t>
      </w:r>
      <w:r w:rsidRPr="00BC7D4E">
        <w:rPr>
          <w:sz w:val="20"/>
          <w:szCs w:val="20"/>
        </w:rPr>
        <w:br/>
        <w:t>- зеркало по всей высоте задней стенкы кабины</w:t>
      </w:r>
      <w:r w:rsidRPr="00BC7D4E">
        <w:rPr>
          <w:sz w:val="20"/>
          <w:szCs w:val="20"/>
        </w:rPr>
        <w:br/>
        <w:t>- ручка из нержавеющей стали</w:t>
      </w:r>
      <w:r w:rsidRPr="00BC7D4E">
        <w:rPr>
          <w:sz w:val="20"/>
          <w:szCs w:val="20"/>
        </w:rPr>
        <w:br/>
        <w:t>- фотошторы, по всей высоте дверей</w:t>
      </w:r>
      <w:r w:rsidRPr="00BC7D4E">
        <w:rPr>
          <w:sz w:val="20"/>
          <w:szCs w:val="20"/>
        </w:rPr>
        <w:br/>
        <w:t>- система дверей кабины VVVF,</w:t>
      </w:r>
      <w:r w:rsidRPr="00BC7D4E">
        <w:rPr>
          <w:sz w:val="20"/>
          <w:szCs w:val="20"/>
        </w:rPr>
        <w:br/>
        <w:t>- светодиодное освещение</w:t>
      </w:r>
      <w:r w:rsidRPr="00BC7D4E">
        <w:rPr>
          <w:sz w:val="20"/>
          <w:szCs w:val="20"/>
        </w:rPr>
        <w:br/>
        <w:t>-система вентиляции</w:t>
      </w:r>
      <w:r w:rsidRPr="00BC7D4E">
        <w:rPr>
          <w:sz w:val="20"/>
          <w:szCs w:val="20"/>
        </w:rPr>
        <w:br/>
        <w:t>-система эвакуации пассажиров включая установку снабжения дополнительного источника питания для обеспечения плавной остановки лифта и эвакуации пассажиров (вверх/вниз) в случае отключения от основного источника питания лифта.</w:t>
      </w:r>
      <w:r w:rsidRPr="00BC7D4E">
        <w:rPr>
          <w:sz w:val="20"/>
          <w:szCs w:val="20"/>
        </w:rPr>
        <w:br/>
        <w:t>- голосовой датчик контроля загрузки кабины на армянском языке</w:t>
      </w:r>
      <w:r w:rsidRPr="00BC7D4E">
        <w:rPr>
          <w:sz w:val="20"/>
          <w:szCs w:val="20"/>
        </w:rPr>
        <w:br/>
      </w:r>
      <w:r w:rsidRPr="00BC7D4E">
        <w:rPr>
          <w:sz w:val="20"/>
          <w:szCs w:val="20"/>
        </w:rPr>
        <w:lastRenderedPageBreak/>
        <w:t>- правила пользования лифтом на армянском языке</w:t>
      </w:r>
      <w:r w:rsidRPr="00BC7D4E">
        <w:rPr>
          <w:sz w:val="20"/>
          <w:szCs w:val="20"/>
        </w:rPr>
        <w:br/>
        <w:t>В кабине должна быть размещена следующая информация:</w:t>
      </w:r>
    </w:p>
    <w:p w14:paraId="7F40C7FE" w14:textId="26724C3D" w:rsidR="00102464" w:rsidRPr="00BC7D4E" w:rsidRDefault="00102464" w:rsidP="00102464">
      <w:pPr>
        <w:jc w:val="center"/>
        <w:rPr>
          <w:sz w:val="20"/>
          <w:szCs w:val="20"/>
        </w:rPr>
      </w:pPr>
      <w:r w:rsidRPr="00BC7D4E">
        <w:rPr>
          <w:sz w:val="20"/>
          <w:szCs w:val="20"/>
        </w:rPr>
        <w:t>- номинальная грузоподъемность, кг;</w:t>
      </w:r>
    </w:p>
    <w:p w14:paraId="73454EE3" w14:textId="09E37E48" w:rsidR="00102464" w:rsidRPr="00BC7D4E" w:rsidRDefault="00102464" w:rsidP="00102464">
      <w:pPr>
        <w:jc w:val="center"/>
        <w:rPr>
          <w:sz w:val="20"/>
          <w:szCs w:val="20"/>
        </w:rPr>
      </w:pPr>
      <w:r w:rsidRPr="00BC7D4E">
        <w:rPr>
          <w:sz w:val="20"/>
          <w:szCs w:val="20"/>
        </w:rPr>
        <w:t>- вместимость (число человек);</w:t>
      </w:r>
    </w:p>
    <w:p w14:paraId="44F03ECB" w14:textId="77703385" w:rsidR="00102464" w:rsidRPr="00BC7D4E" w:rsidRDefault="00102464" w:rsidP="00102464">
      <w:pPr>
        <w:jc w:val="center"/>
        <w:rPr>
          <w:sz w:val="20"/>
          <w:szCs w:val="20"/>
        </w:rPr>
      </w:pPr>
      <w:r w:rsidRPr="00BC7D4E">
        <w:rPr>
          <w:sz w:val="20"/>
          <w:szCs w:val="20"/>
        </w:rPr>
        <w:t>- изготовитель лифта;</w:t>
      </w:r>
    </w:p>
    <w:p w14:paraId="4FA5D3FA" w14:textId="26756B55" w:rsidR="00102464" w:rsidRPr="00BC7D4E" w:rsidRDefault="00102464" w:rsidP="00102464">
      <w:pPr>
        <w:jc w:val="center"/>
        <w:rPr>
          <w:sz w:val="20"/>
          <w:szCs w:val="20"/>
        </w:rPr>
      </w:pPr>
      <w:r w:rsidRPr="00BC7D4E">
        <w:rPr>
          <w:sz w:val="20"/>
          <w:szCs w:val="20"/>
        </w:rPr>
        <w:t>- год изготовления;</w:t>
      </w:r>
    </w:p>
    <w:p w14:paraId="27C1FCAE" w14:textId="01A352A8" w:rsidR="00102464" w:rsidRPr="00BC7D4E" w:rsidRDefault="00102464" w:rsidP="00102464">
      <w:pPr>
        <w:jc w:val="center"/>
        <w:rPr>
          <w:sz w:val="20"/>
          <w:szCs w:val="20"/>
        </w:rPr>
      </w:pPr>
      <w:r w:rsidRPr="00BC7D4E">
        <w:rPr>
          <w:sz w:val="20"/>
          <w:szCs w:val="20"/>
        </w:rPr>
        <w:t>- заводской номер.</w:t>
      </w:r>
    </w:p>
    <w:p w14:paraId="58077767" w14:textId="77777777" w:rsidR="00102464" w:rsidRPr="00BC7D4E" w:rsidRDefault="00102464" w:rsidP="00102464">
      <w:pPr>
        <w:jc w:val="center"/>
        <w:rPr>
          <w:b/>
          <w:sz w:val="20"/>
          <w:szCs w:val="20"/>
          <w:u w:val="single"/>
          <w:lang w:val="hy-AM"/>
        </w:rPr>
      </w:pPr>
      <w:r w:rsidRPr="00BC7D4E">
        <w:rPr>
          <w:sz w:val="20"/>
          <w:szCs w:val="20"/>
        </w:rPr>
        <w:t>Допускается указывать год изготовления и заводской номер на любой поверхности кабины в любом доступном для персонала месте. Информацию о вместимости и номинальной грузоподъемности допускается выполнять в виде надписи «...кг...человек» или пиктограмм.</w:t>
      </w:r>
      <w:r w:rsidRPr="00BC7D4E">
        <w:rPr>
          <w:sz w:val="20"/>
          <w:szCs w:val="20"/>
        </w:rPr>
        <w:br/>
      </w:r>
      <w:r w:rsidRPr="00BC7D4E">
        <w:rPr>
          <w:sz w:val="20"/>
          <w:szCs w:val="20"/>
        </w:rPr>
        <w:br/>
      </w:r>
      <w:r w:rsidRPr="00BC7D4E">
        <w:rPr>
          <w:b/>
          <w:sz w:val="20"/>
          <w:szCs w:val="20"/>
          <w:u w:val="single"/>
        </w:rPr>
        <w:t>Демонтаж старого лифта и установка нового лифта.</w:t>
      </w:r>
    </w:p>
    <w:p w14:paraId="317C7C3E" w14:textId="77777777" w:rsidR="00102464" w:rsidRPr="00BC7D4E" w:rsidRDefault="00102464" w:rsidP="00102464">
      <w:pPr>
        <w:jc w:val="center"/>
        <w:rPr>
          <w:sz w:val="20"/>
          <w:szCs w:val="20"/>
          <w:lang w:val="hy-AM"/>
        </w:rPr>
      </w:pPr>
      <w:r w:rsidRPr="00BC7D4E">
        <w:rPr>
          <w:sz w:val="20"/>
          <w:szCs w:val="20"/>
        </w:rPr>
        <w:t>Лицо, желающее принять участие в конкурсе, обязано провести все необходимые исследования согласно техническому заданию по указанному адресу до подачи заявки на конкурс. В случае обнаружения дефектов и/или несоответствий сообщить об этом Заказчику в письменной форме.</w:t>
      </w:r>
    </w:p>
    <w:p w14:paraId="0FB7177D" w14:textId="77777777" w:rsidR="00102464" w:rsidRPr="00BC7D4E" w:rsidRDefault="00102464" w:rsidP="00102464">
      <w:pPr>
        <w:jc w:val="center"/>
        <w:rPr>
          <w:sz w:val="20"/>
          <w:szCs w:val="20"/>
          <w:lang w:val="hy-AM"/>
        </w:rPr>
      </w:pPr>
      <w:r w:rsidRPr="00BC7D4E">
        <w:rPr>
          <w:sz w:val="20"/>
          <w:szCs w:val="20"/>
        </w:rPr>
        <w:t>Участник, выбранный по результатам тендера, обязан за свой счет произвести замеры всех параметров лифта (размер шахты, проем дверей, высота дверей, высота подъема и другие дополнительные измерения при необходимости).</w:t>
      </w:r>
    </w:p>
    <w:p w14:paraId="7E0CDC64" w14:textId="77777777" w:rsidR="00102464" w:rsidRPr="00BC7D4E" w:rsidRDefault="00102464" w:rsidP="00102464">
      <w:pPr>
        <w:jc w:val="center"/>
        <w:rPr>
          <w:sz w:val="20"/>
          <w:szCs w:val="20"/>
          <w:lang w:val="hy-AM"/>
        </w:rPr>
      </w:pPr>
      <w:r w:rsidRPr="00BC7D4E">
        <w:rPr>
          <w:sz w:val="20"/>
          <w:szCs w:val="20"/>
        </w:rPr>
        <w:t>Выбранный участник несет полную ответственность за точность результатов указанных измерений и соответствие установленного в соответствии с ними лифта.</w:t>
      </w:r>
    </w:p>
    <w:p w14:paraId="4E6FDB31" w14:textId="77777777" w:rsidR="00102464" w:rsidRPr="00BC7D4E" w:rsidRDefault="00102464" w:rsidP="00102464">
      <w:pPr>
        <w:jc w:val="center"/>
        <w:rPr>
          <w:sz w:val="20"/>
          <w:szCs w:val="20"/>
          <w:lang w:val="hy-AM"/>
        </w:rPr>
      </w:pPr>
      <w:r w:rsidRPr="00BC7D4E">
        <w:rPr>
          <w:sz w:val="20"/>
          <w:szCs w:val="20"/>
        </w:rPr>
        <w:t>Перед началом работ по монтажу лифта провести обследование шахты лифта и при необходимости выполнить все необходимые работы и мероприятия, в том числе строительные, необходимые для монтажа и дальнейшей безопасной эксплуатации лифта.</w:t>
      </w:r>
    </w:p>
    <w:p w14:paraId="3438D22D" w14:textId="77777777" w:rsidR="00102464" w:rsidRPr="00BC7D4E" w:rsidRDefault="00102464" w:rsidP="00102464">
      <w:pPr>
        <w:jc w:val="center"/>
        <w:rPr>
          <w:sz w:val="20"/>
          <w:szCs w:val="20"/>
        </w:rPr>
      </w:pPr>
      <w:r w:rsidRPr="00BC7D4E">
        <w:rPr>
          <w:sz w:val="20"/>
          <w:szCs w:val="20"/>
        </w:rPr>
        <w:t>Полная замена противовеса лифта, включая направляющие, и крепление с максимальным расстоянием между ними в 1,5 метра.</w:t>
      </w:r>
    </w:p>
    <w:p w14:paraId="02E3C6FE" w14:textId="77777777" w:rsidR="00102464" w:rsidRPr="00BC7D4E" w:rsidRDefault="00102464" w:rsidP="00102464">
      <w:pPr>
        <w:jc w:val="center"/>
        <w:rPr>
          <w:sz w:val="20"/>
          <w:szCs w:val="20"/>
        </w:rPr>
      </w:pPr>
      <w:r w:rsidRPr="00BC7D4E">
        <w:rPr>
          <w:sz w:val="20"/>
          <w:szCs w:val="20"/>
        </w:rPr>
        <w:t>Демонтаж</w:t>
      </w:r>
      <w:r w:rsidRPr="00BC7D4E">
        <w:rPr>
          <w:sz w:val="20"/>
          <w:szCs w:val="20"/>
          <w:lang w:val="hy-AM"/>
        </w:rPr>
        <w:t xml:space="preserve"> </w:t>
      </w:r>
      <w:r w:rsidRPr="00BC7D4E">
        <w:rPr>
          <w:sz w:val="20"/>
          <w:szCs w:val="20"/>
        </w:rPr>
        <w:t>основных направляющих кабины лифта, очистка от ржавчины, выравнивание, нанесение защитных материалов, перемищение и повторная сборка с использованием специальных кронштейнов, крепление на максимальном расстоянии в 1,5 метра.</w:t>
      </w:r>
    </w:p>
    <w:p w14:paraId="7755AC0D" w14:textId="77777777" w:rsidR="00102464" w:rsidRPr="00BC7D4E" w:rsidRDefault="00102464" w:rsidP="00102464">
      <w:pPr>
        <w:jc w:val="center"/>
        <w:rPr>
          <w:sz w:val="20"/>
          <w:szCs w:val="20"/>
        </w:rPr>
      </w:pPr>
      <w:r w:rsidRPr="00BC7D4E">
        <w:rPr>
          <w:sz w:val="20"/>
          <w:szCs w:val="20"/>
        </w:rPr>
        <w:t>Под лебедкой установить двутавр (не менее N14 профиля). Двутавры должны бить поставлены параллельно друг друга так, чтобы оперлись на балках пола машинного отделения, а при невозможности, двутавры должны опираться на наружные стены шахты лифта.</w:t>
      </w:r>
      <w:r w:rsidRPr="00BC7D4E">
        <w:rPr>
          <w:sz w:val="20"/>
          <w:szCs w:val="20"/>
        </w:rPr>
        <w:br/>
        <w:t>Снос проёмов дверей лифта с расширением существующих проёмов при необходимости. Обеспечение размеров проёмов дверей лифта должно осуществляться путём распиловки и заглаживания образовавшихся неровностей и углублений штукатуркой.</w:t>
      </w:r>
    </w:p>
    <w:p w14:paraId="2CB66E41" w14:textId="77777777" w:rsidR="00102464" w:rsidRPr="00BC7D4E" w:rsidRDefault="00102464" w:rsidP="00102464">
      <w:pPr>
        <w:jc w:val="center"/>
        <w:rPr>
          <w:sz w:val="20"/>
          <w:szCs w:val="20"/>
        </w:rPr>
      </w:pPr>
      <w:r w:rsidRPr="00BC7D4E">
        <w:rPr>
          <w:sz w:val="20"/>
          <w:szCs w:val="20"/>
        </w:rPr>
        <w:t>Увеличение дверного проема: при демонтаже старого лифта, обеспечение размеров дверного проема должно быть выполнено путем пропила пилой, сглаживая образовавшиеся неровности и полости штукатуркой</w:t>
      </w:r>
      <w:r w:rsidRPr="00BC7D4E">
        <w:rPr>
          <w:sz w:val="20"/>
          <w:szCs w:val="20"/>
        </w:rPr>
        <w:br/>
        <w:t>- демонтаж старых наличников этажных дверей лифта  и установка новых  на каждом этаже (металлическая пластина –толщиной не менее 1.0 мм)</w:t>
      </w:r>
      <w:r w:rsidRPr="00BC7D4E">
        <w:rPr>
          <w:sz w:val="20"/>
          <w:szCs w:val="20"/>
        </w:rPr>
        <w:br/>
        <w:t>- ремонт порога лифта (по локальной необходимости: замазка или металлическая пластина - не менее 5 мм). В случае ремонта порога путем установки металлического листа покрасить его в соответствии с обрамлением дверей лифта.</w:t>
      </w:r>
      <w:r w:rsidRPr="00BC7D4E">
        <w:rPr>
          <w:sz w:val="20"/>
          <w:szCs w:val="20"/>
        </w:rPr>
        <w:br/>
        <w:t>-  монтаж освещения внешней стороны потолка кабины лифта и каждого этажа шахты</w:t>
      </w:r>
      <w:r w:rsidRPr="00BC7D4E">
        <w:rPr>
          <w:sz w:val="20"/>
          <w:szCs w:val="20"/>
        </w:rPr>
        <w:br/>
        <w:t>- проведение нового кабеля питания от  установленного пункта питания электроэнергии нового лифта до машинного помещения лифта, в соответствии с техническими нормам, согласованными с поставщиком (оператором).</w:t>
      </w:r>
    </w:p>
    <w:p w14:paraId="6DB08402" w14:textId="77777777" w:rsidR="00102464" w:rsidRPr="00BC7D4E" w:rsidRDefault="00102464" w:rsidP="00102464">
      <w:pPr>
        <w:jc w:val="center"/>
        <w:rPr>
          <w:sz w:val="20"/>
          <w:szCs w:val="20"/>
        </w:rPr>
      </w:pPr>
      <w:r w:rsidRPr="00BC7D4E">
        <w:rPr>
          <w:sz w:val="20"/>
          <w:szCs w:val="20"/>
          <w:lang w:val="hy-AM"/>
        </w:rPr>
        <w:t xml:space="preserve">- </w:t>
      </w:r>
      <w:r w:rsidRPr="00BC7D4E">
        <w:rPr>
          <w:sz w:val="20"/>
          <w:szCs w:val="20"/>
        </w:rPr>
        <w:t>При установке лифтов выбранный участник обязан принять необходимые меры по предотвращению возможных опасностей для жизни и здоровья граждан.</w:t>
      </w:r>
    </w:p>
    <w:p w14:paraId="27C53D1C" w14:textId="77777777" w:rsidR="00102464" w:rsidRPr="00BC7D4E" w:rsidRDefault="00102464" w:rsidP="00102464">
      <w:pPr>
        <w:jc w:val="center"/>
        <w:rPr>
          <w:sz w:val="20"/>
          <w:szCs w:val="20"/>
          <w:lang w:val="hy-AM"/>
        </w:rPr>
      </w:pPr>
      <w:r w:rsidRPr="00BC7D4E">
        <w:rPr>
          <w:sz w:val="20"/>
          <w:szCs w:val="20"/>
          <w:lang w:val="hy-AM"/>
        </w:rPr>
        <w:t xml:space="preserve">- </w:t>
      </w:r>
      <w:r w:rsidRPr="00BC7D4E">
        <w:rPr>
          <w:sz w:val="20"/>
          <w:szCs w:val="20"/>
        </w:rPr>
        <w:t>Перевозка строительного мусора, образовавшегося в результате установки нового лифта, на мусорную свалку, примыкающую к Нубарашенскому шоссе.</w:t>
      </w:r>
    </w:p>
    <w:p w14:paraId="54C622BA" w14:textId="77777777" w:rsidR="00102464" w:rsidRPr="00BC7D4E" w:rsidRDefault="00102464" w:rsidP="00102464">
      <w:pPr>
        <w:jc w:val="center"/>
        <w:rPr>
          <w:sz w:val="20"/>
          <w:szCs w:val="20"/>
          <w:lang w:val="hy-AM"/>
        </w:rPr>
      </w:pPr>
      <w:r w:rsidRPr="00BC7D4E">
        <w:rPr>
          <w:sz w:val="20"/>
          <w:szCs w:val="20"/>
        </w:rPr>
        <w:t>- Если в здании имеется два лифта, работающих с одним вызывным устройством, то необходимо сохранить всю разводку электроцепи в шахте,а так же аппараты вызова не заменяемого лифта на каждом этаже . При необходимости аппараты вызова замнеяемого лифта переместить и установить  вместо аппаратов вызова не заменяемого лифта, а также другие дополнительные работы, необходимые для  обеспечения бесперебойной работы не заменяемых лифтов.</w:t>
      </w:r>
    </w:p>
    <w:p w14:paraId="502F2551" w14:textId="77777777" w:rsidR="00102464" w:rsidRPr="00BC7D4E" w:rsidRDefault="00102464" w:rsidP="00102464">
      <w:pPr>
        <w:jc w:val="center"/>
        <w:rPr>
          <w:sz w:val="20"/>
          <w:szCs w:val="20"/>
        </w:rPr>
      </w:pPr>
      <w:r w:rsidRPr="00BC7D4E">
        <w:rPr>
          <w:sz w:val="20"/>
          <w:szCs w:val="20"/>
        </w:rPr>
        <w:lastRenderedPageBreak/>
        <w:t xml:space="preserve">После демонтажа старого лифта ыбранный участник обязан за свой счет погрузить и вывезти демонтированные отходы и комплектующие старого лифта по адресу, указанному заказчиком, на административной территории Еревана. </w:t>
      </w:r>
      <w:r w:rsidRPr="00BC7D4E">
        <w:rPr>
          <w:sz w:val="20"/>
          <w:szCs w:val="20"/>
        </w:rPr>
        <w:br/>
      </w:r>
    </w:p>
    <w:p w14:paraId="3BB775E8" w14:textId="77777777" w:rsidR="00102464" w:rsidRPr="00BC7D4E" w:rsidRDefault="00102464" w:rsidP="00102464">
      <w:pPr>
        <w:jc w:val="center"/>
        <w:rPr>
          <w:sz w:val="20"/>
          <w:szCs w:val="20"/>
          <w:lang w:val="hy-AM"/>
        </w:rPr>
      </w:pPr>
      <w:r w:rsidRPr="00BC7D4E">
        <w:rPr>
          <w:b/>
          <w:sz w:val="20"/>
          <w:szCs w:val="20"/>
          <w:u w:val="single"/>
        </w:rPr>
        <w:t>Необходимые условия для замены и обслуживания лифтов</w:t>
      </w:r>
      <w:r w:rsidRPr="00BC7D4E">
        <w:rPr>
          <w:sz w:val="20"/>
          <w:szCs w:val="20"/>
        </w:rPr>
        <w:br/>
        <w:t>- Компания  обязана руководствоваться техническим регламентом Таможенного Союза «Безопасность лифтов ММ ТК 011/2011», утвержденным решением Комиссии Таможенного союза от 18 октября 2011 г. No 824.</w:t>
      </w:r>
    </w:p>
    <w:p w14:paraId="08332B30" w14:textId="77777777" w:rsidR="00102464" w:rsidRPr="00BC7D4E" w:rsidRDefault="00102464" w:rsidP="00102464">
      <w:pPr>
        <w:jc w:val="center"/>
        <w:rPr>
          <w:sz w:val="20"/>
          <w:szCs w:val="20"/>
        </w:rPr>
      </w:pPr>
      <w:r w:rsidRPr="00BC7D4E">
        <w:rPr>
          <w:sz w:val="20"/>
          <w:szCs w:val="20"/>
          <w:lang w:val="hy-AM"/>
        </w:rPr>
        <w:t xml:space="preserve">- </w:t>
      </w:r>
      <w:r w:rsidRPr="00BC7D4E">
        <w:rPr>
          <w:sz w:val="20"/>
          <w:szCs w:val="20"/>
        </w:rPr>
        <w:t>Монтажные работы должны выполняться в соответствии с ГОСТ 33984.1-2023 «Лифты. Лифты для перевозки людей или людей и грузов. Общие требования безопасности к устройству и монтажу».</w:t>
      </w:r>
      <w:r w:rsidRPr="00BC7D4E">
        <w:rPr>
          <w:sz w:val="20"/>
          <w:szCs w:val="20"/>
        </w:rPr>
        <w:br/>
        <w:t>- Организация должна иметь строительную лицензию со следующой вкладкой: «Лицензия на электроснабжение (внутреннее и внешнее электроснабжение, сети освещения, системы электроснабжения, фотоэлектрические и ветроэнергетические установки) » /2-го класса или выше/ и квалифицированных сотрудников, осуществляющих безопасное техническое обслуживание лифтов.</w:t>
      </w:r>
    </w:p>
    <w:p w14:paraId="2E0C851D" w14:textId="77777777" w:rsidR="00102464" w:rsidRDefault="00102464" w:rsidP="00102464">
      <w:pPr>
        <w:jc w:val="center"/>
        <w:rPr>
          <w:sz w:val="20"/>
          <w:szCs w:val="20"/>
          <w:lang w:val="hy-AM"/>
        </w:rPr>
      </w:pPr>
      <w:r w:rsidRPr="00BC7D4E">
        <w:rPr>
          <w:sz w:val="20"/>
          <w:szCs w:val="20"/>
        </w:rPr>
        <w:t>Максимальный срок установки каждого лифта (демонтажа старого, установки нового, регулировки и эксплуатации нового лифта) установлен в 40 календарных дней,  за исключением наличия случаев обоснованных препятствий, подтвержденных заказчиком.</w:t>
      </w:r>
      <w:r w:rsidRPr="00BC7D4E">
        <w:rPr>
          <w:sz w:val="20"/>
          <w:szCs w:val="20"/>
        </w:rPr>
        <w:br/>
        <w:t>Протокол о начале работ по замене каждого лифта составляется совместно со стороной договора и заказчиком.</w:t>
      </w:r>
      <w:r w:rsidRPr="00BC7D4E">
        <w:rPr>
          <w:sz w:val="20"/>
          <w:szCs w:val="20"/>
        </w:rPr>
        <w:br/>
        <w:t>- Участник, отобранный по результатам конкурса, после замены каждого лифта должен предоставить акт экспертизы технической безопасности и паспорт на установленный лифт. Паспорт должен быть заполнен на армянском или русском языке</w:t>
      </w:r>
    </w:p>
    <w:p w14:paraId="315B779D" w14:textId="77777777" w:rsidR="00102464" w:rsidRPr="00BF0047" w:rsidRDefault="00102464" w:rsidP="00102464">
      <w:pPr>
        <w:pStyle w:val="ListParagraph"/>
        <w:numPr>
          <w:ilvl w:val="0"/>
          <w:numId w:val="44"/>
        </w:numPr>
        <w:ind w:left="69" w:hanging="69"/>
        <w:contextualSpacing/>
        <w:jc w:val="center"/>
        <w:rPr>
          <w:sz w:val="20"/>
          <w:szCs w:val="20"/>
        </w:rPr>
      </w:pPr>
      <w:r w:rsidRPr="00BF0047">
        <w:rPr>
          <w:rFonts w:ascii="Cambria" w:hAnsi="Cambria" w:cs="Cambria"/>
          <w:sz w:val="20"/>
          <w:szCs w:val="20"/>
        </w:rPr>
        <w:t>Участник</w:t>
      </w:r>
      <w:r w:rsidRPr="00BF0047">
        <w:rPr>
          <w:sz w:val="20"/>
          <w:szCs w:val="20"/>
        </w:rPr>
        <w:t xml:space="preserve">, </w:t>
      </w:r>
      <w:r w:rsidRPr="00BF0047">
        <w:rPr>
          <w:rFonts w:ascii="Cambria" w:hAnsi="Cambria" w:cs="Cambria"/>
          <w:sz w:val="20"/>
          <w:szCs w:val="20"/>
        </w:rPr>
        <w:t>выбранный</w:t>
      </w:r>
      <w:r w:rsidRPr="00BF0047">
        <w:rPr>
          <w:sz w:val="20"/>
          <w:szCs w:val="20"/>
        </w:rPr>
        <w:t xml:space="preserve"> </w:t>
      </w:r>
      <w:r w:rsidRPr="00BF0047">
        <w:rPr>
          <w:rFonts w:ascii="Cambria" w:hAnsi="Cambria" w:cs="Cambria"/>
          <w:sz w:val="20"/>
          <w:szCs w:val="20"/>
        </w:rPr>
        <w:t>в</w:t>
      </w:r>
      <w:r w:rsidRPr="00BF0047">
        <w:rPr>
          <w:sz w:val="20"/>
          <w:szCs w:val="20"/>
        </w:rPr>
        <w:t xml:space="preserve"> </w:t>
      </w:r>
      <w:r w:rsidRPr="00BF0047">
        <w:rPr>
          <w:rFonts w:ascii="Cambria" w:hAnsi="Cambria" w:cs="Cambria"/>
          <w:sz w:val="20"/>
          <w:szCs w:val="20"/>
        </w:rPr>
        <w:t>результате</w:t>
      </w:r>
      <w:r w:rsidRPr="00BF0047">
        <w:rPr>
          <w:sz w:val="20"/>
          <w:szCs w:val="20"/>
        </w:rPr>
        <w:t xml:space="preserve"> </w:t>
      </w:r>
      <w:r w:rsidRPr="00BF0047">
        <w:rPr>
          <w:rFonts w:ascii="Cambria" w:hAnsi="Cambria" w:cs="Cambria"/>
          <w:sz w:val="20"/>
          <w:szCs w:val="20"/>
        </w:rPr>
        <w:t>тендера</w:t>
      </w:r>
      <w:r w:rsidRPr="00BF0047">
        <w:rPr>
          <w:sz w:val="20"/>
          <w:szCs w:val="20"/>
        </w:rPr>
        <w:t xml:space="preserve">, </w:t>
      </w:r>
      <w:r w:rsidRPr="00BF0047">
        <w:rPr>
          <w:rFonts w:ascii="Cambria" w:hAnsi="Cambria" w:cs="Cambria"/>
          <w:sz w:val="20"/>
          <w:szCs w:val="20"/>
        </w:rPr>
        <w:t>обязан</w:t>
      </w:r>
      <w:r w:rsidRPr="00BF0047">
        <w:rPr>
          <w:sz w:val="20"/>
          <w:szCs w:val="20"/>
        </w:rPr>
        <w:t xml:space="preserve"> </w:t>
      </w:r>
      <w:r w:rsidRPr="00BF0047">
        <w:rPr>
          <w:rFonts w:ascii="Cambria" w:hAnsi="Cambria" w:cs="Cambria"/>
          <w:sz w:val="20"/>
          <w:szCs w:val="20"/>
        </w:rPr>
        <w:t>произвести</w:t>
      </w:r>
      <w:r w:rsidRPr="00BF0047">
        <w:rPr>
          <w:sz w:val="20"/>
          <w:szCs w:val="20"/>
        </w:rPr>
        <w:t xml:space="preserve"> </w:t>
      </w:r>
      <w:r w:rsidRPr="00BF0047">
        <w:rPr>
          <w:rFonts w:ascii="Cambria" w:hAnsi="Cambria" w:cs="Cambria"/>
          <w:sz w:val="20"/>
          <w:szCs w:val="20"/>
        </w:rPr>
        <w:t>оплату</w:t>
      </w:r>
      <w:r w:rsidRPr="00BF0047">
        <w:rPr>
          <w:sz w:val="20"/>
          <w:szCs w:val="20"/>
        </w:rPr>
        <w:t xml:space="preserve"> </w:t>
      </w:r>
      <w:r w:rsidRPr="00BF0047">
        <w:rPr>
          <w:rFonts w:ascii="Cambria" w:hAnsi="Cambria" w:cs="Cambria"/>
          <w:sz w:val="20"/>
          <w:szCs w:val="20"/>
        </w:rPr>
        <w:t>электроэнергии</w:t>
      </w:r>
      <w:r w:rsidRPr="00BF0047">
        <w:rPr>
          <w:sz w:val="20"/>
          <w:szCs w:val="20"/>
        </w:rPr>
        <w:t xml:space="preserve">, </w:t>
      </w:r>
      <w:r w:rsidRPr="00BF0047">
        <w:rPr>
          <w:rFonts w:ascii="Cambria" w:hAnsi="Cambria" w:cs="Cambria"/>
          <w:sz w:val="20"/>
          <w:szCs w:val="20"/>
        </w:rPr>
        <w:t>потребленной</w:t>
      </w:r>
      <w:r w:rsidRPr="00BF0047">
        <w:rPr>
          <w:sz w:val="20"/>
          <w:szCs w:val="20"/>
        </w:rPr>
        <w:t xml:space="preserve"> </w:t>
      </w:r>
      <w:r w:rsidRPr="00BF0047">
        <w:rPr>
          <w:rFonts w:ascii="Cambria" w:hAnsi="Cambria" w:cs="Cambria"/>
          <w:sz w:val="20"/>
          <w:szCs w:val="20"/>
        </w:rPr>
        <w:t>в</w:t>
      </w:r>
      <w:r w:rsidRPr="00BF0047">
        <w:rPr>
          <w:sz w:val="20"/>
          <w:szCs w:val="20"/>
        </w:rPr>
        <w:t xml:space="preserve"> </w:t>
      </w:r>
      <w:r w:rsidRPr="00BF0047">
        <w:rPr>
          <w:rFonts w:ascii="Cambria" w:hAnsi="Cambria" w:cs="Cambria"/>
          <w:sz w:val="20"/>
          <w:szCs w:val="20"/>
        </w:rPr>
        <w:t>течение</w:t>
      </w:r>
      <w:r w:rsidRPr="00BF0047">
        <w:rPr>
          <w:sz w:val="20"/>
          <w:szCs w:val="20"/>
        </w:rPr>
        <w:t xml:space="preserve"> </w:t>
      </w:r>
      <w:r w:rsidRPr="00BF0047">
        <w:rPr>
          <w:rFonts w:ascii="Cambria" w:hAnsi="Cambria" w:cs="Cambria"/>
          <w:sz w:val="20"/>
          <w:szCs w:val="20"/>
        </w:rPr>
        <w:t>всего</w:t>
      </w:r>
      <w:r w:rsidRPr="00BF0047">
        <w:rPr>
          <w:sz w:val="20"/>
          <w:szCs w:val="20"/>
        </w:rPr>
        <w:t xml:space="preserve"> </w:t>
      </w:r>
      <w:r w:rsidRPr="00BF0047">
        <w:rPr>
          <w:rFonts w:ascii="Cambria" w:hAnsi="Cambria" w:cs="Cambria"/>
          <w:sz w:val="20"/>
          <w:szCs w:val="20"/>
        </w:rPr>
        <w:t>периода</w:t>
      </w:r>
      <w:r w:rsidRPr="00BF0047">
        <w:rPr>
          <w:sz w:val="20"/>
          <w:szCs w:val="20"/>
        </w:rPr>
        <w:t xml:space="preserve"> </w:t>
      </w:r>
      <w:r w:rsidRPr="00BF0047">
        <w:rPr>
          <w:rFonts w:ascii="Cambria" w:hAnsi="Cambria" w:cs="Cambria"/>
          <w:sz w:val="20"/>
          <w:szCs w:val="20"/>
        </w:rPr>
        <w:t>демонтажа</w:t>
      </w:r>
      <w:r w:rsidRPr="00BF0047">
        <w:rPr>
          <w:sz w:val="20"/>
          <w:szCs w:val="20"/>
        </w:rPr>
        <w:t xml:space="preserve"> </w:t>
      </w:r>
      <w:r w:rsidRPr="00BF0047">
        <w:rPr>
          <w:rFonts w:ascii="Cambria" w:hAnsi="Cambria" w:cs="Cambria"/>
          <w:sz w:val="20"/>
          <w:szCs w:val="20"/>
        </w:rPr>
        <w:t>каждого</w:t>
      </w:r>
      <w:r w:rsidRPr="00BF0047">
        <w:rPr>
          <w:sz w:val="20"/>
          <w:szCs w:val="20"/>
        </w:rPr>
        <w:t xml:space="preserve"> </w:t>
      </w:r>
      <w:r w:rsidRPr="00BF0047">
        <w:rPr>
          <w:rFonts w:ascii="Cambria" w:hAnsi="Cambria" w:cs="Cambria"/>
          <w:sz w:val="20"/>
          <w:szCs w:val="20"/>
        </w:rPr>
        <w:t>старого</w:t>
      </w:r>
      <w:r w:rsidRPr="00BF0047">
        <w:rPr>
          <w:sz w:val="20"/>
          <w:szCs w:val="20"/>
        </w:rPr>
        <w:t xml:space="preserve"> </w:t>
      </w:r>
      <w:r w:rsidRPr="00BF0047">
        <w:rPr>
          <w:rFonts w:ascii="Cambria" w:hAnsi="Cambria" w:cs="Cambria"/>
          <w:sz w:val="20"/>
          <w:szCs w:val="20"/>
        </w:rPr>
        <w:t>лифта</w:t>
      </w:r>
      <w:r w:rsidRPr="00BF0047">
        <w:rPr>
          <w:sz w:val="20"/>
          <w:szCs w:val="20"/>
        </w:rPr>
        <w:t xml:space="preserve"> </w:t>
      </w:r>
      <w:r w:rsidRPr="00BF0047">
        <w:rPr>
          <w:rFonts w:ascii="Cambria" w:hAnsi="Cambria" w:cs="Cambria"/>
          <w:sz w:val="20"/>
          <w:szCs w:val="20"/>
        </w:rPr>
        <w:t>и</w:t>
      </w:r>
      <w:r w:rsidRPr="00BF0047">
        <w:rPr>
          <w:sz w:val="20"/>
          <w:szCs w:val="20"/>
        </w:rPr>
        <w:t xml:space="preserve"> </w:t>
      </w:r>
      <w:r w:rsidRPr="00BF0047">
        <w:rPr>
          <w:rFonts w:ascii="Cambria" w:hAnsi="Cambria" w:cs="Cambria"/>
          <w:sz w:val="20"/>
          <w:szCs w:val="20"/>
        </w:rPr>
        <w:t>установки</w:t>
      </w:r>
      <w:r w:rsidRPr="00BF0047">
        <w:rPr>
          <w:sz w:val="20"/>
          <w:szCs w:val="20"/>
        </w:rPr>
        <w:t xml:space="preserve"> </w:t>
      </w:r>
      <w:r w:rsidRPr="00BF0047">
        <w:rPr>
          <w:rFonts w:ascii="Cambria" w:hAnsi="Cambria" w:cs="Cambria"/>
          <w:sz w:val="20"/>
          <w:szCs w:val="20"/>
        </w:rPr>
        <w:t>нового</w:t>
      </w:r>
      <w:r w:rsidRPr="00BF0047">
        <w:rPr>
          <w:sz w:val="20"/>
          <w:szCs w:val="20"/>
        </w:rPr>
        <w:t xml:space="preserve"> </w:t>
      </w:r>
      <w:r w:rsidRPr="00BF0047">
        <w:rPr>
          <w:rFonts w:ascii="Cambria" w:hAnsi="Cambria" w:cs="Cambria"/>
          <w:sz w:val="20"/>
          <w:szCs w:val="20"/>
        </w:rPr>
        <w:t>лифта</w:t>
      </w:r>
    </w:p>
    <w:p w14:paraId="1D087FDA" w14:textId="77777777" w:rsidR="00102464" w:rsidRPr="00BC7D4E" w:rsidRDefault="00102464" w:rsidP="00102464">
      <w:pPr>
        <w:jc w:val="center"/>
        <w:rPr>
          <w:sz w:val="20"/>
          <w:szCs w:val="20"/>
        </w:rPr>
      </w:pPr>
      <w:r w:rsidRPr="00BC7D4E">
        <w:rPr>
          <w:sz w:val="20"/>
          <w:szCs w:val="20"/>
        </w:rPr>
        <w:t>-  Выполненные работы могут быть приняты только при наличии положительного заключения, выданного аккредитованным в порядке, установленном Правительством Республики Армения, юридическим лицом или индивидуальным предпринимателем (далее - аккредитованное лицо) и зарегистрированного уполномоченным органом. Осмотр лифта аккредитованным лицом должен проводиться в присутствии представителя заказчика по предварительному согласованию с заказчиком.</w:t>
      </w:r>
      <w:r w:rsidRPr="00BC7D4E">
        <w:rPr>
          <w:sz w:val="20"/>
          <w:szCs w:val="20"/>
        </w:rPr>
        <w:br/>
        <w:t>Гарантия</w:t>
      </w:r>
      <w:r w:rsidRPr="0075408E">
        <w:rPr>
          <w:sz w:val="20"/>
          <w:szCs w:val="20"/>
        </w:rPr>
        <w:t>,</w:t>
      </w:r>
      <w:r w:rsidRPr="00BC7D4E">
        <w:rPr>
          <w:sz w:val="20"/>
          <w:szCs w:val="20"/>
        </w:rPr>
        <w:t xml:space="preserve"> месяц</w:t>
      </w:r>
      <w:r w:rsidRPr="0075408E">
        <w:rPr>
          <w:sz w:val="20"/>
          <w:szCs w:val="20"/>
        </w:rPr>
        <w:t xml:space="preserve"> - </w:t>
      </w:r>
      <w:r w:rsidRPr="00BC7D4E">
        <w:rPr>
          <w:sz w:val="20"/>
          <w:szCs w:val="20"/>
        </w:rPr>
        <w:t>24 (после установки)</w:t>
      </w:r>
      <w:r w:rsidRPr="00BC7D4E">
        <w:rPr>
          <w:sz w:val="20"/>
          <w:szCs w:val="20"/>
        </w:rPr>
        <w:br/>
        <w:t>Обслуживание</w:t>
      </w:r>
      <w:r w:rsidRPr="0075408E">
        <w:rPr>
          <w:sz w:val="20"/>
          <w:szCs w:val="20"/>
        </w:rPr>
        <w:t>,</w:t>
      </w:r>
      <w:r w:rsidRPr="00BC7D4E">
        <w:rPr>
          <w:sz w:val="20"/>
          <w:szCs w:val="20"/>
        </w:rPr>
        <w:t xml:space="preserve"> месяц</w:t>
      </w:r>
      <w:r w:rsidRPr="0075408E">
        <w:rPr>
          <w:sz w:val="20"/>
          <w:szCs w:val="20"/>
        </w:rPr>
        <w:t xml:space="preserve"> - </w:t>
      </w:r>
      <w:r w:rsidRPr="00BC7D4E">
        <w:rPr>
          <w:sz w:val="20"/>
          <w:szCs w:val="20"/>
        </w:rPr>
        <w:t>12 (после установки)</w:t>
      </w:r>
    </w:p>
    <w:p w14:paraId="6A1DA26A" w14:textId="77777777" w:rsidR="00102464" w:rsidRPr="00BC7D4E" w:rsidRDefault="00102464" w:rsidP="00102464">
      <w:pPr>
        <w:jc w:val="center"/>
        <w:rPr>
          <w:sz w:val="20"/>
          <w:szCs w:val="20"/>
        </w:rPr>
      </w:pPr>
      <w:r w:rsidRPr="00BC7D4E">
        <w:rPr>
          <w:sz w:val="20"/>
          <w:szCs w:val="20"/>
        </w:rPr>
        <w:t>После начала работ выбранный участник обязан предоставить заказчику в письменной форме условия и правила гарантийного обслуживания, утвержденные производителем лифта. В частности, предоставляемая гарантия должна включать как минимум следующую информацию:</w:t>
      </w:r>
    </w:p>
    <w:p w14:paraId="0DEC9CA5" w14:textId="77777777" w:rsidR="00102464" w:rsidRPr="00BC7D4E" w:rsidRDefault="00102464" w:rsidP="00102464">
      <w:pPr>
        <w:pStyle w:val="ListParagraph"/>
        <w:numPr>
          <w:ilvl w:val="0"/>
          <w:numId w:val="40"/>
        </w:numPr>
        <w:jc w:val="center"/>
        <w:rPr>
          <w:sz w:val="20"/>
          <w:szCs w:val="20"/>
        </w:rPr>
      </w:pPr>
      <w:r w:rsidRPr="00BC7D4E">
        <w:rPr>
          <w:rFonts w:ascii="Cambria" w:hAnsi="Cambria" w:cs="Cambria"/>
          <w:sz w:val="20"/>
          <w:szCs w:val="20"/>
        </w:rPr>
        <w:t>Перечень</w:t>
      </w:r>
      <w:r w:rsidRPr="00BC7D4E">
        <w:rPr>
          <w:sz w:val="20"/>
          <w:szCs w:val="20"/>
        </w:rPr>
        <w:t xml:space="preserve"> </w:t>
      </w:r>
      <w:r w:rsidRPr="00BC7D4E">
        <w:rPr>
          <w:rFonts w:ascii="Cambria" w:hAnsi="Cambria" w:cs="Cambria"/>
          <w:sz w:val="20"/>
          <w:szCs w:val="20"/>
        </w:rPr>
        <w:t>узлов</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компонентов</w:t>
      </w:r>
      <w:r w:rsidRPr="00BC7D4E">
        <w:rPr>
          <w:sz w:val="20"/>
          <w:szCs w:val="20"/>
        </w:rPr>
        <w:t xml:space="preserve">, </w:t>
      </w:r>
      <w:r w:rsidRPr="00BC7D4E">
        <w:rPr>
          <w:rFonts w:ascii="Cambria" w:hAnsi="Cambria" w:cs="Cambria"/>
          <w:sz w:val="20"/>
          <w:szCs w:val="20"/>
        </w:rPr>
        <w:t>на</w:t>
      </w:r>
      <w:r w:rsidRPr="00BC7D4E">
        <w:rPr>
          <w:sz w:val="20"/>
          <w:szCs w:val="20"/>
        </w:rPr>
        <w:t xml:space="preserve"> </w:t>
      </w:r>
      <w:r w:rsidRPr="00BC7D4E">
        <w:rPr>
          <w:rFonts w:ascii="Cambria" w:hAnsi="Cambria" w:cs="Cambria"/>
          <w:sz w:val="20"/>
          <w:szCs w:val="20"/>
        </w:rPr>
        <w:t>которые</w:t>
      </w:r>
      <w:r w:rsidRPr="00BC7D4E">
        <w:rPr>
          <w:sz w:val="20"/>
          <w:szCs w:val="20"/>
        </w:rPr>
        <w:t xml:space="preserve"> </w:t>
      </w:r>
      <w:r w:rsidRPr="00BC7D4E">
        <w:rPr>
          <w:rFonts w:ascii="Cambria" w:hAnsi="Cambria" w:cs="Cambria"/>
          <w:sz w:val="20"/>
          <w:szCs w:val="20"/>
        </w:rPr>
        <w:t>распространяется</w:t>
      </w:r>
      <w:r w:rsidRPr="00BC7D4E">
        <w:rPr>
          <w:sz w:val="20"/>
          <w:szCs w:val="20"/>
        </w:rPr>
        <w:t xml:space="preserve"> </w:t>
      </w:r>
      <w:r w:rsidRPr="00BC7D4E">
        <w:rPr>
          <w:rFonts w:ascii="Cambria" w:hAnsi="Cambria" w:cs="Cambria"/>
          <w:sz w:val="20"/>
          <w:szCs w:val="20"/>
        </w:rPr>
        <w:t>гарантия</w:t>
      </w:r>
      <w:r w:rsidRPr="00BC7D4E">
        <w:rPr>
          <w:sz w:val="20"/>
          <w:szCs w:val="20"/>
        </w:rPr>
        <w:t xml:space="preserve"> (</w:t>
      </w:r>
      <w:r w:rsidRPr="00BC7D4E">
        <w:rPr>
          <w:rFonts w:ascii="Cambria" w:hAnsi="Cambria" w:cs="Cambria"/>
          <w:sz w:val="20"/>
          <w:szCs w:val="20"/>
        </w:rPr>
        <w:t>включая</w:t>
      </w:r>
      <w:r w:rsidRPr="00BC7D4E">
        <w:rPr>
          <w:sz w:val="20"/>
          <w:szCs w:val="20"/>
        </w:rPr>
        <w:t xml:space="preserve"> </w:t>
      </w:r>
      <w:r w:rsidRPr="00BC7D4E">
        <w:rPr>
          <w:rFonts w:ascii="Cambria" w:hAnsi="Cambria" w:cs="Cambria"/>
          <w:sz w:val="20"/>
          <w:szCs w:val="20"/>
        </w:rPr>
        <w:t>лебёдку</w:t>
      </w:r>
      <w:r w:rsidRPr="00BC7D4E">
        <w:rPr>
          <w:sz w:val="20"/>
          <w:szCs w:val="20"/>
        </w:rPr>
        <w:t xml:space="preserve">, </w:t>
      </w:r>
      <w:r w:rsidRPr="00BC7D4E">
        <w:rPr>
          <w:rFonts w:ascii="Cambria" w:hAnsi="Cambria" w:cs="Cambria"/>
          <w:sz w:val="20"/>
          <w:szCs w:val="20"/>
        </w:rPr>
        <w:t>двери</w:t>
      </w:r>
      <w:r w:rsidRPr="00BC7D4E">
        <w:rPr>
          <w:sz w:val="20"/>
          <w:szCs w:val="20"/>
        </w:rPr>
        <w:t xml:space="preserve"> </w:t>
      </w:r>
      <w:r w:rsidRPr="00BC7D4E">
        <w:rPr>
          <w:rFonts w:ascii="Cambria" w:hAnsi="Cambria" w:cs="Cambria"/>
          <w:sz w:val="20"/>
          <w:szCs w:val="20"/>
        </w:rPr>
        <w:t>шахты</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кабины</w:t>
      </w:r>
      <w:r w:rsidRPr="00BC7D4E">
        <w:rPr>
          <w:sz w:val="20"/>
          <w:szCs w:val="20"/>
        </w:rPr>
        <w:t xml:space="preserve">, </w:t>
      </w:r>
      <w:r w:rsidRPr="00BC7D4E">
        <w:rPr>
          <w:rFonts w:ascii="Cambria" w:hAnsi="Cambria" w:cs="Cambria"/>
          <w:sz w:val="20"/>
          <w:szCs w:val="20"/>
        </w:rPr>
        <w:t>систему</w:t>
      </w:r>
      <w:r w:rsidRPr="00BC7D4E">
        <w:rPr>
          <w:sz w:val="20"/>
          <w:szCs w:val="20"/>
        </w:rPr>
        <w:t xml:space="preserve"> </w:t>
      </w:r>
      <w:r w:rsidRPr="00BC7D4E">
        <w:rPr>
          <w:rFonts w:ascii="Cambria" w:hAnsi="Cambria" w:cs="Cambria"/>
          <w:sz w:val="20"/>
          <w:szCs w:val="20"/>
        </w:rPr>
        <w:t>управления</w:t>
      </w:r>
      <w:r w:rsidRPr="00BC7D4E">
        <w:rPr>
          <w:sz w:val="20"/>
          <w:szCs w:val="20"/>
        </w:rPr>
        <w:t xml:space="preserve">, </w:t>
      </w:r>
      <w:r w:rsidRPr="00BC7D4E">
        <w:rPr>
          <w:rFonts w:ascii="Cambria" w:hAnsi="Cambria" w:cs="Cambria"/>
          <w:sz w:val="20"/>
          <w:szCs w:val="20"/>
        </w:rPr>
        <w:t>кабину</w:t>
      </w:r>
      <w:r w:rsidRPr="00BC7D4E">
        <w:rPr>
          <w:sz w:val="20"/>
          <w:szCs w:val="20"/>
        </w:rPr>
        <w:t xml:space="preserve">, </w:t>
      </w:r>
      <w:r w:rsidRPr="00BC7D4E">
        <w:rPr>
          <w:rFonts w:ascii="Cambria" w:hAnsi="Cambria" w:cs="Cambria"/>
          <w:sz w:val="20"/>
          <w:szCs w:val="20"/>
        </w:rPr>
        <w:t>направляющие</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т</w:t>
      </w:r>
      <w:r w:rsidRPr="00BC7D4E">
        <w:rPr>
          <w:sz w:val="20"/>
          <w:szCs w:val="20"/>
        </w:rPr>
        <w:t>.</w:t>
      </w:r>
      <w:r w:rsidRPr="00BC7D4E">
        <w:rPr>
          <w:rFonts w:ascii="Cambria" w:hAnsi="Cambria" w:cs="Cambria"/>
          <w:sz w:val="20"/>
          <w:szCs w:val="20"/>
        </w:rPr>
        <w:t>д</w:t>
      </w:r>
      <w:r w:rsidRPr="00BC7D4E">
        <w:rPr>
          <w:sz w:val="20"/>
          <w:szCs w:val="20"/>
        </w:rPr>
        <w:t>.).</w:t>
      </w:r>
    </w:p>
    <w:p w14:paraId="49421B24" w14:textId="77777777" w:rsidR="00102464" w:rsidRPr="00BC7D4E" w:rsidRDefault="00102464" w:rsidP="00102464">
      <w:pPr>
        <w:pStyle w:val="ListParagraph"/>
        <w:numPr>
          <w:ilvl w:val="0"/>
          <w:numId w:val="40"/>
        </w:numPr>
        <w:jc w:val="center"/>
        <w:rPr>
          <w:sz w:val="20"/>
          <w:szCs w:val="20"/>
        </w:rPr>
      </w:pPr>
      <w:r w:rsidRPr="00BC7D4E">
        <w:rPr>
          <w:rFonts w:ascii="Cambria" w:hAnsi="Cambria" w:cs="Cambria"/>
          <w:sz w:val="20"/>
          <w:szCs w:val="20"/>
        </w:rPr>
        <w:t>Объем</w:t>
      </w:r>
      <w:r w:rsidRPr="00BC7D4E">
        <w:rPr>
          <w:sz w:val="20"/>
          <w:szCs w:val="20"/>
        </w:rPr>
        <w:t xml:space="preserve"> </w:t>
      </w:r>
      <w:r w:rsidRPr="00BC7D4E">
        <w:rPr>
          <w:rFonts w:ascii="Cambria" w:hAnsi="Cambria" w:cs="Cambria"/>
          <w:sz w:val="20"/>
          <w:szCs w:val="20"/>
        </w:rPr>
        <w:t>гарантийных</w:t>
      </w:r>
      <w:r w:rsidRPr="00BC7D4E">
        <w:rPr>
          <w:sz w:val="20"/>
          <w:szCs w:val="20"/>
        </w:rPr>
        <w:t xml:space="preserve"> </w:t>
      </w:r>
      <w:r w:rsidRPr="00BC7D4E">
        <w:rPr>
          <w:rFonts w:ascii="Cambria" w:hAnsi="Cambria" w:cs="Cambria"/>
          <w:sz w:val="20"/>
          <w:szCs w:val="20"/>
        </w:rPr>
        <w:t>обязательств</w:t>
      </w:r>
      <w:r w:rsidRPr="00BC7D4E">
        <w:rPr>
          <w:sz w:val="20"/>
          <w:szCs w:val="20"/>
        </w:rPr>
        <w:t xml:space="preserve"> — </w:t>
      </w:r>
      <w:r w:rsidRPr="00BC7D4E">
        <w:rPr>
          <w:rFonts w:ascii="Cambria" w:hAnsi="Cambria" w:cs="Cambria"/>
          <w:sz w:val="20"/>
          <w:szCs w:val="20"/>
        </w:rPr>
        <w:t>условия</w:t>
      </w:r>
      <w:r w:rsidRPr="00BC7D4E">
        <w:rPr>
          <w:sz w:val="20"/>
          <w:szCs w:val="20"/>
        </w:rPr>
        <w:t xml:space="preserve"> </w:t>
      </w:r>
      <w:r w:rsidRPr="00BC7D4E">
        <w:rPr>
          <w:rFonts w:ascii="Cambria" w:hAnsi="Cambria" w:cs="Cambria"/>
          <w:sz w:val="20"/>
          <w:szCs w:val="20"/>
        </w:rPr>
        <w:t>бесплатного</w:t>
      </w:r>
      <w:r w:rsidRPr="00BC7D4E">
        <w:rPr>
          <w:sz w:val="20"/>
          <w:szCs w:val="20"/>
        </w:rPr>
        <w:t xml:space="preserve"> </w:t>
      </w:r>
      <w:r w:rsidRPr="00BC7D4E">
        <w:rPr>
          <w:rFonts w:ascii="Cambria" w:hAnsi="Cambria" w:cs="Cambria"/>
          <w:sz w:val="20"/>
          <w:szCs w:val="20"/>
        </w:rPr>
        <w:t>устранения</w:t>
      </w:r>
      <w:r w:rsidRPr="00BC7D4E">
        <w:rPr>
          <w:sz w:val="20"/>
          <w:szCs w:val="20"/>
        </w:rPr>
        <w:t xml:space="preserve"> </w:t>
      </w:r>
      <w:r w:rsidRPr="00BC7D4E">
        <w:rPr>
          <w:rFonts w:ascii="Cambria" w:hAnsi="Cambria" w:cs="Cambria"/>
          <w:sz w:val="20"/>
          <w:szCs w:val="20"/>
        </w:rPr>
        <w:t>выявленных</w:t>
      </w:r>
      <w:r w:rsidRPr="00BC7D4E">
        <w:rPr>
          <w:sz w:val="20"/>
          <w:szCs w:val="20"/>
        </w:rPr>
        <w:t xml:space="preserve"> </w:t>
      </w:r>
      <w:r w:rsidRPr="00BC7D4E">
        <w:rPr>
          <w:rFonts w:ascii="Cambria" w:hAnsi="Cambria" w:cs="Cambria"/>
          <w:sz w:val="20"/>
          <w:szCs w:val="20"/>
        </w:rPr>
        <w:t>дефектов</w:t>
      </w:r>
      <w:r w:rsidRPr="00BC7D4E">
        <w:rPr>
          <w:sz w:val="20"/>
          <w:szCs w:val="20"/>
        </w:rPr>
        <w:t xml:space="preserve">, </w:t>
      </w:r>
      <w:r w:rsidRPr="00BC7D4E">
        <w:rPr>
          <w:rFonts w:ascii="Cambria" w:hAnsi="Cambria" w:cs="Cambria"/>
          <w:sz w:val="20"/>
          <w:szCs w:val="20"/>
        </w:rPr>
        <w:t>замены</w:t>
      </w:r>
      <w:r w:rsidRPr="00BC7D4E">
        <w:rPr>
          <w:sz w:val="20"/>
          <w:szCs w:val="20"/>
        </w:rPr>
        <w:t xml:space="preserve"> </w:t>
      </w:r>
      <w:r w:rsidRPr="00BC7D4E">
        <w:rPr>
          <w:rFonts w:ascii="Cambria" w:hAnsi="Cambria" w:cs="Cambria"/>
          <w:sz w:val="20"/>
          <w:szCs w:val="20"/>
        </w:rPr>
        <w:t>неисправных</w:t>
      </w:r>
      <w:r w:rsidRPr="00BC7D4E">
        <w:rPr>
          <w:sz w:val="20"/>
          <w:szCs w:val="20"/>
        </w:rPr>
        <w:t xml:space="preserve"> </w:t>
      </w:r>
      <w:r w:rsidRPr="00BC7D4E">
        <w:rPr>
          <w:rFonts w:ascii="Cambria" w:hAnsi="Cambria" w:cs="Cambria"/>
          <w:sz w:val="20"/>
          <w:szCs w:val="20"/>
        </w:rPr>
        <w:t>деталей</w:t>
      </w:r>
      <w:r w:rsidRPr="00BC7D4E">
        <w:rPr>
          <w:sz w:val="20"/>
          <w:szCs w:val="20"/>
        </w:rPr>
        <w:t xml:space="preserve"> </w:t>
      </w:r>
      <w:r w:rsidRPr="00BC7D4E">
        <w:rPr>
          <w:rFonts w:ascii="Cambria" w:hAnsi="Cambria" w:cs="Cambria"/>
          <w:sz w:val="20"/>
          <w:szCs w:val="20"/>
        </w:rPr>
        <w:t>или</w:t>
      </w:r>
      <w:r w:rsidRPr="00BC7D4E">
        <w:rPr>
          <w:sz w:val="20"/>
          <w:szCs w:val="20"/>
        </w:rPr>
        <w:t xml:space="preserve"> </w:t>
      </w:r>
      <w:r w:rsidRPr="00BC7D4E">
        <w:rPr>
          <w:rFonts w:ascii="Cambria" w:hAnsi="Cambria" w:cs="Cambria"/>
          <w:sz w:val="20"/>
          <w:szCs w:val="20"/>
        </w:rPr>
        <w:t>узлов</w:t>
      </w:r>
      <w:r w:rsidRPr="00BC7D4E">
        <w:rPr>
          <w:sz w:val="20"/>
          <w:szCs w:val="20"/>
        </w:rPr>
        <w:t xml:space="preserve">, </w:t>
      </w:r>
      <w:r w:rsidRPr="00BC7D4E">
        <w:rPr>
          <w:rFonts w:ascii="Cambria" w:hAnsi="Cambria" w:cs="Cambria"/>
          <w:sz w:val="20"/>
          <w:szCs w:val="20"/>
        </w:rPr>
        <w:t>а</w:t>
      </w:r>
      <w:r w:rsidRPr="00BC7D4E">
        <w:rPr>
          <w:sz w:val="20"/>
          <w:szCs w:val="20"/>
        </w:rPr>
        <w:t xml:space="preserve"> </w:t>
      </w:r>
      <w:r w:rsidRPr="00BC7D4E">
        <w:rPr>
          <w:rFonts w:ascii="Cambria" w:hAnsi="Cambria" w:cs="Cambria"/>
          <w:sz w:val="20"/>
          <w:szCs w:val="20"/>
        </w:rPr>
        <w:t>также</w:t>
      </w:r>
      <w:r w:rsidRPr="00BC7D4E">
        <w:rPr>
          <w:sz w:val="20"/>
          <w:szCs w:val="20"/>
        </w:rPr>
        <w:t xml:space="preserve"> </w:t>
      </w:r>
      <w:r w:rsidRPr="00BC7D4E">
        <w:rPr>
          <w:rFonts w:ascii="Cambria" w:hAnsi="Cambria" w:cs="Cambria"/>
          <w:sz w:val="20"/>
          <w:szCs w:val="20"/>
        </w:rPr>
        <w:t>сроки</w:t>
      </w:r>
      <w:r w:rsidRPr="00BC7D4E">
        <w:rPr>
          <w:sz w:val="20"/>
          <w:szCs w:val="20"/>
        </w:rPr>
        <w:t xml:space="preserve"> </w:t>
      </w:r>
      <w:r w:rsidRPr="00BC7D4E">
        <w:rPr>
          <w:rFonts w:ascii="Cambria" w:hAnsi="Cambria" w:cs="Cambria"/>
          <w:sz w:val="20"/>
          <w:szCs w:val="20"/>
        </w:rPr>
        <w:t>устранения</w:t>
      </w:r>
      <w:r w:rsidRPr="00BC7D4E">
        <w:rPr>
          <w:sz w:val="20"/>
          <w:szCs w:val="20"/>
        </w:rPr>
        <w:t xml:space="preserve"> </w:t>
      </w:r>
      <w:r w:rsidRPr="00BC7D4E">
        <w:rPr>
          <w:rFonts w:ascii="Cambria" w:hAnsi="Cambria" w:cs="Cambria"/>
          <w:sz w:val="20"/>
          <w:szCs w:val="20"/>
        </w:rPr>
        <w:t>неисправностей</w:t>
      </w:r>
      <w:r w:rsidRPr="00BC7D4E">
        <w:rPr>
          <w:sz w:val="20"/>
          <w:szCs w:val="20"/>
        </w:rPr>
        <w:t>.</w:t>
      </w:r>
    </w:p>
    <w:p w14:paraId="08180C92" w14:textId="77777777" w:rsidR="00102464" w:rsidRPr="00BC7D4E" w:rsidRDefault="00102464" w:rsidP="00102464">
      <w:pPr>
        <w:pStyle w:val="ListParagraph"/>
        <w:numPr>
          <w:ilvl w:val="0"/>
          <w:numId w:val="40"/>
        </w:numPr>
        <w:jc w:val="center"/>
        <w:rPr>
          <w:sz w:val="20"/>
          <w:szCs w:val="20"/>
        </w:rPr>
      </w:pPr>
      <w:r w:rsidRPr="00BC7D4E">
        <w:rPr>
          <w:rFonts w:ascii="Cambria" w:hAnsi="Cambria" w:cs="Cambria"/>
          <w:sz w:val="20"/>
          <w:szCs w:val="20"/>
        </w:rPr>
        <w:t>Условия</w:t>
      </w:r>
      <w:r w:rsidRPr="00BC7D4E">
        <w:rPr>
          <w:sz w:val="20"/>
          <w:szCs w:val="20"/>
        </w:rPr>
        <w:t xml:space="preserve"> </w:t>
      </w:r>
      <w:r w:rsidRPr="00BC7D4E">
        <w:rPr>
          <w:rFonts w:ascii="Cambria" w:hAnsi="Cambria" w:cs="Cambria"/>
          <w:sz w:val="20"/>
          <w:szCs w:val="20"/>
        </w:rPr>
        <w:t>сохранения</w:t>
      </w:r>
      <w:r w:rsidRPr="00BC7D4E">
        <w:rPr>
          <w:sz w:val="20"/>
          <w:szCs w:val="20"/>
        </w:rPr>
        <w:t xml:space="preserve"> </w:t>
      </w:r>
      <w:r w:rsidRPr="00BC7D4E">
        <w:rPr>
          <w:rFonts w:ascii="Cambria" w:hAnsi="Cambria" w:cs="Cambria"/>
          <w:sz w:val="20"/>
          <w:szCs w:val="20"/>
        </w:rPr>
        <w:t>гарантии</w:t>
      </w:r>
      <w:r w:rsidRPr="00BC7D4E">
        <w:rPr>
          <w:rFonts w:asciiTheme="minorHAnsi" w:hAnsiTheme="minorHAnsi"/>
          <w:sz w:val="20"/>
          <w:szCs w:val="20"/>
          <w:lang w:val="hy-AM"/>
        </w:rPr>
        <w:t>,</w:t>
      </w:r>
      <w:r w:rsidRPr="00BC7D4E">
        <w:rPr>
          <w:sz w:val="20"/>
          <w:szCs w:val="20"/>
        </w:rPr>
        <w:t xml:space="preserve"> </w:t>
      </w:r>
      <w:r w:rsidRPr="00BC7D4E">
        <w:rPr>
          <w:rFonts w:ascii="Cambria" w:hAnsi="Cambria" w:cs="Cambria"/>
          <w:sz w:val="20"/>
          <w:szCs w:val="20"/>
        </w:rPr>
        <w:t>требования</w:t>
      </w:r>
      <w:r w:rsidRPr="00BC7D4E">
        <w:rPr>
          <w:sz w:val="20"/>
          <w:szCs w:val="20"/>
        </w:rPr>
        <w:t xml:space="preserve"> </w:t>
      </w:r>
      <w:r w:rsidRPr="00BC7D4E">
        <w:rPr>
          <w:rFonts w:ascii="Cambria" w:hAnsi="Cambria" w:cs="Cambria"/>
          <w:sz w:val="20"/>
          <w:szCs w:val="20"/>
        </w:rPr>
        <w:t>к</w:t>
      </w:r>
      <w:r w:rsidRPr="00BC7D4E">
        <w:rPr>
          <w:sz w:val="20"/>
          <w:szCs w:val="20"/>
        </w:rPr>
        <w:t xml:space="preserve"> </w:t>
      </w:r>
      <w:r w:rsidRPr="00BC7D4E">
        <w:rPr>
          <w:rFonts w:ascii="Cambria" w:hAnsi="Cambria" w:cs="Cambria"/>
          <w:sz w:val="20"/>
          <w:szCs w:val="20"/>
        </w:rPr>
        <w:t>эксплуатации</w:t>
      </w:r>
    </w:p>
    <w:p w14:paraId="1DA70460" w14:textId="77777777" w:rsidR="00102464" w:rsidRPr="00BC7D4E" w:rsidRDefault="00102464" w:rsidP="00102464">
      <w:pPr>
        <w:pStyle w:val="ListParagraph"/>
        <w:numPr>
          <w:ilvl w:val="0"/>
          <w:numId w:val="40"/>
        </w:numPr>
        <w:jc w:val="center"/>
        <w:rPr>
          <w:sz w:val="20"/>
          <w:szCs w:val="20"/>
        </w:rPr>
      </w:pPr>
      <w:r w:rsidRPr="00BC7D4E">
        <w:rPr>
          <w:rFonts w:ascii="Cambria" w:hAnsi="Cambria" w:cs="Cambria"/>
          <w:sz w:val="20"/>
          <w:szCs w:val="20"/>
        </w:rPr>
        <w:t>Случаи</w:t>
      </w:r>
      <w:r w:rsidRPr="00BC7D4E">
        <w:rPr>
          <w:sz w:val="20"/>
          <w:szCs w:val="20"/>
        </w:rPr>
        <w:t xml:space="preserve">, </w:t>
      </w:r>
      <w:r w:rsidRPr="00BC7D4E">
        <w:rPr>
          <w:rFonts w:ascii="Cambria" w:hAnsi="Cambria" w:cs="Cambria"/>
          <w:sz w:val="20"/>
          <w:szCs w:val="20"/>
        </w:rPr>
        <w:t>не</w:t>
      </w:r>
      <w:r w:rsidRPr="00BC7D4E">
        <w:rPr>
          <w:sz w:val="20"/>
          <w:szCs w:val="20"/>
        </w:rPr>
        <w:t xml:space="preserve"> </w:t>
      </w:r>
      <w:r w:rsidRPr="00BC7D4E">
        <w:rPr>
          <w:rFonts w:ascii="Cambria" w:hAnsi="Cambria" w:cs="Cambria"/>
          <w:sz w:val="20"/>
          <w:szCs w:val="20"/>
        </w:rPr>
        <w:t>покрываемые</w:t>
      </w:r>
      <w:r w:rsidRPr="00BC7D4E">
        <w:rPr>
          <w:sz w:val="20"/>
          <w:szCs w:val="20"/>
        </w:rPr>
        <w:t xml:space="preserve"> </w:t>
      </w:r>
      <w:r w:rsidRPr="00BC7D4E">
        <w:rPr>
          <w:rFonts w:ascii="Cambria" w:hAnsi="Cambria" w:cs="Cambria"/>
          <w:sz w:val="20"/>
          <w:szCs w:val="20"/>
        </w:rPr>
        <w:t>гарантией</w:t>
      </w:r>
      <w:r w:rsidRPr="00BC7D4E">
        <w:rPr>
          <w:sz w:val="20"/>
          <w:szCs w:val="20"/>
        </w:rPr>
        <w:t xml:space="preserve"> — </w:t>
      </w:r>
      <w:r w:rsidRPr="00BC7D4E">
        <w:rPr>
          <w:rFonts w:ascii="Cambria" w:hAnsi="Cambria" w:cs="Cambria"/>
          <w:sz w:val="20"/>
          <w:szCs w:val="20"/>
        </w:rPr>
        <w:t>перечень</w:t>
      </w:r>
      <w:r w:rsidRPr="00BC7D4E">
        <w:rPr>
          <w:sz w:val="20"/>
          <w:szCs w:val="20"/>
        </w:rPr>
        <w:t xml:space="preserve"> </w:t>
      </w:r>
      <w:r w:rsidRPr="00BC7D4E">
        <w:rPr>
          <w:rFonts w:ascii="Cambria" w:hAnsi="Cambria" w:cs="Cambria"/>
          <w:sz w:val="20"/>
          <w:szCs w:val="20"/>
        </w:rPr>
        <w:t>ситуаций</w:t>
      </w:r>
      <w:r w:rsidRPr="00BC7D4E">
        <w:rPr>
          <w:sz w:val="20"/>
          <w:szCs w:val="20"/>
        </w:rPr>
        <w:t xml:space="preserve">, </w:t>
      </w:r>
      <w:r w:rsidRPr="00BC7D4E">
        <w:rPr>
          <w:rFonts w:ascii="Cambria" w:hAnsi="Cambria" w:cs="Cambria"/>
          <w:sz w:val="20"/>
          <w:szCs w:val="20"/>
        </w:rPr>
        <w:t>при</w:t>
      </w:r>
      <w:r w:rsidRPr="00BC7D4E">
        <w:rPr>
          <w:sz w:val="20"/>
          <w:szCs w:val="20"/>
        </w:rPr>
        <w:t xml:space="preserve"> </w:t>
      </w:r>
      <w:r w:rsidRPr="00BC7D4E">
        <w:rPr>
          <w:rFonts w:ascii="Cambria" w:hAnsi="Cambria" w:cs="Cambria"/>
          <w:sz w:val="20"/>
          <w:szCs w:val="20"/>
        </w:rPr>
        <w:t>которых</w:t>
      </w:r>
      <w:r w:rsidRPr="00BC7D4E">
        <w:rPr>
          <w:sz w:val="20"/>
          <w:szCs w:val="20"/>
        </w:rPr>
        <w:t xml:space="preserve"> </w:t>
      </w:r>
      <w:r w:rsidRPr="00BC7D4E">
        <w:rPr>
          <w:rFonts w:ascii="Cambria" w:hAnsi="Cambria" w:cs="Cambria"/>
          <w:sz w:val="20"/>
          <w:szCs w:val="20"/>
        </w:rPr>
        <w:t>гарантия</w:t>
      </w:r>
      <w:r w:rsidRPr="00BC7D4E">
        <w:rPr>
          <w:sz w:val="20"/>
          <w:szCs w:val="20"/>
        </w:rPr>
        <w:t xml:space="preserve"> </w:t>
      </w:r>
      <w:r w:rsidRPr="00BC7D4E">
        <w:rPr>
          <w:rFonts w:ascii="Cambria" w:hAnsi="Cambria" w:cs="Cambria"/>
          <w:sz w:val="20"/>
          <w:szCs w:val="20"/>
        </w:rPr>
        <w:t>не</w:t>
      </w:r>
      <w:r w:rsidRPr="00BC7D4E">
        <w:rPr>
          <w:sz w:val="20"/>
          <w:szCs w:val="20"/>
        </w:rPr>
        <w:t xml:space="preserve"> </w:t>
      </w:r>
      <w:r w:rsidRPr="00BC7D4E">
        <w:rPr>
          <w:rFonts w:ascii="Cambria" w:hAnsi="Cambria" w:cs="Cambria"/>
          <w:sz w:val="20"/>
          <w:szCs w:val="20"/>
        </w:rPr>
        <w:t>действует</w:t>
      </w:r>
    </w:p>
    <w:p w14:paraId="2B5F875B" w14:textId="77777777" w:rsidR="00102464" w:rsidRPr="00BC7D4E" w:rsidRDefault="00102464" w:rsidP="00102464">
      <w:pPr>
        <w:pStyle w:val="ListParagraph"/>
        <w:numPr>
          <w:ilvl w:val="0"/>
          <w:numId w:val="40"/>
        </w:numPr>
        <w:jc w:val="center"/>
        <w:rPr>
          <w:sz w:val="20"/>
          <w:szCs w:val="20"/>
        </w:rPr>
      </w:pPr>
      <w:r w:rsidRPr="00BC7D4E">
        <w:rPr>
          <w:rFonts w:ascii="Cambria" w:hAnsi="Cambria" w:cs="Cambria"/>
          <w:sz w:val="20"/>
          <w:szCs w:val="20"/>
        </w:rPr>
        <w:t>Порядок</w:t>
      </w:r>
      <w:r w:rsidRPr="00BC7D4E">
        <w:rPr>
          <w:sz w:val="20"/>
          <w:szCs w:val="20"/>
        </w:rPr>
        <w:t xml:space="preserve"> </w:t>
      </w:r>
      <w:r w:rsidRPr="00BC7D4E">
        <w:rPr>
          <w:rFonts w:ascii="Cambria" w:hAnsi="Cambria" w:cs="Cambria"/>
          <w:sz w:val="20"/>
          <w:szCs w:val="20"/>
        </w:rPr>
        <w:t>обращения</w:t>
      </w:r>
      <w:r w:rsidRPr="00BC7D4E">
        <w:rPr>
          <w:sz w:val="20"/>
          <w:szCs w:val="20"/>
        </w:rPr>
        <w:t xml:space="preserve"> </w:t>
      </w:r>
      <w:r w:rsidRPr="00BC7D4E">
        <w:rPr>
          <w:rFonts w:ascii="Cambria" w:hAnsi="Cambria" w:cs="Cambria"/>
          <w:sz w:val="20"/>
          <w:szCs w:val="20"/>
        </w:rPr>
        <w:t>по</w:t>
      </w:r>
      <w:r w:rsidRPr="00BC7D4E">
        <w:rPr>
          <w:sz w:val="20"/>
          <w:szCs w:val="20"/>
        </w:rPr>
        <w:t xml:space="preserve"> </w:t>
      </w:r>
      <w:r w:rsidRPr="00BC7D4E">
        <w:rPr>
          <w:rFonts w:ascii="Cambria" w:hAnsi="Cambria" w:cs="Cambria"/>
          <w:sz w:val="20"/>
          <w:szCs w:val="20"/>
        </w:rPr>
        <w:t>гарантийным</w:t>
      </w:r>
      <w:r w:rsidRPr="00BC7D4E">
        <w:rPr>
          <w:sz w:val="20"/>
          <w:szCs w:val="20"/>
        </w:rPr>
        <w:t xml:space="preserve"> </w:t>
      </w:r>
      <w:r w:rsidRPr="00BC7D4E">
        <w:rPr>
          <w:rFonts w:ascii="Cambria" w:hAnsi="Cambria" w:cs="Cambria"/>
          <w:sz w:val="20"/>
          <w:szCs w:val="20"/>
        </w:rPr>
        <w:t>случаям</w:t>
      </w:r>
      <w:r w:rsidRPr="00BC7D4E">
        <w:rPr>
          <w:sz w:val="20"/>
          <w:szCs w:val="20"/>
        </w:rPr>
        <w:t xml:space="preserve">, </w:t>
      </w:r>
      <w:r w:rsidRPr="00BC7D4E">
        <w:rPr>
          <w:rFonts w:ascii="Cambria" w:hAnsi="Cambria" w:cs="Cambria"/>
          <w:sz w:val="20"/>
          <w:szCs w:val="20"/>
        </w:rPr>
        <w:t>сроки</w:t>
      </w:r>
      <w:r w:rsidRPr="00BC7D4E">
        <w:rPr>
          <w:sz w:val="20"/>
          <w:szCs w:val="20"/>
        </w:rPr>
        <w:t xml:space="preserve"> </w:t>
      </w:r>
      <w:r w:rsidRPr="00BC7D4E">
        <w:rPr>
          <w:rFonts w:ascii="Cambria" w:hAnsi="Cambria" w:cs="Cambria"/>
          <w:sz w:val="20"/>
          <w:szCs w:val="20"/>
        </w:rPr>
        <w:t>реагирования</w:t>
      </w:r>
      <w:r w:rsidRPr="00BC7D4E">
        <w:rPr>
          <w:sz w:val="20"/>
          <w:szCs w:val="20"/>
        </w:rPr>
        <w:t xml:space="preserve"> </w:t>
      </w:r>
      <w:r w:rsidRPr="00BC7D4E">
        <w:rPr>
          <w:rFonts w:ascii="Cambria" w:hAnsi="Cambria" w:cs="Cambria"/>
          <w:sz w:val="20"/>
          <w:szCs w:val="20"/>
        </w:rPr>
        <w:t>на</w:t>
      </w:r>
      <w:r w:rsidRPr="00BC7D4E">
        <w:rPr>
          <w:sz w:val="20"/>
          <w:szCs w:val="20"/>
        </w:rPr>
        <w:t xml:space="preserve"> </w:t>
      </w:r>
      <w:r w:rsidRPr="00BC7D4E">
        <w:rPr>
          <w:rFonts w:ascii="Cambria" w:hAnsi="Cambria" w:cs="Cambria"/>
          <w:sz w:val="20"/>
          <w:szCs w:val="20"/>
        </w:rPr>
        <w:t>заявку</w:t>
      </w:r>
    </w:p>
    <w:p w14:paraId="1A9EAE7F" w14:textId="0AD8758B" w:rsidR="000A1E2B" w:rsidRDefault="00102464" w:rsidP="00102464">
      <w:pPr>
        <w:widowControl w:val="0"/>
        <w:jc w:val="center"/>
        <w:rPr>
          <w:rFonts w:ascii="GHEA Grapalat" w:hAnsi="GHEA Grapalat"/>
          <w:lang w:val="hy-AM"/>
        </w:rPr>
      </w:pPr>
      <w:r w:rsidRPr="00BC7D4E">
        <w:rPr>
          <w:rFonts w:ascii="Cambria" w:hAnsi="Cambria" w:cs="Cambria"/>
          <w:b/>
          <w:bCs/>
          <w:sz w:val="20"/>
          <w:szCs w:val="20"/>
          <w:u w:val="single"/>
        </w:rPr>
        <w:t>Работы</w:t>
      </w:r>
      <w:r w:rsidRPr="00BC7D4E">
        <w:rPr>
          <w:b/>
          <w:bCs/>
          <w:sz w:val="20"/>
          <w:szCs w:val="20"/>
          <w:u w:val="single"/>
        </w:rPr>
        <w:t xml:space="preserve"> </w:t>
      </w:r>
      <w:r w:rsidRPr="00BC7D4E">
        <w:rPr>
          <w:rFonts w:ascii="Cambria" w:hAnsi="Cambria" w:cs="Cambria"/>
          <w:b/>
          <w:bCs/>
          <w:sz w:val="20"/>
          <w:szCs w:val="20"/>
          <w:u w:val="single"/>
        </w:rPr>
        <w:t>по</w:t>
      </w:r>
      <w:r w:rsidRPr="00BC7D4E">
        <w:rPr>
          <w:b/>
          <w:bCs/>
          <w:sz w:val="20"/>
          <w:szCs w:val="20"/>
          <w:u w:val="single"/>
        </w:rPr>
        <w:t xml:space="preserve"> </w:t>
      </w:r>
      <w:r w:rsidRPr="00BC7D4E">
        <w:rPr>
          <w:rFonts w:ascii="Cambria" w:hAnsi="Cambria" w:cs="Cambria"/>
          <w:b/>
          <w:bCs/>
          <w:sz w:val="20"/>
          <w:szCs w:val="20"/>
          <w:u w:val="single"/>
        </w:rPr>
        <w:t>техническому</w:t>
      </w:r>
      <w:r w:rsidRPr="00BC7D4E">
        <w:rPr>
          <w:b/>
          <w:bCs/>
          <w:sz w:val="20"/>
          <w:szCs w:val="20"/>
          <w:u w:val="single"/>
        </w:rPr>
        <w:t xml:space="preserve"> </w:t>
      </w:r>
      <w:r w:rsidRPr="00BC7D4E">
        <w:rPr>
          <w:rFonts w:ascii="Cambria" w:hAnsi="Cambria" w:cs="Cambria"/>
          <w:b/>
          <w:bCs/>
          <w:sz w:val="20"/>
          <w:szCs w:val="20"/>
          <w:u w:val="single"/>
        </w:rPr>
        <w:t>обслуживанию</w:t>
      </w:r>
      <w:r w:rsidRPr="00BC7D4E">
        <w:rPr>
          <w:sz w:val="20"/>
          <w:szCs w:val="20"/>
        </w:rPr>
        <w:br/>
        <w:t>-</w:t>
      </w:r>
      <w:r w:rsidRPr="00BC7D4E">
        <w:rPr>
          <w:rFonts w:ascii="Cambria" w:hAnsi="Cambria" w:cs="Cambria"/>
          <w:sz w:val="20"/>
          <w:szCs w:val="20"/>
        </w:rPr>
        <w:t>вывоз</w:t>
      </w:r>
      <w:r w:rsidRPr="00BC7D4E">
        <w:rPr>
          <w:sz w:val="20"/>
          <w:szCs w:val="20"/>
        </w:rPr>
        <w:t> </w:t>
      </w:r>
      <w:r w:rsidRPr="00BC7D4E">
        <w:rPr>
          <w:rFonts w:ascii="Cambria" w:hAnsi="Cambria" w:cs="Cambria"/>
          <w:sz w:val="20"/>
          <w:szCs w:val="20"/>
        </w:rPr>
        <w:t>мусора</w:t>
      </w:r>
      <w:r w:rsidRPr="00BC7D4E">
        <w:rPr>
          <w:sz w:val="20"/>
          <w:szCs w:val="20"/>
        </w:rPr>
        <w:t xml:space="preserve">, </w:t>
      </w:r>
      <w:r w:rsidRPr="00BC7D4E">
        <w:rPr>
          <w:rFonts w:ascii="Cambria" w:hAnsi="Cambria" w:cs="Cambria"/>
          <w:sz w:val="20"/>
          <w:szCs w:val="20"/>
        </w:rPr>
        <w:t>образовавшегося</w:t>
      </w:r>
      <w:r w:rsidRPr="00BC7D4E">
        <w:rPr>
          <w:sz w:val="20"/>
          <w:szCs w:val="20"/>
        </w:rPr>
        <w:t xml:space="preserve"> </w:t>
      </w:r>
      <w:r w:rsidRPr="00BC7D4E">
        <w:rPr>
          <w:rFonts w:ascii="Cambria" w:hAnsi="Cambria" w:cs="Cambria"/>
          <w:sz w:val="20"/>
          <w:szCs w:val="20"/>
        </w:rPr>
        <w:t>на</w:t>
      </w:r>
      <w:r w:rsidRPr="00BC7D4E">
        <w:rPr>
          <w:sz w:val="20"/>
          <w:szCs w:val="20"/>
        </w:rPr>
        <w:t xml:space="preserve"> </w:t>
      </w:r>
      <w:r w:rsidRPr="00BC7D4E">
        <w:rPr>
          <w:rFonts w:ascii="Cambria" w:hAnsi="Cambria" w:cs="Cambria"/>
          <w:sz w:val="20"/>
          <w:szCs w:val="20"/>
        </w:rPr>
        <w:t>шахтовом</w:t>
      </w:r>
      <w:r w:rsidRPr="00BC7D4E">
        <w:rPr>
          <w:sz w:val="20"/>
          <w:szCs w:val="20"/>
        </w:rPr>
        <w:t xml:space="preserve"> </w:t>
      </w:r>
      <w:r w:rsidRPr="00BC7D4E">
        <w:rPr>
          <w:rFonts w:ascii="Cambria" w:hAnsi="Cambria" w:cs="Cambria"/>
          <w:sz w:val="20"/>
          <w:szCs w:val="20"/>
        </w:rPr>
        <w:t>оборудовании</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месяц</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работы</w:t>
      </w:r>
      <w:r w:rsidRPr="00BC7D4E">
        <w:rPr>
          <w:sz w:val="20"/>
          <w:szCs w:val="20"/>
        </w:rPr>
        <w:t xml:space="preserve"> </w:t>
      </w:r>
      <w:r w:rsidRPr="00BC7D4E">
        <w:rPr>
          <w:rFonts w:ascii="Cambria" w:hAnsi="Cambria" w:cs="Cambria"/>
          <w:sz w:val="20"/>
          <w:szCs w:val="20"/>
        </w:rPr>
        <w:t>лифта</w:t>
      </w:r>
      <w:r w:rsidRPr="00BC7D4E">
        <w:rPr>
          <w:sz w:val="20"/>
          <w:szCs w:val="20"/>
        </w:rPr>
        <w:t xml:space="preserve"> </w:t>
      </w:r>
      <w:r w:rsidRPr="00BC7D4E">
        <w:rPr>
          <w:rFonts w:ascii="Cambria" w:hAnsi="Cambria" w:cs="Cambria"/>
          <w:sz w:val="20"/>
          <w:szCs w:val="20"/>
        </w:rPr>
        <w:t>этажными</w:t>
      </w:r>
      <w:r w:rsidRPr="00BC7D4E">
        <w:rPr>
          <w:sz w:val="20"/>
          <w:szCs w:val="20"/>
        </w:rPr>
        <w:t xml:space="preserve"> </w:t>
      </w:r>
      <w:r w:rsidRPr="00BC7D4E">
        <w:rPr>
          <w:rFonts w:ascii="Cambria" w:hAnsi="Cambria" w:cs="Cambria"/>
          <w:sz w:val="20"/>
          <w:szCs w:val="20"/>
        </w:rPr>
        <w:t>вызовами</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внутренними</w:t>
      </w:r>
      <w:r w:rsidRPr="00BC7D4E">
        <w:rPr>
          <w:sz w:val="20"/>
          <w:szCs w:val="20"/>
        </w:rPr>
        <w:t xml:space="preserve"> </w:t>
      </w:r>
      <w:r w:rsidRPr="00BC7D4E">
        <w:rPr>
          <w:rFonts w:ascii="Cambria" w:hAnsi="Cambria" w:cs="Cambria"/>
          <w:sz w:val="20"/>
          <w:szCs w:val="20"/>
        </w:rPr>
        <w:t>кнопками</w:t>
      </w:r>
      <w:r w:rsidRPr="00BC7D4E">
        <w:rPr>
          <w:sz w:val="20"/>
          <w:szCs w:val="20"/>
        </w:rPr>
        <w:t xml:space="preserve"> </w:t>
      </w:r>
      <w:r w:rsidRPr="00BC7D4E">
        <w:rPr>
          <w:rFonts w:ascii="Cambria" w:hAnsi="Cambria" w:cs="Cambria"/>
          <w:sz w:val="20"/>
          <w:szCs w:val="20"/>
        </w:rPr>
        <w:t>кабины</w:t>
      </w:r>
      <w:r w:rsidRPr="00BC7D4E">
        <w:rPr>
          <w:sz w:val="20"/>
          <w:szCs w:val="20"/>
        </w:rPr>
        <w:t xml:space="preserve">, </w:t>
      </w:r>
      <w:r w:rsidRPr="00BC7D4E">
        <w:rPr>
          <w:rFonts w:ascii="Cambria" w:hAnsi="Cambria" w:cs="Cambria"/>
          <w:sz w:val="20"/>
          <w:szCs w:val="20"/>
        </w:rPr>
        <w:t>регулировка</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месяц</w:t>
      </w:r>
      <w:r w:rsidRPr="00BC7D4E">
        <w:rPr>
          <w:sz w:val="20"/>
          <w:szCs w:val="20"/>
        </w:rPr>
        <w:t>)</w:t>
      </w:r>
      <w:r w:rsidRPr="00BC7D4E">
        <w:rPr>
          <w:sz w:val="20"/>
          <w:szCs w:val="20"/>
        </w:rPr>
        <w:br/>
        <w:t xml:space="preserve">- </w:t>
      </w:r>
      <w:r w:rsidRPr="00BC7D4E">
        <w:rPr>
          <w:rFonts w:ascii="Cambria" w:hAnsi="Cambria" w:cs="Cambria"/>
          <w:sz w:val="20"/>
          <w:szCs w:val="20"/>
        </w:rPr>
        <w:t>мониторинг</w:t>
      </w:r>
      <w:r w:rsidRPr="00BC7D4E">
        <w:rPr>
          <w:sz w:val="20"/>
          <w:szCs w:val="20"/>
        </w:rPr>
        <w:t xml:space="preserve"> </w:t>
      </w:r>
      <w:r w:rsidRPr="00BC7D4E">
        <w:rPr>
          <w:rFonts w:ascii="Cambria" w:hAnsi="Cambria" w:cs="Cambria"/>
          <w:sz w:val="20"/>
          <w:szCs w:val="20"/>
        </w:rPr>
        <w:t>электрооборудования</w:t>
      </w:r>
      <w:r w:rsidRPr="00BC7D4E">
        <w:rPr>
          <w:sz w:val="20"/>
          <w:szCs w:val="20"/>
        </w:rPr>
        <w:t xml:space="preserve">, </w:t>
      </w:r>
      <w:r w:rsidRPr="00BC7D4E">
        <w:rPr>
          <w:rFonts w:ascii="Cambria" w:hAnsi="Cambria" w:cs="Cambria"/>
          <w:sz w:val="20"/>
          <w:szCs w:val="20"/>
        </w:rPr>
        <w:t>очистка</w:t>
      </w:r>
      <w:r w:rsidRPr="00BC7D4E">
        <w:rPr>
          <w:sz w:val="20"/>
          <w:szCs w:val="20"/>
        </w:rPr>
        <w:t xml:space="preserve"> </w:t>
      </w:r>
      <w:r w:rsidRPr="00BC7D4E">
        <w:rPr>
          <w:rFonts w:ascii="Cambria" w:hAnsi="Cambria" w:cs="Cambria"/>
          <w:sz w:val="20"/>
          <w:szCs w:val="20"/>
        </w:rPr>
        <w:t>от</w:t>
      </w:r>
      <w:r w:rsidRPr="00BC7D4E">
        <w:rPr>
          <w:sz w:val="20"/>
          <w:szCs w:val="20"/>
        </w:rPr>
        <w:t xml:space="preserve"> </w:t>
      </w:r>
      <w:r w:rsidRPr="00BC7D4E">
        <w:rPr>
          <w:rFonts w:ascii="Cambria" w:hAnsi="Cambria" w:cs="Cambria"/>
          <w:sz w:val="20"/>
          <w:szCs w:val="20"/>
        </w:rPr>
        <w:t>пыли</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загрязнения</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месяц</w:t>
      </w:r>
      <w:r w:rsidRPr="00BC7D4E">
        <w:rPr>
          <w:sz w:val="20"/>
          <w:szCs w:val="20"/>
        </w:rPr>
        <w:t>)</w:t>
      </w:r>
      <w:r w:rsidRPr="00BC7D4E">
        <w:rPr>
          <w:sz w:val="20"/>
          <w:szCs w:val="20"/>
        </w:rPr>
        <w:br/>
        <w:t>-</w:t>
      </w:r>
      <w:r w:rsidRPr="00BC7D4E">
        <w:rPr>
          <w:rFonts w:ascii="Cambria" w:hAnsi="Cambria" w:cs="Cambria"/>
          <w:sz w:val="20"/>
          <w:szCs w:val="20"/>
        </w:rPr>
        <w:t>проверка</w:t>
      </w:r>
      <w:r w:rsidRPr="00BC7D4E">
        <w:rPr>
          <w:sz w:val="20"/>
          <w:szCs w:val="20"/>
        </w:rPr>
        <w:t> </w:t>
      </w:r>
      <w:r w:rsidRPr="00BC7D4E">
        <w:rPr>
          <w:rFonts w:ascii="Cambria" w:hAnsi="Cambria" w:cs="Cambria"/>
          <w:sz w:val="20"/>
          <w:szCs w:val="20"/>
        </w:rPr>
        <w:t>системы</w:t>
      </w:r>
      <w:r w:rsidRPr="00BC7D4E">
        <w:rPr>
          <w:sz w:val="20"/>
          <w:szCs w:val="20"/>
        </w:rPr>
        <w:t xml:space="preserve"> </w:t>
      </w:r>
      <w:r w:rsidRPr="00BC7D4E">
        <w:rPr>
          <w:rFonts w:ascii="Cambria" w:hAnsi="Cambria" w:cs="Cambria"/>
          <w:sz w:val="20"/>
          <w:szCs w:val="20"/>
        </w:rPr>
        <w:t>реле</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электрических</w:t>
      </w:r>
      <w:r w:rsidRPr="00BC7D4E">
        <w:rPr>
          <w:sz w:val="20"/>
          <w:szCs w:val="20"/>
        </w:rPr>
        <w:t xml:space="preserve"> </w:t>
      </w:r>
      <w:r w:rsidRPr="00BC7D4E">
        <w:rPr>
          <w:rFonts w:ascii="Cambria" w:hAnsi="Cambria" w:cs="Cambria"/>
          <w:sz w:val="20"/>
          <w:szCs w:val="20"/>
        </w:rPr>
        <w:t>пускателей</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месяц</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регулирование</w:t>
      </w:r>
      <w:r w:rsidRPr="00BC7D4E">
        <w:rPr>
          <w:sz w:val="20"/>
          <w:szCs w:val="20"/>
        </w:rPr>
        <w:t xml:space="preserve"> </w:t>
      </w:r>
      <w:r w:rsidRPr="00BC7D4E">
        <w:rPr>
          <w:rFonts w:ascii="Cambria" w:hAnsi="Cambria" w:cs="Cambria"/>
          <w:sz w:val="20"/>
          <w:szCs w:val="20"/>
        </w:rPr>
        <w:t>механической</w:t>
      </w:r>
      <w:r w:rsidRPr="00BC7D4E">
        <w:rPr>
          <w:sz w:val="20"/>
          <w:szCs w:val="20"/>
        </w:rPr>
        <w:t xml:space="preserve"> </w:t>
      </w:r>
      <w:r w:rsidRPr="00BC7D4E">
        <w:rPr>
          <w:rFonts w:ascii="Cambria" w:hAnsi="Cambria" w:cs="Cambria"/>
          <w:sz w:val="20"/>
          <w:szCs w:val="20"/>
        </w:rPr>
        <w:t>системы</w:t>
      </w:r>
      <w:r w:rsidRPr="00BC7D4E">
        <w:rPr>
          <w:sz w:val="20"/>
          <w:szCs w:val="20"/>
        </w:rPr>
        <w:t xml:space="preserve"> </w:t>
      </w:r>
      <w:r w:rsidRPr="00BC7D4E">
        <w:rPr>
          <w:rFonts w:ascii="Cambria" w:hAnsi="Cambria" w:cs="Cambria"/>
          <w:sz w:val="20"/>
          <w:szCs w:val="20"/>
        </w:rPr>
        <w:t>работоспособности</w:t>
      </w:r>
      <w:r w:rsidRPr="00BC7D4E">
        <w:rPr>
          <w:sz w:val="20"/>
          <w:szCs w:val="20"/>
        </w:rPr>
        <w:t xml:space="preserve"> </w:t>
      </w:r>
      <w:r w:rsidRPr="00BC7D4E">
        <w:rPr>
          <w:rFonts w:ascii="Cambria" w:hAnsi="Cambria" w:cs="Cambria"/>
          <w:sz w:val="20"/>
          <w:szCs w:val="20"/>
        </w:rPr>
        <w:t>шахтных</w:t>
      </w:r>
      <w:r w:rsidRPr="00BC7D4E">
        <w:rPr>
          <w:sz w:val="20"/>
          <w:szCs w:val="20"/>
        </w:rPr>
        <w:t xml:space="preserve"> </w:t>
      </w:r>
      <w:r w:rsidRPr="00BC7D4E">
        <w:rPr>
          <w:rFonts w:ascii="Cambria" w:hAnsi="Cambria" w:cs="Cambria"/>
          <w:sz w:val="20"/>
          <w:szCs w:val="20"/>
        </w:rPr>
        <w:t>дверей</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их</w:t>
      </w:r>
      <w:r w:rsidRPr="00BC7D4E">
        <w:rPr>
          <w:sz w:val="20"/>
          <w:szCs w:val="20"/>
        </w:rPr>
        <w:t xml:space="preserve"> </w:t>
      </w:r>
      <w:r w:rsidRPr="00BC7D4E">
        <w:rPr>
          <w:rFonts w:ascii="Cambria" w:hAnsi="Cambria" w:cs="Cambria"/>
          <w:sz w:val="20"/>
          <w:szCs w:val="20"/>
        </w:rPr>
        <w:t>клапанов</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месяц</w:t>
      </w:r>
      <w:r w:rsidRPr="00BC7D4E">
        <w:rPr>
          <w:sz w:val="20"/>
          <w:szCs w:val="20"/>
        </w:rPr>
        <w:t>)</w:t>
      </w:r>
      <w:r w:rsidRPr="00BC7D4E">
        <w:rPr>
          <w:sz w:val="20"/>
          <w:szCs w:val="20"/>
        </w:rPr>
        <w:br/>
      </w:r>
      <w:r w:rsidRPr="00BC7D4E">
        <w:rPr>
          <w:sz w:val="20"/>
          <w:szCs w:val="20"/>
        </w:rPr>
        <w:lastRenderedPageBreak/>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электрических</w:t>
      </w:r>
      <w:r w:rsidRPr="00BC7D4E">
        <w:rPr>
          <w:sz w:val="20"/>
          <w:szCs w:val="20"/>
        </w:rPr>
        <w:t xml:space="preserve"> </w:t>
      </w:r>
      <w:r w:rsidRPr="00BC7D4E">
        <w:rPr>
          <w:rFonts w:ascii="Cambria" w:hAnsi="Cambria" w:cs="Cambria"/>
          <w:sz w:val="20"/>
          <w:szCs w:val="20"/>
        </w:rPr>
        <w:t>конечных</w:t>
      </w:r>
      <w:r w:rsidRPr="00BC7D4E">
        <w:rPr>
          <w:sz w:val="20"/>
          <w:szCs w:val="20"/>
        </w:rPr>
        <w:t xml:space="preserve"> </w:t>
      </w:r>
      <w:r w:rsidRPr="00BC7D4E">
        <w:rPr>
          <w:rFonts w:ascii="Cambria" w:hAnsi="Cambria" w:cs="Cambria"/>
          <w:sz w:val="20"/>
          <w:szCs w:val="20"/>
        </w:rPr>
        <w:t>выключателей</w:t>
      </w:r>
      <w:r w:rsidRPr="00BC7D4E">
        <w:rPr>
          <w:sz w:val="20"/>
          <w:szCs w:val="20"/>
        </w:rPr>
        <w:t xml:space="preserve">, </w:t>
      </w:r>
      <w:r w:rsidRPr="00BC7D4E">
        <w:rPr>
          <w:rFonts w:ascii="Cambria" w:hAnsi="Cambria" w:cs="Cambria"/>
          <w:sz w:val="20"/>
          <w:szCs w:val="20"/>
        </w:rPr>
        <w:t>входящих</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систему</w:t>
      </w:r>
      <w:r w:rsidRPr="00BC7D4E">
        <w:rPr>
          <w:sz w:val="20"/>
          <w:szCs w:val="20"/>
        </w:rPr>
        <w:t xml:space="preserve"> </w:t>
      </w:r>
      <w:r w:rsidRPr="00BC7D4E">
        <w:rPr>
          <w:rFonts w:ascii="Cambria" w:hAnsi="Cambria" w:cs="Cambria"/>
          <w:sz w:val="20"/>
          <w:szCs w:val="20"/>
        </w:rPr>
        <w:t>шахтных</w:t>
      </w:r>
      <w:r w:rsidRPr="00BC7D4E">
        <w:rPr>
          <w:sz w:val="20"/>
          <w:szCs w:val="20"/>
        </w:rPr>
        <w:t xml:space="preserve"> </w:t>
      </w:r>
      <w:r w:rsidRPr="00BC7D4E">
        <w:rPr>
          <w:rFonts w:ascii="Cambria" w:hAnsi="Cambria" w:cs="Cambria"/>
          <w:sz w:val="20"/>
          <w:szCs w:val="20"/>
        </w:rPr>
        <w:t>дверей</w:t>
      </w:r>
      <w:r w:rsidRPr="00BC7D4E">
        <w:rPr>
          <w:sz w:val="20"/>
          <w:szCs w:val="20"/>
        </w:rPr>
        <w:t> (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месяц</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регулировка</w:t>
      </w:r>
      <w:r w:rsidRPr="00BC7D4E">
        <w:rPr>
          <w:sz w:val="20"/>
          <w:szCs w:val="20"/>
        </w:rPr>
        <w:t> </w:t>
      </w:r>
      <w:r w:rsidRPr="00BC7D4E">
        <w:rPr>
          <w:rFonts w:ascii="Cambria" w:hAnsi="Cambria" w:cs="Cambria"/>
          <w:sz w:val="20"/>
          <w:szCs w:val="20"/>
        </w:rPr>
        <w:t>механико</w:t>
      </w:r>
      <w:r w:rsidRPr="00BC7D4E">
        <w:rPr>
          <w:sz w:val="20"/>
          <w:szCs w:val="20"/>
        </w:rPr>
        <w:t>-</w:t>
      </w:r>
      <w:r w:rsidRPr="00BC7D4E">
        <w:rPr>
          <w:rFonts w:ascii="Cambria" w:hAnsi="Cambria" w:cs="Cambria"/>
          <w:sz w:val="20"/>
          <w:szCs w:val="20"/>
        </w:rPr>
        <w:t>электрической</w:t>
      </w:r>
      <w:r w:rsidRPr="00BC7D4E">
        <w:rPr>
          <w:sz w:val="20"/>
          <w:szCs w:val="20"/>
        </w:rPr>
        <w:t> </w:t>
      </w:r>
      <w:r w:rsidRPr="00BC7D4E">
        <w:rPr>
          <w:rFonts w:ascii="Cambria" w:hAnsi="Cambria" w:cs="Cambria"/>
          <w:sz w:val="20"/>
          <w:szCs w:val="20"/>
        </w:rPr>
        <w:t>системы</w:t>
      </w:r>
      <w:r w:rsidRPr="00BC7D4E">
        <w:rPr>
          <w:sz w:val="20"/>
          <w:szCs w:val="20"/>
        </w:rPr>
        <w:t xml:space="preserve"> </w:t>
      </w:r>
      <w:r w:rsidRPr="00BC7D4E">
        <w:rPr>
          <w:rFonts w:ascii="Cambria" w:hAnsi="Cambria" w:cs="Cambria"/>
          <w:sz w:val="20"/>
          <w:szCs w:val="20"/>
        </w:rPr>
        <w:t>дверей</w:t>
      </w:r>
      <w:r w:rsidRPr="00BC7D4E">
        <w:rPr>
          <w:sz w:val="20"/>
          <w:szCs w:val="20"/>
        </w:rPr>
        <w:t xml:space="preserve"> </w:t>
      </w:r>
      <w:r w:rsidRPr="00BC7D4E">
        <w:rPr>
          <w:rFonts w:ascii="Cambria" w:hAnsi="Cambria" w:cs="Cambria"/>
          <w:sz w:val="20"/>
          <w:szCs w:val="20"/>
        </w:rPr>
        <w:t>кабины</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месяц</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работы</w:t>
      </w:r>
      <w:r w:rsidRPr="00BC7D4E">
        <w:rPr>
          <w:sz w:val="20"/>
          <w:szCs w:val="20"/>
        </w:rPr>
        <w:t xml:space="preserve"> </w:t>
      </w:r>
      <w:r w:rsidRPr="00BC7D4E">
        <w:rPr>
          <w:rFonts w:ascii="Cambria" w:hAnsi="Cambria" w:cs="Cambria"/>
          <w:sz w:val="20"/>
          <w:szCs w:val="20"/>
        </w:rPr>
        <w:t>дверей</w:t>
      </w:r>
      <w:r w:rsidRPr="00BC7D4E">
        <w:rPr>
          <w:sz w:val="20"/>
          <w:szCs w:val="20"/>
        </w:rPr>
        <w:t xml:space="preserve"> </w:t>
      </w:r>
      <w:r w:rsidRPr="00BC7D4E">
        <w:rPr>
          <w:rFonts w:ascii="Cambria" w:hAnsi="Cambria" w:cs="Cambria"/>
          <w:sz w:val="20"/>
          <w:szCs w:val="20"/>
        </w:rPr>
        <w:t>кабины</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шахты</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унифицированном</w:t>
      </w:r>
      <w:r w:rsidRPr="00BC7D4E">
        <w:rPr>
          <w:sz w:val="20"/>
          <w:szCs w:val="20"/>
        </w:rPr>
        <w:t xml:space="preserve"> </w:t>
      </w:r>
      <w:r w:rsidRPr="00BC7D4E">
        <w:rPr>
          <w:rFonts w:ascii="Cambria" w:hAnsi="Cambria" w:cs="Cambria"/>
          <w:sz w:val="20"/>
          <w:szCs w:val="20"/>
        </w:rPr>
        <w:t>режиме</w:t>
      </w:r>
      <w:r w:rsidRPr="00BC7D4E">
        <w:rPr>
          <w:sz w:val="20"/>
          <w:szCs w:val="20"/>
        </w:rPr>
        <w:t xml:space="preserve">, </w:t>
      </w:r>
      <w:r w:rsidRPr="00BC7D4E">
        <w:rPr>
          <w:rFonts w:ascii="Cambria" w:hAnsi="Cambria" w:cs="Cambria"/>
          <w:sz w:val="20"/>
          <w:szCs w:val="20"/>
        </w:rPr>
        <w:t>регулировка</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месяц</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датчиков</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флажков</w:t>
      </w:r>
      <w:r w:rsidRPr="00BC7D4E">
        <w:rPr>
          <w:sz w:val="20"/>
          <w:szCs w:val="20"/>
        </w:rPr>
        <w:t xml:space="preserve"> </w:t>
      </w:r>
      <w:r w:rsidRPr="00BC7D4E">
        <w:rPr>
          <w:rFonts w:ascii="Cambria" w:hAnsi="Cambria" w:cs="Cambria"/>
          <w:sz w:val="20"/>
          <w:szCs w:val="20"/>
        </w:rPr>
        <w:t>при</w:t>
      </w:r>
      <w:r w:rsidRPr="00BC7D4E">
        <w:rPr>
          <w:sz w:val="20"/>
          <w:szCs w:val="20"/>
        </w:rPr>
        <w:t xml:space="preserve"> </w:t>
      </w:r>
      <w:r w:rsidRPr="00BC7D4E">
        <w:rPr>
          <w:rFonts w:ascii="Cambria" w:hAnsi="Cambria" w:cs="Cambria"/>
          <w:sz w:val="20"/>
          <w:szCs w:val="20"/>
        </w:rPr>
        <w:t>работе</w:t>
      </w:r>
      <w:r w:rsidRPr="00BC7D4E">
        <w:rPr>
          <w:sz w:val="20"/>
          <w:szCs w:val="20"/>
        </w:rPr>
        <w:t xml:space="preserve"> </w:t>
      </w:r>
      <w:r w:rsidRPr="00BC7D4E">
        <w:rPr>
          <w:rFonts w:ascii="Cambria" w:hAnsi="Cambria" w:cs="Cambria"/>
          <w:sz w:val="20"/>
          <w:szCs w:val="20"/>
        </w:rPr>
        <w:t>лифта</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объединенном</w:t>
      </w:r>
      <w:r w:rsidRPr="00BC7D4E">
        <w:rPr>
          <w:sz w:val="20"/>
          <w:szCs w:val="20"/>
        </w:rPr>
        <w:t xml:space="preserve"> </w:t>
      </w:r>
      <w:r w:rsidRPr="00BC7D4E">
        <w:rPr>
          <w:rFonts w:ascii="Cambria" w:hAnsi="Cambria" w:cs="Cambria"/>
          <w:sz w:val="20"/>
          <w:szCs w:val="20"/>
        </w:rPr>
        <w:t>режиме</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месяц</w:t>
      </w:r>
      <w:r w:rsidRPr="00BC7D4E">
        <w:rPr>
          <w:sz w:val="20"/>
          <w:szCs w:val="20"/>
        </w:rPr>
        <w:t>)</w:t>
      </w:r>
      <w:r w:rsidRPr="00BC7D4E">
        <w:rPr>
          <w:sz w:val="20"/>
          <w:szCs w:val="20"/>
        </w:rPr>
        <w:br/>
        <w:t xml:space="preserve">- </w:t>
      </w:r>
      <w:r w:rsidRPr="00BC7D4E">
        <w:rPr>
          <w:rFonts w:ascii="Cambria" w:hAnsi="Cambria" w:cs="Cambria"/>
          <w:sz w:val="20"/>
          <w:szCs w:val="20"/>
        </w:rPr>
        <w:t>мониторинг</w:t>
      </w:r>
      <w:r w:rsidRPr="00BC7D4E">
        <w:rPr>
          <w:sz w:val="20"/>
          <w:szCs w:val="20"/>
        </w:rPr>
        <w:t xml:space="preserve"> </w:t>
      </w:r>
      <w:r w:rsidRPr="00BC7D4E">
        <w:rPr>
          <w:rFonts w:ascii="Cambria" w:hAnsi="Cambria" w:cs="Cambria"/>
          <w:sz w:val="20"/>
          <w:szCs w:val="20"/>
        </w:rPr>
        <w:t>дверей</w:t>
      </w:r>
      <w:r w:rsidRPr="00BC7D4E">
        <w:rPr>
          <w:sz w:val="20"/>
          <w:szCs w:val="20"/>
        </w:rPr>
        <w:t xml:space="preserve"> </w:t>
      </w:r>
      <w:r w:rsidRPr="00BC7D4E">
        <w:rPr>
          <w:rFonts w:ascii="Cambria" w:hAnsi="Cambria" w:cs="Cambria"/>
          <w:sz w:val="20"/>
          <w:szCs w:val="20"/>
        </w:rPr>
        <w:t>кабины</w:t>
      </w:r>
      <w:r w:rsidRPr="00BC7D4E">
        <w:rPr>
          <w:sz w:val="20"/>
          <w:szCs w:val="20"/>
        </w:rPr>
        <w:t xml:space="preserve"> </w:t>
      </w:r>
      <w:r w:rsidRPr="00BC7D4E">
        <w:rPr>
          <w:rFonts w:ascii="Cambria" w:hAnsi="Cambria" w:cs="Cambria"/>
          <w:sz w:val="20"/>
          <w:szCs w:val="20"/>
        </w:rPr>
        <w:t>во</w:t>
      </w:r>
      <w:r w:rsidRPr="00BC7D4E">
        <w:rPr>
          <w:sz w:val="20"/>
          <w:szCs w:val="20"/>
        </w:rPr>
        <w:t xml:space="preserve"> </w:t>
      </w:r>
      <w:r w:rsidRPr="00BC7D4E">
        <w:rPr>
          <w:rFonts w:ascii="Cambria" w:hAnsi="Cambria" w:cs="Cambria"/>
          <w:sz w:val="20"/>
          <w:szCs w:val="20"/>
        </w:rPr>
        <w:t>время</w:t>
      </w:r>
      <w:r w:rsidRPr="00BC7D4E">
        <w:rPr>
          <w:sz w:val="20"/>
          <w:szCs w:val="20"/>
        </w:rPr>
        <w:t xml:space="preserve"> </w:t>
      </w:r>
      <w:r w:rsidRPr="00BC7D4E">
        <w:rPr>
          <w:rFonts w:ascii="Cambria" w:hAnsi="Cambria" w:cs="Cambria"/>
          <w:sz w:val="20"/>
          <w:szCs w:val="20"/>
        </w:rPr>
        <w:t>работы</w:t>
      </w:r>
      <w:r w:rsidRPr="00BC7D4E">
        <w:rPr>
          <w:sz w:val="20"/>
          <w:szCs w:val="20"/>
        </w:rPr>
        <w:t xml:space="preserve">, </w:t>
      </w:r>
      <w:r w:rsidRPr="00BC7D4E">
        <w:rPr>
          <w:rFonts w:ascii="Cambria" w:hAnsi="Cambria" w:cs="Cambria"/>
          <w:sz w:val="20"/>
          <w:szCs w:val="20"/>
        </w:rPr>
        <w:t>регулировка</w:t>
      </w:r>
      <w:r w:rsidRPr="00BC7D4E">
        <w:rPr>
          <w:sz w:val="20"/>
          <w:szCs w:val="20"/>
        </w:rPr>
        <w:t xml:space="preserve"> (</w:t>
      </w:r>
      <w:r w:rsidRPr="00BC7D4E">
        <w:rPr>
          <w:rFonts w:ascii="Cambria" w:hAnsi="Cambria" w:cs="Cambria"/>
          <w:sz w:val="20"/>
          <w:szCs w:val="20"/>
        </w:rPr>
        <w:t>раз</w:t>
      </w:r>
      <w:r w:rsidRPr="00BC7D4E">
        <w:rPr>
          <w:sz w:val="20"/>
          <w:szCs w:val="20"/>
        </w:rPr>
        <w:t>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месяц</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освещения</w:t>
      </w:r>
      <w:r w:rsidRPr="00BC7D4E">
        <w:rPr>
          <w:sz w:val="20"/>
          <w:szCs w:val="20"/>
        </w:rPr>
        <w:t xml:space="preserve"> </w:t>
      </w:r>
      <w:r w:rsidRPr="00BC7D4E">
        <w:rPr>
          <w:rFonts w:ascii="Cambria" w:hAnsi="Cambria" w:cs="Cambria"/>
          <w:sz w:val="20"/>
          <w:szCs w:val="20"/>
        </w:rPr>
        <w:t>шахты</w:t>
      </w:r>
      <w:r w:rsidRPr="00BC7D4E">
        <w:rPr>
          <w:sz w:val="20"/>
          <w:szCs w:val="20"/>
        </w:rPr>
        <w:t xml:space="preserve"> </w:t>
      </w:r>
      <w:r w:rsidRPr="00BC7D4E">
        <w:rPr>
          <w:rFonts w:ascii="Cambria" w:hAnsi="Cambria" w:cs="Cambria"/>
          <w:sz w:val="20"/>
          <w:szCs w:val="20"/>
        </w:rPr>
        <w:t>лифта</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3 </w:t>
      </w:r>
      <w:r w:rsidRPr="00BC7D4E">
        <w:rPr>
          <w:rFonts w:ascii="Cambria" w:hAnsi="Cambria" w:cs="Cambria"/>
          <w:sz w:val="20"/>
          <w:szCs w:val="20"/>
        </w:rPr>
        <w:t>месяца</w:t>
      </w:r>
      <w:r w:rsidRPr="00BC7D4E">
        <w:rPr>
          <w:sz w:val="20"/>
          <w:szCs w:val="20"/>
        </w:rPr>
        <w:t>)</w:t>
      </w:r>
      <w:r w:rsidRPr="00BC7D4E">
        <w:rPr>
          <w:sz w:val="20"/>
          <w:szCs w:val="20"/>
        </w:rPr>
        <w:br/>
        <w:t>-</w:t>
      </w:r>
      <w:r w:rsidRPr="00BC7D4E">
        <w:rPr>
          <w:rFonts w:ascii="Cambria" w:hAnsi="Cambria" w:cs="Cambria"/>
          <w:sz w:val="20"/>
          <w:szCs w:val="20"/>
        </w:rPr>
        <w:t>проверка</w:t>
      </w:r>
      <w:r w:rsidRPr="00BC7D4E">
        <w:rPr>
          <w:sz w:val="20"/>
          <w:szCs w:val="20"/>
        </w:rPr>
        <w:t> </w:t>
      </w:r>
      <w:r w:rsidRPr="00BC7D4E">
        <w:rPr>
          <w:rFonts w:ascii="Cambria" w:hAnsi="Cambria" w:cs="Cambria"/>
          <w:sz w:val="20"/>
          <w:szCs w:val="20"/>
        </w:rPr>
        <w:t>лебедки</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электрического</w:t>
      </w:r>
      <w:r w:rsidRPr="00BC7D4E">
        <w:rPr>
          <w:sz w:val="20"/>
          <w:szCs w:val="20"/>
        </w:rPr>
        <w:br/>
      </w:r>
      <w:r w:rsidRPr="00BC7D4E">
        <w:rPr>
          <w:rFonts w:ascii="Cambria" w:hAnsi="Cambria" w:cs="Cambria"/>
          <w:sz w:val="20"/>
          <w:szCs w:val="20"/>
        </w:rPr>
        <w:t>оборудования</w:t>
      </w:r>
      <w:r w:rsidRPr="00BC7D4E">
        <w:rPr>
          <w:sz w:val="20"/>
          <w:szCs w:val="20"/>
        </w:rPr>
        <w:t xml:space="preserve"> </w:t>
      </w:r>
      <w:r w:rsidRPr="00BC7D4E">
        <w:rPr>
          <w:rFonts w:ascii="Cambria" w:hAnsi="Cambria" w:cs="Cambria"/>
          <w:sz w:val="20"/>
          <w:szCs w:val="20"/>
        </w:rPr>
        <w:t>во</w:t>
      </w:r>
      <w:r w:rsidRPr="00BC7D4E">
        <w:rPr>
          <w:sz w:val="20"/>
          <w:szCs w:val="20"/>
        </w:rPr>
        <w:t xml:space="preserve"> </w:t>
      </w:r>
      <w:r w:rsidRPr="00BC7D4E">
        <w:rPr>
          <w:rFonts w:ascii="Cambria" w:hAnsi="Cambria" w:cs="Cambria"/>
          <w:sz w:val="20"/>
          <w:szCs w:val="20"/>
        </w:rPr>
        <w:t>время</w:t>
      </w:r>
      <w:r w:rsidRPr="00BC7D4E">
        <w:rPr>
          <w:sz w:val="20"/>
          <w:szCs w:val="20"/>
        </w:rPr>
        <w:t xml:space="preserve"> </w:t>
      </w:r>
      <w:r w:rsidRPr="00BC7D4E">
        <w:rPr>
          <w:rFonts w:ascii="Cambria" w:hAnsi="Cambria" w:cs="Cambria"/>
          <w:sz w:val="20"/>
          <w:szCs w:val="20"/>
        </w:rPr>
        <w:t>работы</w:t>
      </w:r>
      <w:r w:rsidRPr="00BC7D4E">
        <w:rPr>
          <w:sz w:val="20"/>
          <w:szCs w:val="20"/>
        </w:rPr>
        <w:t xml:space="preserve">, </w:t>
      </w:r>
      <w:r w:rsidRPr="00BC7D4E">
        <w:rPr>
          <w:rFonts w:ascii="Cambria" w:hAnsi="Cambria" w:cs="Cambria"/>
          <w:sz w:val="20"/>
          <w:szCs w:val="20"/>
        </w:rPr>
        <w:t>при</w:t>
      </w:r>
      <w:r w:rsidRPr="00BC7D4E">
        <w:rPr>
          <w:sz w:val="20"/>
          <w:szCs w:val="20"/>
        </w:rPr>
        <w:t xml:space="preserve"> </w:t>
      </w:r>
      <w:r w:rsidRPr="00BC7D4E">
        <w:rPr>
          <w:rFonts w:ascii="Cambria" w:hAnsi="Cambria" w:cs="Cambria"/>
          <w:sz w:val="20"/>
          <w:szCs w:val="20"/>
        </w:rPr>
        <w:t>необходимости</w:t>
      </w:r>
      <w:r w:rsidRPr="00BC7D4E">
        <w:rPr>
          <w:sz w:val="20"/>
          <w:szCs w:val="20"/>
        </w:rPr>
        <w:t xml:space="preserve"> </w:t>
      </w:r>
      <w:r w:rsidRPr="00BC7D4E">
        <w:rPr>
          <w:rFonts w:ascii="Cambria" w:hAnsi="Cambria" w:cs="Cambria"/>
          <w:sz w:val="20"/>
          <w:szCs w:val="20"/>
        </w:rPr>
        <w:t>регулировка</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3 </w:t>
      </w:r>
      <w:r w:rsidRPr="00BC7D4E">
        <w:rPr>
          <w:rFonts w:ascii="Cambria" w:hAnsi="Cambria" w:cs="Cambria"/>
          <w:sz w:val="20"/>
          <w:szCs w:val="20"/>
        </w:rPr>
        <w:t>месяца</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тормозов</w:t>
      </w:r>
      <w:r w:rsidRPr="00BC7D4E">
        <w:rPr>
          <w:sz w:val="20"/>
          <w:szCs w:val="20"/>
        </w:rPr>
        <w:t xml:space="preserve"> (</w:t>
      </w:r>
      <w:r w:rsidRPr="00BC7D4E">
        <w:rPr>
          <w:rFonts w:ascii="Cambria" w:hAnsi="Cambria" w:cs="Cambria"/>
          <w:sz w:val="20"/>
          <w:szCs w:val="20"/>
        </w:rPr>
        <w:t>целостность</w:t>
      </w:r>
      <w:r w:rsidRPr="00BC7D4E">
        <w:rPr>
          <w:sz w:val="20"/>
          <w:szCs w:val="20"/>
        </w:rPr>
        <w:t xml:space="preserve"> </w:t>
      </w:r>
      <w:r w:rsidRPr="00BC7D4E">
        <w:rPr>
          <w:rFonts w:ascii="Cambria" w:hAnsi="Cambria" w:cs="Cambria"/>
          <w:sz w:val="20"/>
          <w:szCs w:val="20"/>
        </w:rPr>
        <w:t>пружин</w:t>
      </w:r>
      <w:r w:rsidRPr="00BC7D4E">
        <w:rPr>
          <w:sz w:val="20"/>
          <w:szCs w:val="20"/>
        </w:rPr>
        <w:t xml:space="preserve">, </w:t>
      </w:r>
      <w:r w:rsidRPr="00BC7D4E">
        <w:rPr>
          <w:rFonts w:ascii="Cambria" w:hAnsi="Cambria" w:cs="Cambria"/>
          <w:sz w:val="20"/>
          <w:szCs w:val="20"/>
        </w:rPr>
        <w:t>соединение</w:t>
      </w:r>
      <w:r w:rsidRPr="00BC7D4E">
        <w:rPr>
          <w:sz w:val="20"/>
          <w:szCs w:val="20"/>
        </w:rPr>
        <w:t xml:space="preserve"> </w:t>
      </w:r>
      <w:r w:rsidRPr="00BC7D4E">
        <w:rPr>
          <w:rFonts w:ascii="Cambria" w:hAnsi="Cambria" w:cs="Cambria"/>
          <w:sz w:val="20"/>
          <w:szCs w:val="20"/>
        </w:rPr>
        <w:t>шарниров</w:t>
      </w:r>
      <w:r w:rsidRPr="00BC7D4E">
        <w:rPr>
          <w:sz w:val="20"/>
          <w:szCs w:val="20"/>
        </w:rPr>
        <w:t xml:space="preserve">, </w:t>
      </w:r>
      <w:r w:rsidRPr="00BC7D4E">
        <w:rPr>
          <w:rFonts w:ascii="Cambria" w:hAnsi="Cambria" w:cs="Cambria"/>
          <w:sz w:val="20"/>
          <w:szCs w:val="20"/>
        </w:rPr>
        <w:t>рычаги</w:t>
      </w:r>
      <w:r w:rsidRPr="00BC7D4E">
        <w:rPr>
          <w:sz w:val="20"/>
          <w:szCs w:val="20"/>
        </w:rPr>
        <w:t xml:space="preserve">, </w:t>
      </w:r>
      <w:r w:rsidRPr="00BC7D4E">
        <w:rPr>
          <w:rFonts w:ascii="Cambria" w:hAnsi="Cambria" w:cs="Cambria"/>
          <w:sz w:val="20"/>
          <w:szCs w:val="20"/>
        </w:rPr>
        <w:t>степень</w:t>
      </w:r>
      <w:r w:rsidRPr="00BC7D4E">
        <w:rPr>
          <w:sz w:val="20"/>
          <w:szCs w:val="20"/>
        </w:rPr>
        <w:t xml:space="preserve"> </w:t>
      </w:r>
      <w:r w:rsidRPr="00BC7D4E">
        <w:rPr>
          <w:rFonts w:ascii="Cambria" w:hAnsi="Cambria" w:cs="Cambria"/>
          <w:sz w:val="20"/>
          <w:szCs w:val="20"/>
        </w:rPr>
        <w:t>износа</w:t>
      </w:r>
      <w:r w:rsidRPr="00BC7D4E">
        <w:rPr>
          <w:sz w:val="20"/>
          <w:szCs w:val="20"/>
        </w:rPr>
        <w:t xml:space="preserve"> </w:t>
      </w:r>
      <w:r w:rsidRPr="00BC7D4E">
        <w:rPr>
          <w:rFonts w:ascii="Cambria" w:hAnsi="Cambria" w:cs="Cambria"/>
          <w:sz w:val="20"/>
          <w:szCs w:val="20"/>
        </w:rPr>
        <w:t>вкладышей</w:t>
      </w:r>
      <w:r w:rsidRPr="00BC7D4E">
        <w:rPr>
          <w:sz w:val="20"/>
          <w:szCs w:val="20"/>
        </w:rPr>
        <w:t xml:space="preserve">), </w:t>
      </w:r>
      <w:r w:rsidRPr="00BC7D4E">
        <w:rPr>
          <w:rFonts w:ascii="Cambria" w:hAnsi="Cambria" w:cs="Cambria"/>
          <w:sz w:val="20"/>
          <w:szCs w:val="20"/>
        </w:rPr>
        <w:t>регулировка</w:t>
      </w:r>
      <w:r w:rsidRPr="00BC7D4E">
        <w:rPr>
          <w:sz w:val="20"/>
          <w:szCs w:val="20"/>
        </w:rPr>
        <w:t xml:space="preserve"> </w:t>
      </w:r>
      <w:r w:rsidRPr="00BC7D4E">
        <w:rPr>
          <w:rFonts w:ascii="Cambria" w:hAnsi="Cambria" w:cs="Cambria"/>
          <w:sz w:val="20"/>
          <w:szCs w:val="20"/>
        </w:rPr>
        <w:t>при</w:t>
      </w:r>
      <w:r w:rsidRPr="00BC7D4E">
        <w:rPr>
          <w:sz w:val="20"/>
          <w:szCs w:val="20"/>
        </w:rPr>
        <w:t xml:space="preserve"> </w:t>
      </w:r>
      <w:r w:rsidRPr="00BC7D4E">
        <w:rPr>
          <w:rFonts w:ascii="Cambria" w:hAnsi="Cambria" w:cs="Cambria"/>
          <w:sz w:val="20"/>
          <w:szCs w:val="20"/>
        </w:rPr>
        <w:t>необходимости</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3 </w:t>
      </w:r>
      <w:r w:rsidRPr="00BC7D4E">
        <w:rPr>
          <w:rFonts w:ascii="Cambria" w:hAnsi="Cambria" w:cs="Cambria"/>
          <w:sz w:val="20"/>
          <w:szCs w:val="20"/>
        </w:rPr>
        <w:t>месяца</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состояния</w:t>
      </w:r>
      <w:r w:rsidRPr="00BC7D4E">
        <w:rPr>
          <w:sz w:val="20"/>
          <w:szCs w:val="20"/>
        </w:rPr>
        <w:t xml:space="preserve"> </w:t>
      </w:r>
      <w:r w:rsidRPr="00BC7D4E">
        <w:rPr>
          <w:rFonts w:ascii="Cambria" w:hAnsi="Cambria" w:cs="Cambria"/>
          <w:sz w:val="20"/>
          <w:szCs w:val="20"/>
        </w:rPr>
        <w:t>шахтных</w:t>
      </w:r>
      <w:r w:rsidRPr="00BC7D4E">
        <w:rPr>
          <w:sz w:val="20"/>
          <w:szCs w:val="20"/>
        </w:rPr>
        <w:t xml:space="preserve"> </w:t>
      </w:r>
      <w:r w:rsidRPr="00BC7D4E">
        <w:rPr>
          <w:rFonts w:ascii="Cambria" w:hAnsi="Cambria" w:cs="Cambria"/>
          <w:sz w:val="20"/>
          <w:szCs w:val="20"/>
        </w:rPr>
        <w:t>электрических</w:t>
      </w:r>
      <w:r w:rsidRPr="00BC7D4E">
        <w:rPr>
          <w:sz w:val="20"/>
          <w:szCs w:val="20"/>
        </w:rPr>
        <w:t xml:space="preserve"> </w:t>
      </w:r>
      <w:r w:rsidRPr="00BC7D4E">
        <w:rPr>
          <w:rFonts w:ascii="Cambria" w:hAnsi="Cambria" w:cs="Cambria"/>
          <w:sz w:val="20"/>
          <w:szCs w:val="20"/>
        </w:rPr>
        <w:t>кабелей</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3 </w:t>
      </w:r>
      <w:r w:rsidRPr="00BC7D4E">
        <w:rPr>
          <w:rFonts w:ascii="Cambria" w:hAnsi="Cambria" w:cs="Cambria"/>
          <w:sz w:val="20"/>
          <w:szCs w:val="20"/>
        </w:rPr>
        <w:t>месяца</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целостности</w:t>
      </w:r>
      <w:r w:rsidRPr="00BC7D4E">
        <w:rPr>
          <w:sz w:val="20"/>
          <w:szCs w:val="20"/>
        </w:rPr>
        <w:t xml:space="preserve"> </w:t>
      </w:r>
      <w:r w:rsidRPr="00BC7D4E">
        <w:rPr>
          <w:rFonts w:ascii="Cambria" w:hAnsi="Cambria" w:cs="Cambria"/>
          <w:sz w:val="20"/>
          <w:szCs w:val="20"/>
        </w:rPr>
        <w:t>пружин</w:t>
      </w:r>
      <w:r w:rsidRPr="00BC7D4E">
        <w:rPr>
          <w:sz w:val="20"/>
          <w:szCs w:val="20"/>
        </w:rPr>
        <w:t xml:space="preserve">, </w:t>
      </w:r>
      <w:r w:rsidRPr="00BC7D4E">
        <w:rPr>
          <w:rFonts w:ascii="Cambria" w:hAnsi="Cambria" w:cs="Cambria"/>
          <w:sz w:val="20"/>
          <w:szCs w:val="20"/>
        </w:rPr>
        <w:t>входящих</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систему</w:t>
      </w:r>
      <w:r w:rsidRPr="00BC7D4E">
        <w:rPr>
          <w:sz w:val="20"/>
          <w:szCs w:val="20"/>
        </w:rPr>
        <w:t xml:space="preserve"> </w:t>
      </w:r>
      <w:r w:rsidRPr="00BC7D4E">
        <w:rPr>
          <w:rFonts w:ascii="Cambria" w:hAnsi="Cambria" w:cs="Cambria"/>
          <w:sz w:val="20"/>
          <w:szCs w:val="20"/>
        </w:rPr>
        <w:t>пунктов</w:t>
      </w:r>
      <w:r w:rsidRPr="00BC7D4E">
        <w:rPr>
          <w:sz w:val="20"/>
          <w:szCs w:val="20"/>
        </w:rPr>
        <w:t xml:space="preserve"> </w:t>
      </w:r>
      <w:r w:rsidRPr="00BC7D4E">
        <w:rPr>
          <w:rFonts w:ascii="Cambria" w:hAnsi="Cambria" w:cs="Cambria"/>
          <w:sz w:val="20"/>
          <w:szCs w:val="20"/>
        </w:rPr>
        <w:t>крепления</w:t>
      </w:r>
      <w:r w:rsidRPr="00BC7D4E">
        <w:rPr>
          <w:sz w:val="20"/>
          <w:szCs w:val="20"/>
        </w:rPr>
        <w:t xml:space="preserve"> </w:t>
      </w:r>
      <w:r w:rsidRPr="00BC7D4E">
        <w:rPr>
          <w:rFonts w:ascii="Cambria" w:hAnsi="Cambria" w:cs="Cambria"/>
          <w:sz w:val="20"/>
          <w:szCs w:val="20"/>
        </w:rPr>
        <w:t>стальных</w:t>
      </w:r>
      <w:r w:rsidRPr="00BC7D4E">
        <w:rPr>
          <w:sz w:val="20"/>
          <w:szCs w:val="20"/>
        </w:rPr>
        <w:t xml:space="preserve"> </w:t>
      </w:r>
      <w:r w:rsidRPr="00BC7D4E">
        <w:rPr>
          <w:rFonts w:ascii="Cambria" w:hAnsi="Cambria" w:cs="Cambria"/>
          <w:sz w:val="20"/>
          <w:szCs w:val="20"/>
        </w:rPr>
        <w:t>канатов</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регулирование</w:t>
      </w:r>
      <w:r w:rsidRPr="00BC7D4E">
        <w:rPr>
          <w:sz w:val="20"/>
          <w:szCs w:val="20"/>
        </w:rPr>
        <w:t xml:space="preserve"> </w:t>
      </w:r>
      <w:r w:rsidRPr="00BC7D4E">
        <w:rPr>
          <w:rFonts w:ascii="Cambria" w:hAnsi="Cambria" w:cs="Cambria"/>
          <w:sz w:val="20"/>
          <w:szCs w:val="20"/>
        </w:rPr>
        <w:t>баланса</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3 </w:t>
      </w:r>
      <w:r w:rsidRPr="00BC7D4E">
        <w:rPr>
          <w:rFonts w:ascii="Cambria" w:hAnsi="Cambria" w:cs="Cambria"/>
          <w:sz w:val="20"/>
          <w:szCs w:val="20"/>
        </w:rPr>
        <w:t>месяца</w:t>
      </w:r>
      <w:r w:rsidRPr="00BC7D4E">
        <w:rPr>
          <w:sz w:val="20"/>
          <w:szCs w:val="20"/>
        </w:rPr>
        <w:t>)</w:t>
      </w:r>
      <w:r w:rsidRPr="00BC7D4E">
        <w:rPr>
          <w:sz w:val="20"/>
          <w:szCs w:val="20"/>
        </w:rPr>
        <w:br/>
        <w:t>-</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регулировка</w:t>
      </w:r>
      <w:r w:rsidRPr="00BC7D4E">
        <w:rPr>
          <w:sz w:val="20"/>
          <w:szCs w:val="20"/>
        </w:rPr>
        <w:t xml:space="preserve"> </w:t>
      </w:r>
      <w:r w:rsidRPr="00BC7D4E">
        <w:rPr>
          <w:rFonts w:ascii="Cambria" w:hAnsi="Cambria" w:cs="Cambria"/>
          <w:sz w:val="20"/>
          <w:szCs w:val="20"/>
        </w:rPr>
        <w:t>устройства</w:t>
      </w:r>
      <w:r w:rsidRPr="00BC7D4E">
        <w:rPr>
          <w:sz w:val="20"/>
          <w:szCs w:val="20"/>
        </w:rPr>
        <w:t xml:space="preserve">, </w:t>
      </w:r>
      <w:r w:rsidRPr="00BC7D4E">
        <w:rPr>
          <w:rFonts w:ascii="Cambria" w:hAnsi="Cambria" w:cs="Cambria"/>
          <w:sz w:val="20"/>
          <w:szCs w:val="20"/>
        </w:rPr>
        <w:t>находящегося</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шахте</w:t>
      </w:r>
      <w:r w:rsidRPr="00BC7D4E">
        <w:rPr>
          <w:sz w:val="20"/>
          <w:szCs w:val="20"/>
        </w:rPr>
        <w:t xml:space="preserve"> </w:t>
      </w:r>
      <w:r w:rsidRPr="00BC7D4E">
        <w:rPr>
          <w:rFonts w:ascii="Cambria" w:hAnsi="Cambria" w:cs="Cambria"/>
          <w:sz w:val="20"/>
          <w:szCs w:val="20"/>
        </w:rPr>
        <w:t>затягивания</w:t>
      </w:r>
      <w:r w:rsidRPr="00BC7D4E">
        <w:rPr>
          <w:sz w:val="20"/>
          <w:szCs w:val="20"/>
        </w:rPr>
        <w:t xml:space="preserve"> </w:t>
      </w:r>
      <w:r w:rsidRPr="00BC7D4E">
        <w:rPr>
          <w:rFonts w:ascii="Cambria" w:hAnsi="Cambria" w:cs="Cambria"/>
          <w:sz w:val="20"/>
          <w:szCs w:val="20"/>
        </w:rPr>
        <w:t>каната</w:t>
      </w:r>
      <w:r w:rsidRPr="00BC7D4E">
        <w:rPr>
          <w:sz w:val="20"/>
          <w:szCs w:val="20"/>
        </w:rPr>
        <w:t xml:space="preserve"> </w:t>
      </w:r>
      <w:r w:rsidRPr="00BC7D4E">
        <w:rPr>
          <w:rFonts w:ascii="Cambria" w:hAnsi="Cambria" w:cs="Cambria"/>
          <w:sz w:val="20"/>
          <w:szCs w:val="20"/>
        </w:rPr>
        <w:t>ограничения</w:t>
      </w:r>
      <w:r w:rsidRPr="00BC7D4E">
        <w:rPr>
          <w:sz w:val="20"/>
          <w:szCs w:val="20"/>
        </w:rPr>
        <w:t xml:space="preserve"> </w:t>
      </w:r>
      <w:r w:rsidRPr="00BC7D4E">
        <w:rPr>
          <w:rFonts w:ascii="Cambria" w:hAnsi="Cambria" w:cs="Cambria"/>
          <w:sz w:val="20"/>
          <w:szCs w:val="20"/>
        </w:rPr>
        <w:t>скорости</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3 </w:t>
      </w:r>
      <w:r w:rsidRPr="00BC7D4E">
        <w:rPr>
          <w:rFonts w:ascii="Cambria" w:hAnsi="Cambria" w:cs="Cambria"/>
          <w:sz w:val="20"/>
          <w:szCs w:val="20"/>
        </w:rPr>
        <w:t>месяца</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смазочной</w:t>
      </w:r>
      <w:r w:rsidRPr="00BC7D4E">
        <w:rPr>
          <w:sz w:val="20"/>
          <w:szCs w:val="20"/>
        </w:rPr>
        <w:t xml:space="preserve"> </w:t>
      </w:r>
      <w:r w:rsidRPr="00BC7D4E">
        <w:rPr>
          <w:rFonts w:ascii="Cambria" w:hAnsi="Cambria" w:cs="Cambria"/>
          <w:sz w:val="20"/>
          <w:szCs w:val="20"/>
        </w:rPr>
        <w:t>системы</w:t>
      </w:r>
      <w:r w:rsidRPr="00BC7D4E">
        <w:rPr>
          <w:sz w:val="20"/>
          <w:szCs w:val="20"/>
        </w:rPr>
        <w:t xml:space="preserve"> </w:t>
      </w:r>
      <w:r w:rsidRPr="00BC7D4E">
        <w:rPr>
          <w:rFonts w:ascii="Cambria" w:hAnsi="Cambria" w:cs="Cambria"/>
          <w:sz w:val="20"/>
          <w:szCs w:val="20"/>
        </w:rPr>
        <w:t>кабины</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направляющей</w:t>
      </w:r>
      <w:r w:rsidRPr="00BC7D4E">
        <w:rPr>
          <w:sz w:val="20"/>
          <w:szCs w:val="20"/>
        </w:rPr>
        <w:t xml:space="preserve"> </w:t>
      </w:r>
      <w:r w:rsidRPr="00BC7D4E">
        <w:rPr>
          <w:rFonts w:ascii="Cambria" w:hAnsi="Cambria" w:cs="Cambria"/>
          <w:sz w:val="20"/>
          <w:szCs w:val="20"/>
        </w:rPr>
        <w:t>противовеса</w:t>
      </w:r>
      <w:r w:rsidRPr="00BC7D4E">
        <w:rPr>
          <w:sz w:val="20"/>
          <w:szCs w:val="20"/>
        </w:rPr>
        <w:t xml:space="preserve">, </w:t>
      </w:r>
      <w:r w:rsidRPr="00BC7D4E">
        <w:rPr>
          <w:rFonts w:ascii="Cambria" w:hAnsi="Cambria" w:cs="Cambria"/>
          <w:sz w:val="20"/>
          <w:szCs w:val="20"/>
        </w:rPr>
        <w:t>уровня</w:t>
      </w:r>
      <w:r w:rsidRPr="00BC7D4E">
        <w:rPr>
          <w:sz w:val="20"/>
          <w:szCs w:val="20"/>
        </w:rPr>
        <w:t xml:space="preserve"> </w:t>
      </w:r>
      <w:r w:rsidRPr="00BC7D4E">
        <w:rPr>
          <w:rFonts w:ascii="Cambria" w:hAnsi="Cambria" w:cs="Cambria"/>
          <w:sz w:val="20"/>
          <w:szCs w:val="20"/>
        </w:rPr>
        <w:t>масла</w:t>
      </w:r>
      <w:r w:rsidRPr="00BC7D4E">
        <w:rPr>
          <w:sz w:val="20"/>
          <w:szCs w:val="20"/>
        </w:rPr>
        <w:t xml:space="preserve"> </w:t>
      </w:r>
      <w:r w:rsidRPr="00BC7D4E">
        <w:rPr>
          <w:rFonts w:ascii="Cambria" w:hAnsi="Cambria" w:cs="Cambria"/>
          <w:sz w:val="20"/>
          <w:szCs w:val="20"/>
        </w:rPr>
        <w:t>коробки</w:t>
      </w:r>
      <w:r w:rsidRPr="00BC7D4E">
        <w:rPr>
          <w:sz w:val="20"/>
          <w:szCs w:val="20"/>
        </w:rPr>
        <w:t xml:space="preserve"> </w:t>
      </w:r>
      <w:r w:rsidRPr="00BC7D4E">
        <w:rPr>
          <w:rFonts w:ascii="Cambria" w:hAnsi="Cambria" w:cs="Cambria"/>
          <w:sz w:val="20"/>
          <w:szCs w:val="20"/>
        </w:rPr>
        <w:t>передач</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3 </w:t>
      </w:r>
      <w:r w:rsidRPr="00BC7D4E">
        <w:rPr>
          <w:rFonts w:ascii="Cambria" w:hAnsi="Cambria" w:cs="Cambria"/>
          <w:sz w:val="20"/>
          <w:szCs w:val="20"/>
        </w:rPr>
        <w:t>месяца</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аварийного</w:t>
      </w:r>
      <w:r w:rsidRPr="00BC7D4E">
        <w:rPr>
          <w:sz w:val="20"/>
          <w:szCs w:val="20"/>
        </w:rPr>
        <w:t xml:space="preserve"> </w:t>
      </w:r>
      <w:r w:rsidRPr="00BC7D4E">
        <w:rPr>
          <w:rFonts w:ascii="Cambria" w:hAnsi="Cambria" w:cs="Cambria"/>
          <w:sz w:val="20"/>
          <w:szCs w:val="20"/>
        </w:rPr>
        <w:t>выключателя</w:t>
      </w:r>
      <w:r w:rsidRPr="00BC7D4E">
        <w:rPr>
          <w:sz w:val="20"/>
          <w:szCs w:val="20"/>
        </w:rPr>
        <w:t xml:space="preserve"> </w:t>
      </w:r>
      <w:r w:rsidRPr="00BC7D4E">
        <w:rPr>
          <w:rFonts w:ascii="Cambria" w:hAnsi="Cambria" w:cs="Cambria"/>
          <w:sz w:val="20"/>
          <w:szCs w:val="20"/>
        </w:rPr>
        <w:t>на</w:t>
      </w:r>
      <w:r w:rsidRPr="00BC7D4E">
        <w:rPr>
          <w:sz w:val="20"/>
          <w:szCs w:val="20"/>
        </w:rPr>
        <w:t xml:space="preserve"> </w:t>
      </w:r>
      <w:r w:rsidRPr="00BC7D4E">
        <w:rPr>
          <w:rFonts w:ascii="Cambria" w:hAnsi="Cambria" w:cs="Cambria"/>
          <w:sz w:val="20"/>
          <w:szCs w:val="20"/>
        </w:rPr>
        <w:t>нарушение</w:t>
      </w:r>
      <w:r w:rsidRPr="00BC7D4E">
        <w:rPr>
          <w:sz w:val="20"/>
          <w:szCs w:val="20"/>
        </w:rPr>
        <w:t xml:space="preserve"> </w:t>
      </w:r>
      <w:r w:rsidRPr="00BC7D4E">
        <w:rPr>
          <w:rFonts w:ascii="Cambria" w:hAnsi="Cambria" w:cs="Cambria"/>
          <w:sz w:val="20"/>
          <w:szCs w:val="20"/>
        </w:rPr>
        <w:t>на</w:t>
      </w:r>
      <w:r w:rsidRPr="00BC7D4E">
        <w:rPr>
          <w:sz w:val="20"/>
          <w:szCs w:val="20"/>
        </w:rPr>
        <w:t xml:space="preserve"> </w:t>
      </w:r>
      <w:r w:rsidRPr="00BC7D4E">
        <w:rPr>
          <w:rFonts w:ascii="Cambria" w:hAnsi="Cambria" w:cs="Cambria"/>
          <w:sz w:val="20"/>
          <w:szCs w:val="20"/>
        </w:rPr>
        <w:t>первом</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последнем</w:t>
      </w:r>
      <w:r w:rsidRPr="00BC7D4E">
        <w:rPr>
          <w:sz w:val="20"/>
          <w:szCs w:val="20"/>
        </w:rPr>
        <w:t xml:space="preserve"> </w:t>
      </w:r>
      <w:r w:rsidRPr="00BC7D4E">
        <w:rPr>
          <w:rFonts w:ascii="Cambria" w:hAnsi="Cambria" w:cs="Cambria"/>
          <w:sz w:val="20"/>
          <w:szCs w:val="20"/>
        </w:rPr>
        <w:t>этажах</w:t>
      </w:r>
      <w:r w:rsidRPr="00BC7D4E">
        <w:rPr>
          <w:sz w:val="20"/>
          <w:szCs w:val="20"/>
        </w:rPr>
        <w:t xml:space="preserve"> </w:t>
      </w:r>
      <w:r w:rsidRPr="00BC7D4E">
        <w:rPr>
          <w:rFonts w:ascii="Cambria" w:hAnsi="Cambria" w:cs="Cambria"/>
          <w:sz w:val="20"/>
          <w:szCs w:val="20"/>
        </w:rPr>
        <w:t>кабины</w:t>
      </w:r>
      <w:r w:rsidRPr="00BC7D4E">
        <w:rPr>
          <w:sz w:val="20"/>
          <w:szCs w:val="20"/>
        </w:rPr>
        <w:t xml:space="preserve">, </w:t>
      </w:r>
      <w:r w:rsidRPr="00BC7D4E">
        <w:rPr>
          <w:rFonts w:ascii="Cambria" w:hAnsi="Cambria" w:cs="Cambria"/>
          <w:sz w:val="20"/>
          <w:szCs w:val="20"/>
        </w:rPr>
        <w:t>регулировка</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3 </w:t>
      </w:r>
      <w:r w:rsidRPr="00BC7D4E">
        <w:rPr>
          <w:rFonts w:ascii="Cambria" w:hAnsi="Cambria" w:cs="Cambria"/>
          <w:sz w:val="20"/>
          <w:szCs w:val="20"/>
        </w:rPr>
        <w:t>месяца</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системы</w:t>
      </w:r>
      <w:r w:rsidRPr="00BC7D4E">
        <w:rPr>
          <w:sz w:val="20"/>
          <w:szCs w:val="20"/>
        </w:rPr>
        <w:t xml:space="preserve"> </w:t>
      </w:r>
      <w:r w:rsidRPr="00BC7D4E">
        <w:rPr>
          <w:rFonts w:ascii="Cambria" w:hAnsi="Cambria" w:cs="Cambria"/>
          <w:sz w:val="20"/>
          <w:szCs w:val="20"/>
        </w:rPr>
        <w:t>соединения</w:t>
      </w:r>
      <w:r w:rsidRPr="00BC7D4E">
        <w:rPr>
          <w:sz w:val="20"/>
          <w:szCs w:val="20"/>
        </w:rPr>
        <w:t xml:space="preserve"> </w:t>
      </w:r>
      <w:r w:rsidRPr="00BC7D4E">
        <w:rPr>
          <w:rFonts w:ascii="Cambria" w:hAnsi="Cambria" w:cs="Cambria"/>
          <w:sz w:val="20"/>
          <w:szCs w:val="20"/>
        </w:rPr>
        <w:t>металлических</w:t>
      </w:r>
      <w:r w:rsidRPr="00BC7D4E">
        <w:rPr>
          <w:sz w:val="20"/>
          <w:szCs w:val="20"/>
        </w:rPr>
        <w:t xml:space="preserve"> </w:t>
      </w:r>
      <w:r w:rsidRPr="00BC7D4E">
        <w:rPr>
          <w:rFonts w:ascii="Cambria" w:hAnsi="Cambria" w:cs="Cambria"/>
          <w:sz w:val="20"/>
          <w:szCs w:val="20"/>
        </w:rPr>
        <w:t>канатов</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3 </w:t>
      </w:r>
      <w:r w:rsidRPr="00BC7D4E">
        <w:rPr>
          <w:rFonts w:ascii="Cambria" w:hAnsi="Cambria" w:cs="Cambria"/>
          <w:sz w:val="20"/>
          <w:szCs w:val="20"/>
        </w:rPr>
        <w:t>месяца</w:t>
      </w:r>
      <w:r w:rsidRPr="00BC7D4E">
        <w:rPr>
          <w:sz w:val="20"/>
          <w:szCs w:val="20"/>
        </w:rPr>
        <w:t>)</w:t>
      </w:r>
      <w:r w:rsidRPr="00BC7D4E">
        <w:rPr>
          <w:sz w:val="20"/>
          <w:szCs w:val="20"/>
        </w:rPr>
        <w:br/>
        <w:t xml:space="preserve">- </w:t>
      </w:r>
      <w:r w:rsidRPr="00BC7D4E">
        <w:rPr>
          <w:rFonts w:ascii="Cambria" w:hAnsi="Cambria" w:cs="Cambria"/>
          <w:sz w:val="20"/>
          <w:szCs w:val="20"/>
        </w:rPr>
        <w:t>мониторинг</w:t>
      </w:r>
      <w:r w:rsidRPr="00BC7D4E">
        <w:rPr>
          <w:sz w:val="20"/>
          <w:szCs w:val="20"/>
        </w:rPr>
        <w:t xml:space="preserve"> </w:t>
      </w:r>
      <w:r w:rsidRPr="00BC7D4E">
        <w:rPr>
          <w:rFonts w:ascii="Cambria" w:hAnsi="Cambria" w:cs="Cambria"/>
          <w:sz w:val="20"/>
          <w:szCs w:val="20"/>
        </w:rPr>
        <w:t>плавности</w:t>
      </w:r>
      <w:r w:rsidRPr="00BC7D4E">
        <w:rPr>
          <w:sz w:val="20"/>
          <w:szCs w:val="20"/>
        </w:rPr>
        <w:t xml:space="preserve"> </w:t>
      </w:r>
      <w:r w:rsidRPr="00BC7D4E">
        <w:rPr>
          <w:rFonts w:ascii="Cambria" w:hAnsi="Cambria" w:cs="Cambria"/>
          <w:sz w:val="20"/>
          <w:szCs w:val="20"/>
        </w:rPr>
        <w:t>работы</w:t>
      </w:r>
      <w:r w:rsidRPr="00BC7D4E">
        <w:rPr>
          <w:sz w:val="20"/>
          <w:szCs w:val="20"/>
        </w:rPr>
        <w:t xml:space="preserve"> </w:t>
      </w:r>
      <w:r w:rsidRPr="00BC7D4E">
        <w:rPr>
          <w:rFonts w:ascii="Cambria" w:hAnsi="Cambria" w:cs="Cambria"/>
          <w:sz w:val="20"/>
          <w:szCs w:val="20"/>
        </w:rPr>
        <w:t>кабины</w:t>
      </w:r>
      <w:r w:rsidRPr="00BC7D4E">
        <w:rPr>
          <w:sz w:val="20"/>
          <w:szCs w:val="20"/>
        </w:rPr>
        <w:t xml:space="preserve">, </w:t>
      </w:r>
      <w:r w:rsidRPr="00BC7D4E">
        <w:rPr>
          <w:rFonts w:ascii="Cambria" w:hAnsi="Cambria" w:cs="Cambria"/>
          <w:sz w:val="20"/>
          <w:szCs w:val="20"/>
        </w:rPr>
        <w:t>регулировка</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3 </w:t>
      </w:r>
      <w:r w:rsidRPr="00BC7D4E">
        <w:rPr>
          <w:rFonts w:ascii="Cambria" w:hAnsi="Cambria" w:cs="Cambria"/>
          <w:sz w:val="20"/>
          <w:szCs w:val="20"/>
        </w:rPr>
        <w:t>месяца</w:t>
      </w:r>
      <w:r w:rsidRPr="00BC7D4E">
        <w:rPr>
          <w:sz w:val="20"/>
          <w:szCs w:val="20"/>
        </w:rPr>
        <w:t>)</w:t>
      </w:r>
      <w:r w:rsidRPr="00BC7D4E">
        <w:rPr>
          <w:sz w:val="20"/>
          <w:szCs w:val="20"/>
        </w:rPr>
        <w:br/>
        <w:t xml:space="preserve">- </w:t>
      </w:r>
      <w:r w:rsidRPr="00BC7D4E">
        <w:rPr>
          <w:rFonts w:ascii="Cambria" w:hAnsi="Cambria" w:cs="Cambria"/>
          <w:sz w:val="20"/>
          <w:szCs w:val="20"/>
        </w:rPr>
        <w:t>полный</w:t>
      </w:r>
      <w:r w:rsidRPr="00BC7D4E">
        <w:rPr>
          <w:sz w:val="20"/>
          <w:szCs w:val="20"/>
        </w:rPr>
        <w:t xml:space="preserve"> </w:t>
      </w:r>
      <w:r w:rsidRPr="00BC7D4E">
        <w:rPr>
          <w:rFonts w:ascii="Cambria" w:hAnsi="Cambria" w:cs="Cambria"/>
          <w:sz w:val="20"/>
          <w:szCs w:val="20"/>
        </w:rPr>
        <w:t>мониторинг</w:t>
      </w:r>
      <w:r w:rsidRPr="00BC7D4E">
        <w:rPr>
          <w:sz w:val="20"/>
          <w:szCs w:val="20"/>
        </w:rPr>
        <w:t xml:space="preserve"> </w:t>
      </w:r>
      <w:r w:rsidRPr="00BC7D4E">
        <w:rPr>
          <w:rFonts w:ascii="Cambria" w:hAnsi="Cambria" w:cs="Cambria"/>
          <w:sz w:val="20"/>
          <w:szCs w:val="20"/>
        </w:rPr>
        <w:t>всего</w:t>
      </w:r>
      <w:r w:rsidRPr="00BC7D4E">
        <w:rPr>
          <w:sz w:val="20"/>
          <w:szCs w:val="20"/>
        </w:rPr>
        <w:t xml:space="preserve"> </w:t>
      </w:r>
      <w:r w:rsidRPr="00BC7D4E">
        <w:rPr>
          <w:rFonts w:ascii="Cambria" w:hAnsi="Cambria" w:cs="Cambria"/>
          <w:sz w:val="20"/>
          <w:szCs w:val="20"/>
        </w:rPr>
        <w:t>электрооборудования</w:t>
      </w:r>
      <w:r w:rsidRPr="00BC7D4E">
        <w:rPr>
          <w:sz w:val="20"/>
          <w:szCs w:val="20"/>
        </w:rPr>
        <w:t xml:space="preserve"> </w:t>
      </w:r>
      <w:r w:rsidRPr="00BC7D4E">
        <w:rPr>
          <w:rFonts w:ascii="Cambria" w:hAnsi="Cambria" w:cs="Cambria"/>
          <w:sz w:val="20"/>
          <w:szCs w:val="20"/>
        </w:rPr>
        <w:t>механического</w:t>
      </w:r>
      <w:r w:rsidRPr="00BC7D4E">
        <w:rPr>
          <w:sz w:val="20"/>
          <w:szCs w:val="20"/>
        </w:rPr>
        <w:t xml:space="preserve"> </w:t>
      </w:r>
      <w:r w:rsidRPr="00BC7D4E">
        <w:rPr>
          <w:rFonts w:ascii="Cambria" w:hAnsi="Cambria" w:cs="Cambria"/>
          <w:sz w:val="20"/>
          <w:szCs w:val="20"/>
        </w:rPr>
        <w:t>салона</w:t>
      </w:r>
      <w:r w:rsidRPr="00BC7D4E">
        <w:rPr>
          <w:sz w:val="20"/>
          <w:szCs w:val="20"/>
        </w:rP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подключения</w:t>
      </w:r>
      <w:r w:rsidRPr="00BC7D4E">
        <w:rPr>
          <w:sz w:val="20"/>
          <w:szCs w:val="20"/>
        </w:rPr>
        <w:t xml:space="preserve"> </w:t>
      </w:r>
      <w:r w:rsidRPr="00BC7D4E">
        <w:rPr>
          <w:rFonts w:ascii="Cambria" w:hAnsi="Cambria" w:cs="Cambria"/>
          <w:sz w:val="20"/>
          <w:szCs w:val="20"/>
        </w:rPr>
        <w:t>проводов</w:t>
      </w:r>
      <w:r w:rsidRPr="00BC7D4E">
        <w:rPr>
          <w:sz w:val="20"/>
          <w:szCs w:val="20"/>
        </w:rPr>
        <w:t xml:space="preserve"> </w:t>
      </w:r>
      <w:r w:rsidRPr="00BC7D4E">
        <w:rPr>
          <w:rFonts w:ascii="Cambria" w:hAnsi="Cambria" w:cs="Cambria"/>
          <w:sz w:val="20"/>
          <w:szCs w:val="20"/>
        </w:rPr>
        <w:t>мобильного</w:t>
      </w:r>
      <w:r w:rsidRPr="00BC7D4E">
        <w:rPr>
          <w:sz w:val="20"/>
          <w:szCs w:val="20"/>
        </w:rPr>
        <w:t xml:space="preserve"> </w:t>
      </w:r>
      <w:r w:rsidRPr="00BC7D4E">
        <w:rPr>
          <w:rFonts w:ascii="Cambria" w:hAnsi="Cambria" w:cs="Cambria"/>
          <w:sz w:val="20"/>
          <w:szCs w:val="20"/>
        </w:rPr>
        <w:t>оборудования</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3 </w:t>
      </w:r>
      <w:r w:rsidRPr="00BC7D4E">
        <w:rPr>
          <w:rFonts w:ascii="Cambria" w:hAnsi="Cambria" w:cs="Cambria"/>
          <w:sz w:val="20"/>
          <w:szCs w:val="20"/>
        </w:rPr>
        <w:t>месяца</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износа</w:t>
      </w:r>
      <w:r w:rsidRPr="00BC7D4E">
        <w:rPr>
          <w:sz w:val="20"/>
          <w:szCs w:val="20"/>
        </w:rPr>
        <w:t xml:space="preserve"> </w:t>
      </w:r>
      <w:r w:rsidRPr="00BC7D4E">
        <w:rPr>
          <w:rFonts w:ascii="Cambria" w:hAnsi="Cambria" w:cs="Cambria"/>
          <w:sz w:val="20"/>
          <w:szCs w:val="20"/>
        </w:rPr>
        <w:t>шин</w:t>
      </w:r>
      <w:r w:rsidRPr="00BC7D4E">
        <w:rPr>
          <w:sz w:val="20"/>
          <w:szCs w:val="20"/>
        </w:rPr>
        <w:t xml:space="preserve"> </w:t>
      </w:r>
      <w:r w:rsidRPr="00BC7D4E">
        <w:rPr>
          <w:rFonts w:ascii="Cambria" w:hAnsi="Cambria" w:cs="Cambria"/>
          <w:sz w:val="20"/>
          <w:szCs w:val="20"/>
        </w:rPr>
        <w:t>главного</w:t>
      </w:r>
      <w:r w:rsidRPr="00BC7D4E">
        <w:rPr>
          <w:sz w:val="20"/>
          <w:szCs w:val="20"/>
        </w:rPr>
        <w:t xml:space="preserve"> </w:t>
      </w:r>
      <w:r w:rsidRPr="00BC7D4E">
        <w:rPr>
          <w:rFonts w:ascii="Cambria" w:hAnsi="Cambria" w:cs="Cambria"/>
          <w:sz w:val="20"/>
          <w:szCs w:val="20"/>
        </w:rPr>
        <w:t>канатного</w:t>
      </w:r>
      <w:r w:rsidRPr="00BC7D4E">
        <w:rPr>
          <w:sz w:val="20"/>
          <w:szCs w:val="20"/>
        </w:rPr>
        <w:t xml:space="preserve"> </w:t>
      </w:r>
      <w:r w:rsidRPr="00BC7D4E">
        <w:rPr>
          <w:rFonts w:ascii="Cambria" w:hAnsi="Cambria" w:cs="Cambria"/>
          <w:sz w:val="20"/>
          <w:szCs w:val="20"/>
        </w:rPr>
        <w:t>колеса</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6 </w:t>
      </w:r>
      <w:r w:rsidRPr="00BC7D4E">
        <w:rPr>
          <w:rFonts w:ascii="Cambria" w:hAnsi="Cambria" w:cs="Cambria"/>
          <w:sz w:val="20"/>
          <w:szCs w:val="20"/>
        </w:rPr>
        <w:t>месяцев</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w:t>
      </w:r>
      <w:r w:rsidRPr="00BC7D4E">
        <w:rPr>
          <w:rFonts w:ascii="Cambria" w:hAnsi="Cambria" w:cs="Cambria"/>
          <w:sz w:val="20"/>
          <w:szCs w:val="20"/>
        </w:rPr>
        <w:t>износа</w:t>
      </w:r>
      <w:r w:rsidRPr="00BC7D4E">
        <w:rPr>
          <w:sz w:val="20"/>
          <w:szCs w:val="20"/>
        </w:rPr>
        <w:t xml:space="preserve"> </w:t>
      </w:r>
      <w:r w:rsidRPr="00BC7D4E">
        <w:rPr>
          <w:rFonts w:ascii="Cambria" w:hAnsi="Cambria" w:cs="Cambria"/>
          <w:sz w:val="20"/>
          <w:szCs w:val="20"/>
        </w:rPr>
        <w:t>канавки</w:t>
      </w:r>
      <w:r w:rsidRPr="00BC7D4E">
        <w:rPr>
          <w:sz w:val="20"/>
          <w:szCs w:val="20"/>
        </w:rPr>
        <w:t xml:space="preserve"> </w:t>
      </w:r>
      <w:r w:rsidRPr="00BC7D4E">
        <w:rPr>
          <w:rFonts w:ascii="Cambria" w:hAnsi="Cambria" w:cs="Cambria"/>
          <w:sz w:val="20"/>
          <w:szCs w:val="20"/>
        </w:rPr>
        <w:t>колеса</w:t>
      </w:r>
      <w:r w:rsidRPr="00BC7D4E">
        <w:rPr>
          <w:sz w:val="20"/>
          <w:szCs w:val="20"/>
        </w:rPr>
        <w:t xml:space="preserve"> </w:t>
      </w:r>
      <w:r w:rsidRPr="00BC7D4E">
        <w:rPr>
          <w:rFonts w:ascii="Cambria" w:hAnsi="Cambria" w:cs="Cambria"/>
          <w:sz w:val="20"/>
          <w:szCs w:val="20"/>
        </w:rPr>
        <w:t>ограничения</w:t>
      </w:r>
      <w:r w:rsidRPr="00BC7D4E">
        <w:rPr>
          <w:sz w:val="20"/>
          <w:szCs w:val="20"/>
        </w:rPr>
        <w:t xml:space="preserve"> </w:t>
      </w:r>
      <w:r w:rsidRPr="00BC7D4E">
        <w:rPr>
          <w:rFonts w:ascii="Cambria" w:hAnsi="Cambria" w:cs="Cambria"/>
          <w:sz w:val="20"/>
          <w:szCs w:val="20"/>
        </w:rPr>
        <w:t>скорости</w:t>
      </w:r>
      <w:r w:rsidRPr="00BC7D4E">
        <w:rPr>
          <w:sz w:val="20"/>
          <w:szCs w:val="20"/>
        </w:rPr>
        <w:t>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6 </w:t>
      </w:r>
      <w:r w:rsidRPr="00BC7D4E">
        <w:rPr>
          <w:rFonts w:ascii="Cambria" w:hAnsi="Cambria" w:cs="Cambria"/>
          <w:sz w:val="20"/>
          <w:szCs w:val="20"/>
        </w:rPr>
        <w:t>месяцев</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износа</w:t>
      </w:r>
      <w:r w:rsidRPr="00BC7D4E">
        <w:rPr>
          <w:sz w:val="20"/>
          <w:szCs w:val="20"/>
        </w:rPr>
        <w:t xml:space="preserve"> </w:t>
      </w:r>
      <w:r w:rsidRPr="00BC7D4E">
        <w:rPr>
          <w:rFonts w:ascii="Cambria" w:hAnsi="Cambria" w:cs="Cambria"/>
          <w:sz w:val="20"/>
          <w:szCs w:val="20"/>
        </w:rPr>
        <w:t>канатов</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6 </w:t>
      </w:r>
      <w:r w:rsidRPr="00BC7D4E">
        <w:rPr>
          <w:rFonts w:ascii="Cambria" w:hAnsi="Cambria" w:cs="Cambria"/>
          <w:sz w:val="20"/>
          <w:szCs w:val="20"/>
        </w:rPr>
        <w:t>месяцев</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фиксации</w:t>
      </w:r>
      <w:r w:rsidRPr="00BC7D4E">
        <w:rPr>
          <w:sz w:val="20"/>
          <w:szCs w:val="20"/>
        </w:rPr>
        <w:t xml:space="preserve"> </w:t>
      </w:r>
      <w:r w:rsidRPr="00BC7D4E">
        <w:rPr>
          <w:rFonts w:ascii="Cambria" w:hAnsi="Cambria" w:cs="Cambria"/>
          <w:sz w:val="20"/>
          <w:szCs w:val="20"/>
        </w:rPr>
        <w:t>направляющих</w:t>
      </w:r>
      <w:r w:rsidRPr="00BC7D4E">
        <w:rPr>
          <w:sz w:val="20"/>
          <w:szCs w:val="20"/>
        </w:rPr>
        <w:t xml:space="preserve"> </w:t>
      </w:r>
      <w:r w:rsidRPr="00BC7D4E">
        <w:rPr>
          <w:rFonts w:ascii="Cambria" w:hAnsi="Cambria" w:cs="Cambria"/>
          <w:sz w:val="20"/>
          <w:szCs w:val="20"/>
        </w:rPr>
        <w:t>кабины</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противовеса</w:t>
      </w:r>
      <w:r w:rsidRPr="00BC7D4E">
        <w:rPr>
          <w:sz w:val="20"/>
          <w:szCs w:val="20"/>
        </w:rPr>
        <w:t xml:space="preserve">, </w:t>
      </w:r>
      <w:r w:rsidRPr="00BC7D4E">
        <w:rPr>
          <w:rFonts w:ascii="Cambria" w:hAnsi="Cambria" w:cs="Cambria"/>
          <w:sz w:val="20"/>
          <w:szCs w:val="20"/>
        </w:rPr>
        <w:t>крепление</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6 </w:t>
      </w:r>
      <w:r w:rsidRPr="00BC7D4E">
        <w:rPr>
          <w:rFonts w:ascii="Cambria" w:hAnsi="Cambria" w:cs="Cambria"/>
          <w:sz w:val="20"/>
          <w:szCs w:val="20"/>
        </w:rPr>
        <w:t>месяцев</w:t>
      </w:r>
      <w:r w:rsidRPr="00BC7D4E">
        <w:rPr>
          <w:sz w:val="20"/>
          <w:szCs w:val="20"/>
        </w:rPr>
        <w:t>)</w:t>
      </w:r>
      <w:r w:rsidRPr="00BC7D4E">
        <w:rPr>
          <w:sz w:val="20"/>
          <w:szCs w:val="20"/>
        </w:rPr>
        <w:br/>
        <w:t xml:space="preserve">- </w:t>
      </w:r>
      <w:r w:rsidRPr="00BC7D4E">
        <w:rPr>
          <w:rFonts w:ascii="Cambria" w:hAnsi="Cambria" w:cs="Cambria"/>
          <w:sz w:val="20"/>
          <w:szCs w:val="20"/>
        </w:rPr>
        <w:t>мониторинг</w:t>
      </w:r>
      <w:r w:rsidRPr="00BC7D4E">
        <w:rPr>
          <w:sz w:val="20"/>
          <w:szCs w:val="20"/>
        </w:rPr>
        <w:t xml:space="preserve">, </w:t>
      </w:r>
      <w:r w:rsidRPr="00BC7D4E">
        <w:rPr>
          <w:rFonts w:ascii="Cambria" w:hAnsi="Cambria" w:cs="Cambria"/>
          <w:sz w:val="20"/>
          <w:szCs w:val="20"/>
        </w:rPr>
        <w:t>регулировка</w:t>
      </w:r>
      <w:r w:rsidRPr="00BC7D4E">
        <w:rPr>
          <w:sz w:val="20"/>
          <w:szCs w:val="20"/>
        </w:rPr>
        <w:t xml:space="preserve"> </w:t>
      </w:r>
      <w:r w:rsidRPr="00BC7D4E">
        <w:rPr>
          <w:rFonts w:ascii="Cambria" w:hAnsi="Cambria" w:cs="Cambria"/>
          <w:sz w:val="20"/>
          <w:szCs w:val="20"/>
        </w:rPr>
        <w:t>резьбовых</w:t>
      </w:r>
      <w:r w:rsidRPr="00BC7D4E">
        <w:rPr>
          <w:sz w:val="20"/>
          <w:szCs w:val="20"/>
        </w:rPr>
        <w:t xml:space="preserve"> </w:t>
      </w:r>
      <w:r w:rsidRPr="00BC7D4E">
        <w:rPr>
          <w:rFonts w:ascii="Cambria" w:hAnsi="Cambria" w:cs="Cambria"/>
          <w:sz w:val="20"/>
          <w:szCs w:val="20"/>
        </w:rPr>
        <w:t>соединений</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6 </w:t>
      </w:r>
      <w:r w:rsidRPr="00BC7D4E">
        <w:rPr>
          <w:rFonts w:ascii="Cambria" w:hAnsi="Cambria" w:cs="Cambria"/>
          <w:sz w:val="20"/>
          <w:szCs w:val="20"/>
        </w:rPr>
        <w:t>месяцев</w:t>
      </w:r>
      <w:r w:rsidRPr="00BC7D4E">
        <w:rPr>
          <w:sz w:val="20"/>
          <w:szCs w:val="20"/>
        </w:rPr>
        <w:t>)</w:t>
      </w:r>
      <w:r w:rsidRPr="00BC7D4E">
        <w:rPr>
          <w:sz w:val="20"/>
          <w:szCs w:val="20"/>
        </w:rPr>
        <w:b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регулирование</w:t>
      </w:r>
      <w:r w:rsidRPr="00BC7D4E">
        <w:rPr>
          <w:sz w:val="20"/>
          <w:szCs w:val="20"/>
        </w:rPr>
        <w:t xml:space="preserve"> </w:t>
      </w:r>
      <w:r w:rsidRPr="00BC7D4E">
        <w:rPr>
          <w:rFonts w:ascii="Cambria" w:hAnsi="Cambria" w:cs="Cambria"/>
          <w:sz w:val="20"/>
          <w:szCs w:val="20"/>
        </w:rPr>
        <w:t>работы</w:t>
      </w:r>
      <w:r w:rsidRPr="00BC7D4E">
        <w:rPr>
          <w:sz w:val="20"/>
          <w:szCs w:val="20"/>
        </w:rPr>
        <w:t xml:space="preserve"> </w:t>
      </w:r>
      <w:r w:rsidRPr="00BC7D4E">
        <w:rPr>
          <w:rFonts w:ascii="Cambria" w:hAnsi="Cambria" w:cs="Cambria"/>
          <w:sz w:val="20"/>
          <w:szCs w:val="20"/>
        </w:rPr>
        <w:t>необходимого</w:t>
      </w:r>
      <w:r w:rsidRPr="00BC7D4E">
        <w:rPr>
          <w:sz w:val="20"/>
          <w:szCs w:val="20"/>
          <w:lang w:val="hy-AM"/>
        </w:rPr>
        <w:t xml:space="preserve"> </w:t>
      </w:r>
      <w:r w:rsidRPr="00BC7D4E">
        <w:rPr>
          <w:rFonts w:ascii="Cambria" w:hAnsi="Cambria" w:cs="Cambria"/>
          <w:sz w:val="20"/>
          <w:szCs w:val="20"/>
        </w:rPr>
        <w:t>оборудования</w:t>
      </w:r>
      <w:r w:rsidRPr="00BC7D4E">
        <w:rPr>
          <w:sz w:val="20"/>
          <w:szCs w:val="20"/>
        </w:rPr>
        <w:t> </w:t>
      </w:r>
      <w:r w:rsidRPr="00BC7D4E">
        <w:rPr>
          <w:rFonts w:ascii="Cambria" w:hAnsi="Cambria" w:cs="Cambria"/>
          <w:sz w:val="20"/>
          <w:szCs w:val="20"/>
        </w:rPr>
        <w:t>безопасности</w:t>
      </w:r>
      <w:r w:rsidRPr="00BC7D4E">
        <w:rPr>
          <w:sz w:val="20"/>
          <w:szCs w:val="20"/>
        </w:rPr>
        <w:t xml:space="preserve"> </w:t>
      </w:r>
      <w:r w:rsidRPr="00BC7D4E">
        <w:rPr>
          <w:rFonts w:ascii="Cambria" w:hAnsi="Cambria" w:cs="Cambria"/>
          <w:sz w:val="20"/>
          <w:szCs w:val="20"/>
        </w:rPr>
        <w:t>при</w:t>
      </w:r>
      <w:r w:rsidRPr="00BC7D4E">
        <w:rPr>
          <w:sz w:val="20"/>
          <w:szCs w:val="20"/>
        </w:rPr>
        <w:t xml:space="preserve"> </w:t>
      </w:r>
      <w:r w:rsidRPr="00BC7D4E">
        <w:rPr>
          <w:rFonts w:ascii="Cambria" w:hAnsi="Cambria" w:cs="Cambria"/>
          <w:sz w:val="20"/>
          <w:szCs w:val="20"/>
        </w:rPr>
        <w:t>нахождении</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аварийной</w:t>
      </w:r>
      <w:r w:rsidRPr="00BC7D4E">
        <w:rPr>
          <w:sz w:val="20"/>
          <w:szCs w:val="20"/>
        </w:rPr>
        <w:t xml:space="preserve"> </w:t>
      </w:r>
      <w:r w:rsidRPr="00BC7D4E">
        <w:rPr>
          <w:rFonts w:ascii="Cambria" w:hAnsi="Cambria" w:cs="Cambria"/>
          <w:sz w:val="20"/>
          <w:szCs w:val="20"/>
        </w:rPr>
        <w:t>ситуации</w:t>
      </w:r>
      <w:r w:rsidRPr="00BC7D4E">
        <w:rPr>
          <w:sz w:val="20"/>
          <w:szCs w:val="20"/>
        </w:rPr>
        <w:t xml:space="preserve"> </w:t>
      </w:r>
      <w:r w:rsidRPr="00BC7D4E">
        <w:rPr>
          <w:rFonts w:ascii="Cambria" w:hAnsi="Cambria" w:cs="Cambria"/>
          <w:sz w:val="20"/>
          <w:szCs w:val="20"/>
        </w:rPr>
        <w:t>подъемного</w:t>
      </w:r>
      <w:r w:rsidRPr="00BC7D4E">
        <w:rPr>
          <w:sz w:val="20"/>
          <w:szCs w:val="20"/>
        </w:rPr>
        <w:t xml:space="preserve"> </w:t>
      </w:r>
      <w:r w:rsidRPr="00BC7D4E">
        <w:rPr>
          <w:rFonts w:ascii="Cambria" w:hAnsi="Cambria" w:cs="Cambria"/>
          <w:sz w:val="20"/>
          <w:szCs w:val="20"/>
        </w:rPr>
        <w:t>каната</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6 </w:t>
      </w:r>
      <w:r w:rsidRPr="00BC7D4E">
        <w:rPr>
          <w:rFonts w:ascii="Cambria" w:hAnsi="Cambria" w:cs="Cambria"/>
          <w:sz w:val="20"/>
          <w:szCs w:val="20"/>
        </w:rPr>
        <w:t>месяцев</w:t>
      </w:r>
      <w:r w:rsidRPr="00BC7D4E">
        <w:rPr>
          <w:sz w:val="20"/>
          <w:szCs w:val="20"/>
        </w:rPr>
        <w:t>)</w:t>
      </w:r>
      <w:r w:rsidRPr="00BC7D4E">
        <w:rPr>
          <w:sz w:val="20"/>
          <w:szCs w:val="20"/>
        </w:rPr>
        <w:br/>
        <w:t xml:space="preserve">- </w:t>
      </w:r>
      <w:r w:rsidRPr="00BC7D4E">
        <w:rPr>
          <w:rFonts w:ascii="Cambria" w:hAnsi="Cambria" w:cs="Cambria"/>
          <w:sz w:val="20"/>
          <w:szCs w:val="20"/>
        </w:rPr>
        <w:t>мониторинг</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частичная</w:t>
      </w:r>
      <w:r w:rsidRPr="00BC7D4E">
        <w:rPr>
          <w:sz w:val="20"/>
          <w:szCs w:val="20"/>
        </w:rPr>
        <w:t xml:space="preserve"> </w:t>
      </w:r>
      <w:r w:rsidRPr="00BC7D4E">
        <w:rPr>
          <w:rFonts w:ascii="Cambria" w:hAnsi="Cambria" w:cs="Cambria"/>
          <w:sz w:val="20"/>
          <w:szCs w:val="20"/>
        </w:rPr>
        <w:t>проверка</w:t>
      </w:r>
      <w:r w:rsidRPr="00BC7D4E">
        <w:rPr>
          <w:sz w:val="20"/>
          <w:szCs w:val="20"/>
        </w:rPr>
        <w:t xml:space="preserve"> </w:t>
      </w:r>
      <w:r w:rsidRPr="00BC7D4E">
        <w:rPr>
          <w:rFonts w:ascii="Cambria" w:hAnsi="Cambria" w:cs="Cambria"/>
          <w:sz w:val="20"/>
          <w:szCs w:val="20"/>
        </w:rPr>
        <w:t>перехватчика</w:t>
      </w:r>
      <w:r w:rsidRPr="00BC7D4E">
        <w:rPr>
          <w:sz w:val="20"/>
          <w:szCs w:val="20"/>
        </w:rPr>
        <w:t xml:space="preserve"> </w:t>
      </w:r>
      <w:r w:rsidRPr="00BC7D4E">
        <w:rPr>
          <w:rFonts w:ascii="Cambria" w:hAnsi="Cambria" w:cs="Cambria"/>
          <w:sz w:val="20"/>
          <w:szCs w:val="20"/>
        </w:rPr>
        <w:t>на</w:t>
      </w:r>
      <w:r w:rsidRPr="00BC7D4E">
        <w:rPr>
          <w:sz w:val="20"/>
          <w:szCs w:val="20"/>
        </w:rPr>
        <w:t xml:space="preserve"> </w:t>
      </w:r>
      <w:r w:rsidRPr="00BC7D4E">
        <w:rPr>
          <w:rFonts w:ascii="Cambria" w:hAnsi="Cambria" w:cs="Cambria"/>
          <w:sz w:val="20"/>
          <w:szCs w:val="20"/>
        </w:rPr>
        <w:t>падение</w:t>
      </w:r>
      <w:r w:rsidRPr="00BC7D4E">
        <w:rPr>
          <w:sz w:val="20"/>
          <w:szCs w:val="20"/>
        </w:rPr>
        <w:t xml:space="preserve"> </w:t>
      </w:r>
      <w:r w:rsidRPr="00BC7D4E">
        <w:rPr>
          <w:rFonts w:ascii="Cambria" w:hAnsi="Cambria" w:cs="Cambria"/>
          <w:sz w:val="20"/>
          <w:szCs w:val="20"/>
        </w:rPr>
        <w:t>кабины</w:t>
      </w:r>
      <w:r w:rsidRPr="00BC7D4E">
        <w:rPr>
          <w:sz w:val="20"/>
          <w:szCs w:val="20"/>
        </w:rPr>
        <w:t xml:space="preserve">, </w:t>
      </w:r>
      <w:r w:rsidRPr="00BC7D4E">
        <w:rPr>
          <w:rFonts w:ascii="Cambria" w:hAnsi="Cambria" w:cs="Cambria"/>
          <w:sz w:val="20"/>
          <w:szCs w:val="20"/>
        </w:rPr>
        <w:t>регулировка</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6 </w:t>
      </w:r>
      <w:r w:rsidRPr="00BC7D4E">
        <w:rPr>
          <w:rFonts w:ascii="Cambria" w:hAnsi="Cambria" w:cs="Cambria"/>
          <w:sz w:val="20"/>
          <w:szCs w:val="20"/>
        </w:rPr>
        <w:t>месяцев</w:t>
      </w:r>
      <w:r w:rsidRPr="00BC7D4E">
        <w:rPr>
          <w:sz w:val="20"/>
          <w:szCs w:val="20"/>
        </w:rPr>
        <w:t>)</w:t>
      </w:r>
      <w:r w:rsidRPr="00BC7D4E">
        <w:rPr>
          <w:sz w:val="20"/>
          <w:szCs w:val="20"/>
        </w:rPr>
        <w:br/>
        <w:t xml:space="preserve">- </w:t>
      </w:r>
      <w:r w:rsidRPr="00BC7D4E">
        <w:rPr>
          <w:rFonts w:ascii="Cambria" w:hAnsi="Cambria" w:cs="Cambria"/>
          <w:sz w:val="20"/>
          <w:szCs w:val="20"/>
        </w:rPr>
        <w:t>мониторинг</w:t>
      </w:r>
      <w:r w:rsidRPr="00BC7D4E">
        <w:rPr>
          <w:sz w:val="20"/>
          <w:szCs w:val="20"/>
        </w:rPr>
        <w:t> </w:t>
      </w:r>
      <w:r w:rsidRPr="00BC7D4E">
        <w:rPr>
          <w:rFonts w:ascii="Cambria" w:hAnsi="Cambria" w:cs="Cambria"/>
          <w:sz w:val="20"/>
          <w:szCs w:val="20"/>
        </w:rPr>
        <w:t>подъёмная</w:t>
      </w:r>
      <w:r w:rsidRPr="00BC7D4E">
        <w:rPr>
          <w:sz w:val="20"/>
          <w:szCs w:val="20"/>
        </w:rPr>
        <w:t xml:space="preserve"> </w:t>
      </w:r>
      <w:r w:rsidRPr="00BC7D4E">
        <w:rPr>
          <w:rFonts w:ascii="Cambria" w:hAnsi="Cambria" w:cs="Cambria"/>
          <w:sz w:val="20"/>
          <w:szCs w:val="20"/>
        </w:rPr>
        <w:t>лебедка</w:t>
      </w:r>
      <w:r w:rsidRPr="00BC7D4E">
        <w:rPr>
          <w:sz w:val="20"/>
          <w:szCs w:val="20"/>
        </w:rPr>
        <w:t> </w:t>
      </w:r>
      <w:r w:rsidRPr="00BC7D4E">
        <w:rPr>
          <w:rFonts w:ascii="Cambria" w:hAnsi="Cambria" w:cs="Cambria"/>
          <w:sz w:val="20"/>
          <w:szCs w:val="20"/>
        </w:rPr>
        <w:t>лифта</w:t>
      </w:r>
      <w:r w:rsidRPr="00BC7D4E">
        <w:rPr>
          <w:sz w:val="20"/>
          <w:szCs w:val="20"/>
        </w:rPr>
        <w:t xml:space="preserve"> (</w:t>
      </w:r>
      <w:r w:rsidRPr="00BC7D4E">
        <w:rPr>
          <w:rFonts w:ascii="Cambria" w:hAnsi="Cambria" w:cs="Cambria"/>
          <w:sz w:val="20"/>
          <w:szCs w:val="20"/>
        </w:rPr>
        <w:t>раз</w:t>
      </w:r>
      <w:r w:rsidRPr="00BC7D4E">
        <w:rPr>
          <w:sz w:val="20"/>
          <w:szCs w:val="20"/>
        </w:rPr>
        <w:t xml:space="preserve"> </w:t>
      </w:r>
      <w:r w:rsidRPr="00BC7D4E">
        <w:rPr>
          <w:rFonts w:ascii="Cambria" w:hAnsi="Cambria" w:cs="Cambria"/>
          <w:sz w:val="20"/>
          <w:szCs w:val="20"/>
        </w:rPr>
        <w:t>в</w:t>
      </w:r>
      <w:r w:rsidRPr="00BC7D4E">
        <w:rPr>
          <w:sz w:val="20"/>
          <w:szCs w:val="20"/>
        </w:rPr>
        <w:t xml:space="preserve"> 6 </w:t>
      </w:r>
      <w:r w:rsidRPr="00BC7D4E">
        <w:rPr>
          <w:rFonts w:ascii="Cambria" w:hAnsi="Cambria" w:cs="Cambria"/>
          <w:sz w:val="20"/>
          <w:szCs w:val="20"/>
        </w:rPr>
        <w:t>месяцев</w:t>
      </w:r>
      <w:r w:rsidRPr="00BC7D4E">
        <w:rPr>
          <w:sz w:val="20"/>
          <w:szCs w:val="20"/>
        </w:rPr>
        <w:t>)</w:t>
      </w:r>
      <w:r w:rsidRPr="00BC7D4E">
        <w:rPr>
          <w:sz w:val="20"/>
          <w:szCs w:val="20"/>
        </w:rPr>
        <w:br/>
        <w:t xml:space="preserve">- </w:t>
      </w:r>
      <w:r w:rsidRPr="00BC7D4E">
        <w:rPr>
          <w:rFonts w:ascii="Cambria" w:hAnsi="Cambria" w:cs="Cambria"/>
          <w:sz w:val="20"/>
          <w:szCs w:val="20"/>
        </w:rPr>
        <w:t>эвакуация</w:t>
      </w:r>
      <w:r w:rsidRPr="00BC7D4E">
        <w:rPr>
          <w:sz w:val="20"/>
          <w:szCs w:val="20"/>
        </w:rPr>
        <w:t xml:space="preserve"> </w:t>
      </w:r>
      <w:r w:rsidRPr="00BC7D4E">
        <w:rPr>
          <w:rFonts w:ascii="Cambria" w:hAnsi="Cambria" w:cs="Cambria"/>
          <w:sz w:val="20"/>
          <w:szCs w:val="20"/>
        </w:rPr>
        <w:t>пассажиров</w:t>
      </w:r>
      <w:r w:rsidRPr="00BC7D4E">
        <w:rPr>
          <w:sz w:val="20"/>
          <w:szCs w:val="20"/>
        </w:rPr>
        <w:t xml:space="preserve"> </w:t>
      </w:r>
      <w:r w:rsidRPr="00BC7D4E">
        <w:rPr>
          <w:rFonts w:ascii="Cambria" w:hAnsi="Cambria" w:cs="Cambria"/>
          <w:sz w:val="20"/>
          <w:szCs w:val="20"/>
        </w:rPr>
        <w:t>по</w:t>
      </w:r>
      <w:r w:rsidRPr="00BC7D4E">
        <w:rPr>
          <w:sz w:val="20"/>
          <w:szCs w:val="20"/>
        </w:rPr>
        <w:t xml:space="preserve"> </w:t>
      </w:r>
      <w:r w:rsidRPr="00BC7D4E">
        <w:rPr>
          <w:rFonts w:ascii="Cambria" w:hAnsi="Cambria" w:cs="Cambria"/>
          <w:sz w:val="20"/>
          <w:szCs w:val="20"/>
        </w:rPr>
        <w:t>мере</w:t>
      </w:r>
      <w:r w:rsidRPr="00BC7D4E">
        <w:rPr>
          <w:sz w:val="20"/>
          <w:szCs w:val="20"/>
        </w:rPr>
        <w:t xml:space="preserve"> </w:t>
      </w:r>
      <w:r w:rsidRPr="00BC7D4E">
        <w:rPr>
          <w:rFonts w:ascii="Cambria" w:hAnsi="Cambria" w:cs="Cambria"/>
          <w:sz w:val="20"/>
          <w:szCs w:val="20"/>
        </w:rPr>
        <w:t>необходимости</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сложившейся</w:t>
      </w:r>
      <w:r w:rsidRPr="00BC7D4E">
        <w:rPr>
          <w:sz w:val="20"/>
          <w:szCs w:val="20"/>
        </w:rPr>
        <w:t xml:space="preserve"> </w:t>
      </w:r>
      <w:r w:rsidRPr="00BC7D4E">
        <w:rPr>
          <w:rFonts w:ascii="Cambria" w:hAnsi="Cambria" w:cs="Cambria"/>
          <w:sz w:val="20"/>
          <w:szCs w:val="20"/>
        </w:rPr>
        <w:t>ситуации</w:t>
      </w:r>
      <w:r w:rsidRPr="00BC7D4E">
        <w:rPr>
          <w:sz w:val="20"/>
          <w:szCs w:val="20"/>
        </w:rPr>
        <w:br/>
        <w:t xml:space="preserve">- </w:t>
      </w:r>
      <w:r w:rsidRPr="00BC7D4E">
        <w:rPr>
          <w:rFonts w:ascii="Cambria" w:hAnsi="Cambria" w:cs="Cambria"/>
          <w:sz w:val="20"/>
          <w:szCs w:val="20"/>
        </w:rPr>
        <w:t>после</w:t>
      </w:r>
      <w:r w:rsidRPr="00BC7D4E">
        <w:rPr>
          <w:sz w:val="20"/>
          <w:szCs w:val="20"/>
        </w:rPr>
        <w:t xml:space="preserve"> </w:t>
      </w:r>
      <w:r w:rsidRPr="00BC7D4E">
        <w:rPr>
          <w:rFonts w:ascii="Cambria" w:hAnsi="Cambria" w:cs="Cambria"/>
          <w:sz w:val="20"/>
          <w:szCs w:val="20"/>
        </w:rPr>
        <w:t>завершения</w:t>
      </w:r>
      <w:r w:rsidRPr="00BC7D4E">
        <w:rPr>
          <w:sz w:val="20"/>
          <w:szCs w:val="20"/>
        </w:rPr>
        <w:t xml:space="preserve"> </w:t>
      </w:r>
      <w:r w:rsidRPr="00BC7D4E">
        <w:rPr>
          <w:rFonts w:ascii="Cambria" w:hAnsi="Cambria" w:cs="Cambria"/>
          <w:sz w:val="20"/>
          <w:szCs w:val="20"/>
        </w:rPr>
        <w:t>работ</w:t>
      </w:r>
      <w:r w:rsidRPr="00BC7D4E">
        <w:rPr>
          <w:sz w:val="20"/>
          <w:szCs w:val="20"/>
        </w:rPr>
        <w:t>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соответствии</w:t>
      </w:r>
      <w:r w:rsidRPr="00BC7D4E">
        <w:rPr>
          <w:sz w:val="20"/>
          <w:szCs w:val="20"/>
        </w:rPr>
        <w:t xml:space="preserve"> </w:t>
      </w:r>
      <w:r w:rsidRPr="00BC7D4E">
        <w:rPr>
          <w:rFonts w:ascii="Cambria" w:hAnsi="Cambria" w:cs="Cambria"/>
          <w:sz w:val="20"/>
          <w:szCs w:val="20"/>
        </w:rPr>
        <w:t>со</w:t>
      </w:r>
      <w:r w:rsidRPr="00BC7D4E">
        <w:rPr>
          <w:sz w:val="20"/>
          <w:szCs w:val="20"/>
        </w:rPr>
        <w:t xml:space="preserve"> </w:t>
      </w:r>
      <w:r w:rsidRPr="00BC7D4E">
        <w:rPr>
          <w:rFonts w:ascii="Cambria" w:hAnsi="Cambria" w:cs="Cambria"/>
          <w:sz w:val="20"/>
          <w:szCs w:val="20"/>
        </w:rPr>
        <w:t>сроками</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требованиями</w:t>
      </w:r>
      <w:r w:rsidRPr="00BC7D4E">
        <w:rPr>
          <w:sz w:val="20"/>
          <w:szCs w:val="20"/>
        </w:rPr>
        <w:t xml:space="preserve"> </w:t>
      </w:r>
      <w:r w:rsidRPr="00BC7D4E">
        <w:rPr>
          <w:rFonts w:ascii="Cambria" w:hAnsi="Cambria" w:cs="Cambria"/>
          <w:sz w:val="20"/>
          <w:szCs w:val="20"/>
        </w:rPr>
        <w:t>технического</w:t>
      </w:r>
      <w:r w:rsidRPr="00BC7D4E">
        <w:rPr>
          <w:sz w:val="20"/>
          <w:szCs w:val="20"/>
        </w:rPr>
        <w:t xml:space="preserve"> </w:t>
      </w:r>
      <w:r w:rsidRPr="00BC7D4E">
        <w:rPr>
          <w:rFonts w:ascii="Cambria" w:hAnsi="Cambria" w:cs="Cambria"/>
          <w:sz w:val="20"/>
          <w:szCs w:val="20"/>
        </w:rPr>
        <w:t>обслуживания</w:t>
      </w:r>
      <w:r w:rsidRPr="00BC7D4E">
        <w:rPr>
          <w:sz w:val="20"/>
          <w:szCs w:val="20"/>
        </w:rPr>
        <w:t>  </w:t>
      </w:r>
      <w:r w:rsidRPr="00BC7D4E">
        <w:rPr>
          <w:rFonts w:ascii="Cambria" w:hAnsi="Cambria" w:cs="Cambria"/>
          <w:sz w:val="20"/>
          <w:szCs w:val="20"/>
        </w:rPr>
        <w:t>по</w:t>
      </w:r>
      <w:r w:rsidRPr="00BC7D4E">
        <w:rPr>
          <w:sz w:val="20"/>
          <w:szCs w:val="20"/>
        </w:rPr>
        <w:t xml:space="preserve"> </w:t>
      </w:r>
      <w:r w:rsidRPr="00BC7D4E">
        <w:rPr>
          <w:rFonts w:ascii="Cambria" w:hAnsi="Cambria" w:cs="Cambria"/>
          <w:sz w:val="20"/>
          <w:szCs w:val="20"/>
        </w:rPr>
        <w:t>каждому</w:t>
      </w:r>
      <w:r w:rsidRPr="00BC7D4E">
        <w:rPr>
          <w:sz w:val="20"/>
          <w:szCs w:val="20"/>
        </w:rPr>
        <w:t xml:space="preserve"> </w:t>
      </w:r>
      <w:r w:rsidRPr="00BC7D4E">
        <w:rPr>
          <w:rFonts w:ascii="Cambria" w:hAnsi="Cambria" w:cs="Cambria"/>
          <w:sz w:val="20"/>
          <w:szCs w:val="20"/>
        </w:rPr>
        <w:t>лифту</w:t>
      </w:r>
      <w:r w:rsidRPr="00BC7D4E">
        <w:rPr>
          <w:sz w:val="20"/>
          <w:szCs w:val="20"/>
        </w:rPr>
        <w:t xml:space="preserve"> </w:t>
      </w:r>
      <w:r w:rsidRPr="00BC7D4E">
        <w:rPr>
          <w:rFonts w:ascii="Cambria" w:hAnsi="Cambria" w:cs="Cambria"/>
          <w:sz w:val="20"/>
          <w:szCs w:val="20"/>
        </w:rPr>
        <w:t>составляется</w:t>
      </w:r>
      <w:r w:rsidRPr="00BC7D4E">
        <w:rPr>
          <w:sz w:val="20"/>
          <w:szCs w:val="20"/>
        </w:rPr>
        <w:t xml:space="preserve"> </w:t>
      </w:r>
      <w:r w:rsidRPr="00BC7D4E">
        <w:rPr>
          <w:rFonts w:ascii="Cambria" w:hAnsi="Cambria" w:cs="Cambria"/>
          <w:sz w:val="20"/>
          <w:szCs w:val="20"/>
        </w:rPr>
        <w:t>протокол</w:t>
      </w:r>
      <w:r w:rsidRPr="00BC7D4E">
        <w:rPr>
          <w:sz w:val="20"/>
          <w:szCs w:val="20"/>
        </w:rPr>
        <w:t xml:space="preserve"> </w:t>
      </w:r>
      <w:r w:rsidRPr="00BC7D4E">
        <w:rPr>
          <w:rFonts w:ascii="Cambria" w:hAnsi="Cambria" w:cs="Cambria"/>
          <w:sz w:val="20"/>
          <w:szCs w:val="20"/>
        </w:rPr>
        <w:t>с</w:t>
      </w:r>
      <w:r w:rsidRPr="00BC7D4E">
        <w:rPr>
          <w:sz w:val="20"/>
          <w:szCs w:val="20"/>
        </w:rPr>
        <w:t xml:space="preserve"> </w:t>
      </w:r>
      <w:r w:rsidRPr="00BC7D4E">
        <w:rPr>
          <w:rFonts w:ascii="Cambria" w:hAnsi="Cambria" w:cs="Cambria"/>
          <w:sz w:val="20"/>
          <w:szCs w:val="20"/>
        </w:rPr>
        <w:t>совместной</w:t>
      </w:r>
      <w:r w:rsidRPr="00BC7D4E">
        <w:rPr>
          <w:sz w:val="20"/>
          <w:szCs w:val="20"/>
        </w:rPr>
        <w:t xml:space="preserve"> </w:t>
      </w:r>
      <w:r w:rsidRPr="00BC7D4E">
        <w:rPr>
          <w:rFonts w:ascii="Cambria" w:hAnsi="Cambria" w:cs="Cambria"/>
          <w:sz w:val="20"/>
          <w:szCs w:val="20"/>
        </w:rPr>
        <w:t>подписью</w:t>
      </w:r>
      <w:r w:rsidRPr="00BC7D4E">
        <w:rPr>
          <w:sz w:val="20"/>
          <w:szCs w:val="20"/>
        </w:rPr>
        <w:t xml:space="preserve"> </w:t>
      </w:r>
      <w:r w:rsidRPr="00BC7D4E">
        <w:rPr>
          <w:rFonts w:ascii="Cambria" w:hAnsi="Cambria" w:cs="Cambria"/>
          <w:sz w:val="20"/>
          <w:szCs w:val="20"/>
        </w:rPr>
        <w:t>представителя</w:t>
      </w:r>
      <w:r w:rsidRPr="00BC7D4E">
        <w:rPr>
          <w:sz w:val="20"/>
          <w:szCs w:val="20"/>
        </w:rPr>
        <w:t xml:space="preserve"> </w:t>
      </w:r>
      <w:r w:rsidRPr="00BC7D4E">
        <w:rPr>
          <w:rFonts w:ascii="Cambria" w:hAnsi="Cambria" w:cs="Cambria"/>
          <w:sz w:val="20"/>
          <w:szCs w:val="20"/>
        </w:rPr>
        <w:t>обслуживающей</w:t>
      </w:r>
      <w:r w:rsidRPr="00BC7D4E">
        <w:rPr>
          <w:sz w:val="20"/>
          <w:szCs w:val="20"/>
        </w:rPr>
        <w:t xml:space="preserve"> </w:t>
      </w:r>
      <w:r w:rsidRPr="00BC7D4E">
        <w:rPr>
          <w:rFonts w:ascii="Cambria" w:hAnsi="Cambria" w:cs="Cambria"/>
          <w:sz w:val="20"/>
          <w:szCs w:val="20"/>
        </w:rPr>
        <w:t>организации</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специалиста</w:t>
      </w:r>
      <w:r w:rsidRPr="00BC7D4E">
        <w:rPr>
          <w:sz w:val="20"/>
          <w:szCs w:val="20"/>
        </w:rPr>
        <w:t xml:space="preserve">, </w:t>
      </w:r>
      <w:r w:rsidRPr="00BC7D4E">
        <w:rPr>
          <w:rFonts w:ascii="Cambria" w:hAnsi="Cambria" w:cs="Cambria"/>
          <w:sz w:val="20"/>
          <w:szCs w:val="20"/>
        </w:rPr>
        <w:t>осуществляющего</w:t>
      </w:r>
      <w:r w:rsidRPr="00BC7D4E">
        <w:rPr>
          <w:sz w:val="20"/>
          <w:szCs w:val="20"/>
        </w:rPr>
        <w:t xml:space="preserve"> </w:t>
      </w:r>
      <w:r w:rsidRPr="00BC7D4E">
        <w:rPr>
          <w:rFonts w:ascii="Cambria" w:hAnsi="Cambria" w:cs="Cambria"/>
          <w:sz w:val="20"/>
          <w:szCs w:val="20"/>
        </w:rPr>
        <w:t>текущее</w:t>
      </w:r>
      <w:r w:rsidRPr="00BC7D4E">
        <w:rPr>
          <w:sz w:val="20"/>
          <w:szCs w:val="20"/>
        </w:rPr>
        <w:t xml:space="preserve"> </w:t>
      </w:r>
      <w:r w:rsidRPr="00BC7D4E">
        <w:rPr>
          <w:rFonts w:ascii="Cambria" w:hAnsi="Cambria" w:cs="Cambria"/>
          <w:sz w:val="20"/>
          <w:szCs w:val="20"/>
        </w:rPr>
        <w:t>обслуживание</w:t>
      </w:r>
      <w:r w:rsidRPr="00BC7D4E">
        <w:rPr>
          <w:sz w:val="20"/>
          <w:szCs w:val="20"/>
        </w:rPr>
        <w:t>.</w:t>
      </w:r>
      <w:r w:rsidRPr="00BC7D4E">
        <w:rPr>
          <w:sz w:val="20"/>
          <w:szCs w:val="20"/>
        </w:rPr>
        <w:br/>
        <w:t xml:space="preserve">- </w:t>
      </w:r>
      <w:r w:rsidRPr="00BC7D4E">
        <w:rPr>
          <w:rFonts w:ascii="Cambria" w:hAnsi="Cambria" w:cs="Cambria"/>
          <w:sz w:val="20"/>
          <w:szCs w:val="20"/>
        </w:rPr>
        <w:t>организация</w:t>
      </w:r>
      <w:r w:rsidRPr="00BC7D4E">
        <w:rPr>
          <w:sz w:val="20"/>
          <w:szCs w:val="20"/>
        </w:rPr>
        <w:t xml:space="preserve">, </w:t>
      </w:r>
      <w:r w:rsidRPr="00BC7D4E">
        <w:rPr>
          <w:rFonts w:ascii="Cambria" w:hAnsi="Cambria" w:cs="Cambria"/>
          <w:sz w:val="20"/>
          <w:szCs w:val="20"/>
        </w:rPr>
        <w:t>выбранная</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результате</w:t>
      </w:r>
      <w:r w:rsidRPr="00BC7D4E">
        <w:rPr>
          <w:sz w:val="20"/>
          <w:szCs w:val="20"/>
        </w:rPr>
        <w:t xml:space="preserve"> </w:t>
      </w:r>
      <w:r w:rsidRPr="00BC7D4E">
        <w:rPr>
          <w:rFonts w:ascii="Cambria" w:hAnsi="Cambria" w:cs="Cambria"/>
          <w:sz w:val="20"/>
          <w:szCs w:val="20"/>
        </w:rPr>
        <w:t>тендера</w:t>
      </w:r>
      <w:r w:rsidRPr="00BC7D4E">
        <w:rPr>
          <w:sz w:val="20"/>
          <w:szCs w:val="20"/>
        </w:rPr>
        <w:t xml:space="preserve">, </w:t>
      </w:r>
      <w:r w:rsidRPr="00BC7D4E">
        <w:rPr>
          <w:rFonts w:ascii="Cambria" w:hAnsi="Cambria" w:cs="Cambria"/>
          <w:sz w:val="20"/>
          <w:szCs w:val="20"/>
        </w:rPr>
        <w:t>после</w:t>
      </w:r>
      <w:r w:rsidRPr="00BC7D4E">
        <w:rPr>
          <w:sz w:val="20"/>
          <w:szCs w:val="20"/>
        </w:rPr>
        <w:t xml:space="preserve"> </w:t>
      </w:r>
      <w:r w:rsidRPr="00BC7D4E">
        <w:rPr>
          <w:rFonts w:ascii="Cambria" w:hAnsi="Cambria" w:cs="Cambria"/>
          <w:sz w:val="20"/>
          <w:szCs w:val="20"/>
        </w:rPr>
        <w:t>установки</w:t>
      </w:r>
      <w:r w:rsidRPr="00BC7D4E">
        <w:rPr>
          <w:sz w:val="20"/>
          <w:szCs w:val="20"/>
        </w:rPr>
        <w:t xml:space="preserve"> </w:t>
      </w:r>
      <w:r w:rsidRPr="00BC7D4E">
        <w:rPr>
          <w:rFonts w:ascii="Cambria" w:hAnsi="Cambria" w:cs="Cambria"/>
          <w:sz w:val="20"/>
          <w:szCs w:val="20"/>
        </w:rPr>
        <w:t>нового</w:t>
      </w:r>
      <w:r w:rsidRPr="00BC7D4E">
        <w:rPr>
          <w:sz w:val="20"/>
          <w:szCs w:val="20"/>
        </w:rPr>
        <w:t xml:space="preserve"> </w:t>
      </w:r>
      <w:r w:rsidRPr="00BC7D4E">
        <w:rPr>
          <w:rFonts w:ascii="Cambria" w:hAnsi="Cambria" w:cs="Cambria"/>
          <w:sz w:val="20"/>
          <w:szCs w:val="20"/>
        </w:rPr>
        <w:t>лифта</w:t>
      </w:r>
      <w:r w:rsidRPr="00BC7D4E">
        <w:rPr>
          <w:sz w:val="20"/>
          <w:szCs w:val="20"/>
        </w:rPr>
        <w:t xml:space="preserve"> </w:t>
      </w:r>
      <w:r w:rsidRPr="00BC7D4E">
        <w:rPr>
          <w:rFonts w:ascii="Cambria" w:hAnsi="Cambria" w:cs="Cambria"/>
          <w:sz w:val="20"/>
          <w:szCs w:val="20"/>
        </w:rPr>
        <w:t>обязана</w:t>
      </w:r>
      <w:r w:rsidRPr="00BC7D4E">
        <w:rPr>
          <w:sz w:val="20"/>
          <w:szCs w:val="20"/>
        </w:rPr>
        <w:t xml:space="preserve"> </w:t>
      </w:r>
      <w:r w:rsidRPr="00BC7D4E">
        <w:rPr>
          <w:rFonts w:ascii="Cambria" w:hAnsi="Cambria" w:cs="Cambria"/>
          <w:sz w:val="20"/>
          <w:szCs w:val="20"/>
        </w:rPr>
        <w:t>ознакомить</w:t>
      </w:r>
      <w:r w:rsidRPr="00BC7D4E">
        <w:rPr>
          <w:sz w:val="20"/>
          <w:szCs w:val="20"/>
        </w:rPr>
        <w:t xml:space="preserve"> </w:t>
      </w:r>
      <w:r w:rsidRPr="00BC7D4E">
        <w:rPr>
          <w:rFonts w:ascii="Cambria" w:hAnsi="Cambria" w:cs="Cambria"/>
          <w:sz w:val="20"/>
          <w:szCs w:val="20"/>
        </w:rPr>
        <w:t>специалистов</w:t>
      </w:r>
      <w:r w:rsidRPr="00BC7D4E">
        <w:rPr>
          <w:sz w:val="20"/>
          <w:szCs w:val="20"/>
        </w:rPr>
        <w:t xml:space="preserve"> </w:t>
      </w:r>
      <w:r w:rsidRPr="00BC7D4E">
        <w:rPr>
          <w:rFonts w:ascii="Cambria" w:hAnsi="Cambria" w:cs="Cambria"/>
          <w:sz w:val="20"/>
          <w:szCs w:val="20"/>
        </w:rPr>
        <w:t>организаций</w:t>
      </w:r>
      <w:r w:rsidRPr="00BC7D4E">
        <w:rPr>
          <w:sz w:val="20"/>
          <w:szCs w:val="20"/>
        </w:rPr>
        <w:t xml:space="preserve">, </w:t>
      </w:r>
      <w:r w:rsidRPr="00BC7D4E">
        <w:rPr>
          <w:rFonts w:ascii="Cambria" w:hAnsi="Cambria" w:cs="Cambria"/>
          <w:sz w:val="20"/>
          <w:szCs w:val="20"/>
        </w:rPr>
        <w:t>осуществляющих</w:t>
      </w:r>
      <w:r w:rsidRPr="00BC7D4E">
        <w:rPr>
          <w:sz w:val="20"/>
          <w:szCs w:val="20"/>
        </w:rPr>
        <w:t xml:space="preserve"> </w:t>
      </w:r>
      <w:r w:rsidRPr="00BC7D4E">
        <w:rPr>
          <w:rFonts w:ascii="Cambria" w:hAnsi="Cambria" w:cs="Cambria"/>
          <w:sz w:val="20"/>
          <w:szCs w:val="20"/>
        </w:rPr>
        <w:t>текущее</w:t>
      </w:r>
      <w:r w:rsidRPr="00BC7D4E">
        <w:rPr>
          <w:sz w:val="20"/>
          <w:szCs w:val="20"/>
        </w:rPr>
        <w:t xml:space="preserve"> </w:t>
      </w:r>
      <w:r w:rsidRPr="00BC7D4E">
        <w:rPr>
          <w:rFonts w:ascii="Cambria" w:hAnsi="Cambria" w:cs="Cambria"/>
          <w:sz w:val="20"/>
          <w:szCs w:val="20"/>
        </w:rPr>
        <w:t>обслуживание</w:t>
      </w:r>
      <w:r w:rsidRPr="00BC7D4E">
        <w:rPr>
          <w:sz w:val="20"/>
          <w:szCs w:val="20"/>
        </w:rPr>
        <w:t xml:space="preserve"> </w:t>
      </w:r>
      <w:r w:rsidRPr="00BC7D4E">
        <w:rPr>
          <w:rFonts w:ascii="Cambria" w:hAnsi="Cambria" w:cs="Cambria"/>
          <w:sz w:val="20"/>
          <w:szCs w:val="20"/>
        </w:rPr>
        <w:t>лифта</w:t>
      </w:r>
      <w:r w:rsidRPr="00BC7D4E">
        <w:rPr>
          <w:sz w:val="20"/>
          <w:szCs w:val="20"/>
        </w:rPr>
        <w:t xml:space="preserve">, </w:t>
      </w:r>
      <w:r w:rsidRPr="00BC7D4E">
        <w:rPr>
          <w:rFonts w:ascii="Cambria" w:hAnsi="Cambria" w:cs="Cambria"/>
          <w:sz w:val="20"/>
          <w:szCs w:val="20"/>
        </w:rPr>
        <w:t>в</w:t>
      </w:r>
      <w:r w:rsidRPr="00BC7D4E">
        <w:rPr>
          <w:sz w:val="20"/>
          <w:szCs w:val="20"/>
        </w:rPr>
        <w:t xml:space="preserve"> </w:t>
      </w:r>
      <w:r w:rsidRPr="00BC7D4E">
        <w:rPr>
          <w:rFonts w:ascii="Cambria" w:hAnsi="Cambria" w:cs="Cambria"/>
          <w:sz w:val="20"/>
          <w:szCs w:val="20"/>
        </w:rPr>
        <w:t>соответствии</w:t>
      </w:r>
      <w:r w:rsidRPr="00BC7D4E">
        <w:rPr>
          <w:sz w:val="20"/>
          <w:szCs w:val="20"/>
        </w:rPr>
        <w:t xml:space="preserve"> </w:t>
      </w:r>
      <w:r w:rsidRPr="00BC7D4E">
        <w:rPr>
          <w:rFonts w:ascii="Cambria" w:hAnsi="Cambria" w:cs="Cambria"/>
          <w:sz w:val="20"/>
          <w:szCs w:val="20"/>
        </w:rPr>
        <w:t>с</w:t>
      </w:r>
      <w:r w:rsidRPr="00BC7D4E">
        <w:rPr>
          <w:sz w:val="20"/>
          <w:szCs w:val="20"/>
        </w:rPr>
        <w:t xml:space="preserve"> </w:t>
      </w:r>
      <w:r w:rsidRPr="00BC7D4E">
        <w:rPr>
          <w:rFonts w:ascii="Cambria" w:hAnsi="Cambria" w:cs="Cambria"/>
          <w:sz w:val="20"/>
          <w:szCs w:val="20"/>
        </w:rPr>
        <w:t>техническим</w:t>
      </w:r>
      <w:r w:rsidRPr="00BC7D4E">
        <w:rPr>
          <w:sz w:val="20"/>
          <w:szCs w:val="20"/>
        </w:rPr>
        <w:t xml:space="preserve"> </w:t>
      </w:r>
      <w:r w:rsidRPr="00BC7D4E">
        <w:rPr>
          <w:rFonts w:ascii="Cambria" w:hAnsi="Cambria" w:cs="Cambria"/>
          <w:sz w:val="20"/>
          <w:szCs w:val="20"/>
        </w:rPr>
        <w:t>паспортом</w:t>
      </w:r>
      <w:r w:rsidRPr="00BC7D4E">
        <w:rPr>
          <w:sz w:val="20"/>
          <w:szCs w:val="20"/>
        </w:rPr>
        <w:t>,  </w:t>
      </w:r>
      <w:r w:rsidRPr="00BC7D4E">
        <w:rPr>
          <w:rFonts w:ascii="Cambria" w:hAnsi="Cambria" w:cs="Cambria"/>
          <w:sz w:val="20"/>
          <w:szCs w:val="20"/>
        </w:rPr>
        <w:t>со</w:t>
      </w:r>
      <w:r w:rsidRPr="00BC7D4E">
        <w:rPr>
          <w:sz w:val="20"/>
          <w:szCs w:val="20"/>
        </w:rPr>
        <w:t xml:space="preserve"> </w:t>
      </w:r>
      <w:r w:rsidRPr="00BC7D4E">
        <w:rPr>
          <w:rFonts w:ascii="Cambria" w:hAnsi="Cambria" w:cs="Cambria"/>
          <w:sz w:val="20"/>
          <w:szCs w:val="20"/>
        </w:rPr>
        <w:t>всей</w:t>
      </w:r>
      <w:r w:rsidRPr="00BC7D4E">
        <w:rPr>
          <w:sz w:val="20"/>
          <w:szCs w:val="20"/>
        </w:rPr>
        <w:t xml:space="preserve"> </w:t>
      </w:r>
      <w:r w:rsidRPr="00BC7D4E">
        <w:rPr>
          <w:rFonts w:ascii="Cambria" w:hAnsi="Cambria" w:cs="Cambria"/>
          <w:sz w:val="20"/>
          <w:szCs w:val="20"/>
        </w:rPr>
        <w:t>структурой</w:t>
      </w:r>
      <w:r w:rsidRPr="00BC7D4E">
        <w:rPr>
          <w:sz w:val="20"/>
          <w:szCs w:val="20"/>
        </w:rPr>
        <w:t xml:space="preserve">, </w:t>
      </w:r>
      <w:r w:rsidRPr="00BC7D4E">
        <w:rPr>
          <w:rFonts w:ascii="Cambria" w:hAnsi="Cambria" w:cs="Cambria"/>
          <w:sz w:val="20"/>
          <w:szCs w:val="20"/>
        </w:rPr>
        <w:t>механизмом</w:t>
      </w:r>
      <w:r w:rsidRPr="00BC7D4E">
        <w:rPr>
          <w:sz w:val="20"/>
          <w:szCs w:val="20"/>
        </w:rPr>
        <w:t xml:space="preserve"> </w:t>
      </w:r>
      <w:r w:rsidRPr="00BC7D4E">
        <w:rPr>
          <w:rFonts w:ascii="Cambria" w:hAnsi="Cambria" w:cs="Cambria"/>
          <w:sz w:val="20"/>
          <w:szCs w:val="20"/>
        </w:rPr>
        <w:t>эксплуатации</w:t>
      </w:r>
      <w:r w:rsidRPr="00BC7D4E">
        <w:rPr>
          <w:sz w:val="20"/>
          <w:szCs w:val="20"/>
        </w:rPr>
        <w:t xml:space="preserve"> </w:t>
      </w:r>
      <w:r w:rsidRPr="00BC7D4E">
        <w:rPr>
          <w:rFonts w:ascii="Cambria" w:hAnsi="Cambria" w:cs="Cambria"/>
          <w:sz w:val="20"/>
          <w:szCs w:val="20"/>
        </w:rPr>
        <w:t>нового</w:t>
      </w:r>
      <w:r w:rsidRPr="00BC7D4E">
        <w:rPr>
          <w:sz w:val="20"/>
          <w:szCs w:val="20"/>
        </w:rPr>
        <w:t xml:space="preserve"> </w:t>
      </w:r>
      <w:r w:rsidRPr="00BC7D4E">
        <w:rPr>
          <w:rFonts w:ascii="Cambria" w:hAnsi="Cambria" w:cs="Cambria"/>
          <w:sz w:val="20"/>
          <w:szCs w:val="20"/>
        </w:rPr>
        <w:t>лифта</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организовать</w:t>
      </w:r>
      <w:r w:rsidRPr="00BC7D4E">
        <w:rPr>
          <w:sz w:val="20"/>
          <w:szCs w:val="20"/>
        </w:rPr>
        <w:t xml:space="preserve"> </w:t>
      </w:r>
      <w:r w:rsidRPr="00BC7D4E">
        <w:rPr>
          <w:rFonts w:ascii="Cambria" w:hAnsi="Cambria" w:cs="Cambria"/>
          <w:sz w:val="20"/>
          <w:szCs w:val="20"/>
        </w:rPr>
        <w:t>профессиональное</w:t>
      </w:r>
      <w:r w:rsidRPr="00BC7D4E">
        <w:rPr>
          <w:sz w:val="20"/>
          <w:szCs w:val="20"/>
        </w:rPr>
        <w:t xml:space="preserve"> </w:t>
      </w:r>
      <w:r w:rsidRPr="00BC7D4E">
        <w:rPr>
          <w:rFonts w:ascii="Cambria" w:hAnsi="Cambria" w:cs="Cambria"/>
          <w:sz w:val="20"/>
          <w:szCs w:val="20"/>
        </w:rPr>
        <w:t>обучение</w:t>
      </w:r>
      <w:r w:rsidRPr="00BC7D4E">
        <w:rPr>
          <w:sz w:val="20"/>
          <w:szCs w:val="20"/>
        </w:rPr>
        <w:t xml:space="preserve"> </w:t>
      </w:r>
      <w:r w:rsidRPr="00BC7D4E">
        <w:rPr>
          <w:rFonts w:ascii="Cambria" w:hAnsi="Cambria" w:cs="Cambria"/>
          <w:sz w:val="20"/>
          <w:szCs w:val="20"/>
        </w:rPr>
        <w:t>по</w:t>
      </w:r>
      <w:r w:rsidRPr="00BC7D4E">
        <w:rPr>
          <w:sz w:val="20"/>
          <w:szCs w:val="20"/>
        </w:rPr>
        <w:t xml:space="preserve"> </w:t>
      </w:r>
      <w:r w:rsidRPr="00BC7D4E">
        <w:rPr>
          <w:rFonts w:ascii="Cambria" w:hAnsi="Cambria" w:cs="Cambria"/>
          <w:sz w:val="20"/>
          <w:szCs w:val="20"/>
        </w:rPr>
        <w:t>соблюдению</w:t>
      </w:r>
      <w:r w:rsidRPr="00BC7D4E">
        <w:rPr>
          <w:sz w:val="20"/>
          <w:szCs w:val="20"/>
        </w:rPr>
        <w:t xml:space="preserve"> </w:t>
      </w:r>
      <w:r w:rsidRPr="00BC7D4E">
        <w:rPr>
          <w:rFonts w:ascii="Cambria" w:hAnsi="Cambria" w:cs="Cambria"/>
          <w:sz w:val="20"/>
          <w:szCs w:val="20"/>
        </w:rPr>
        <w:t>требований</w:t>
      </w:r>
      <w:r w:rsidRPr="00BC7D4E">
        <w:rPr>
          <w:sz w:val="20"/>
          <w:szCs w:val="20"/>
        </w:rPr>
        <w:t xml:space="preserve"> </w:t>
      </w:r>
      <w:r w:rsidRPr="00BC7D4E">
        <w:rPr>
          <w:rFonts w:ascii="Cambria" w:hAnsi="Cambria" w:cs="Cambria"/>
          <w:sz w:val="20"/>
          <w:szCs w:val="20"/>
        </w:rPr>
        <w:t>текущей</w:t>
      </w:r>
      <w:r w:rsidRPr="00BC7D4E">
        <w:rPr>
          <w:sz w:val="20"/>
          <w:szCs w:val="20"/>
        </w:rPr>
        <w:t xml:space="preserve"> </w:t>
      </w:r>
      <w:r w:rsidRPr="00BC7D4E">
        <w:rPr>
          <w:rFonts w:ascii="Cambria" w:hAnsi="Cambria" w:cs="Cambria"/>
          <w:sz w:val="20"/>
          <w:szCs w:val="20"/>
        </w:rPr>
        <w:t>эксплуатации</w:t>
      </w:r>
      <w:r w:rsidRPr="00BC7D4E">
        <w:rPr>
          <w:sz w:val="20"/>
          <w:szCs w:val="20"/>
        </w:rPr>
        <w:t xml:space="preserve"> </w:t>
      </w:r>
      <w:r w:rsidRPr="00BC7D4E">
        <w:rPr>
          <w:rFonts w:ascii="Cambria" w:hAnsi="Cambria" w:cs="Cambria"/>
          <w:sz w:val="20"/>
          <w:szCs w:val="20"/>
        </w:rPr>
        <w:t>и</w:t>
      </w:r>
      <w:r w:rsidRPr="00BC7D4E">
        <w:rPr>
          <w:sz w:val="20"/>
          <w:szCs w:val="20"/>
        </w:rPr>
        <w:t xml:space="preserve"> </w:t>
      </w:r>
      <w:r w:rsidRPr="00BC7D4E">
        <w:rPr>
          <w:rFonts w:ascii="Cambria" w:hAnsi="Cambria" w:cs="Cambria"/>
          <w:sz w:val="20"/>
          <w:szCs w:val="20"/>
        </w:rPr>
        <w:t>обслуживания</w:t>
      </w:r>
      <w:r w:rsidRPr="00BC7D4E">
        <w:rPr>
          <w:sz w:val="20"/>
          <w:szCs w:val="20"/>
        </w:rPr>
        <w:t xml:space="preserve"> </w:t>
      </w:r>
      <w:r w:rsidRPr="00BC7D4E">
        <w:rPr>
          <w:rFonts w:ascii="Cambria" w:hAnsi="Cambria" w:cs="Cambria"/>
          <w:sz w:val="20"/>
          <w:szCs w:val="20"/>
        </w:rPr>
        <w:t>нового</w:t>
      </w:r>
      <w:r w:rsidRPr="00BC7D4E">
        <w:rPr>
          <w:sz w:val="20"/>
          <w:szCs w:val="20"/>
        </w:rPr>
        <w:t xml:space="preserve"> </w:t>
      </w:r>
      <w:r w:rsidRPr="00BC7D4E">
        <w:rPr>
          <w:rFonts w:ascii="Cambria" w:hAnsi="Cambria" w:cs="Cambria"/>
          <w:sz w:val="20"/>
          <w:szCs w:val="20"/>
        </w:rPr>
        <w:t>лифта</w:t>
      </w:r>
      <w:r w:rsidRPr="00BC7D4E">
        <w:rPr>
          <w:sz w:val="20"/>
          <w:szCs w:val="20"/>
        </w:rPr>
        <w:t>.</w:t>
      </w:r>
    </w:p>
    <w:p w14:paraId="11F3F8E6" w14:textId="77777777" w:rsidR="001F297D" w:rsidRPr="001F297D" w:rsidRDefault="001F297D" w:rsidP="007660C8">
      <w:pPr>
        <w:widowControl w:val="0"/>
        <w:jc w:val="both"/>
        <w:rPr>
          <w:rFonts w:ascii="GHEA Grapalat" w:hAnsi="GHEA Grapalat"/>
          <w:lang w:val="hy-AM"/>
        </w:rPr>
      </w:pPr>
    </w:p>
    <w:p w14:paraId="51D93E81" w14:textId="77777777" w:rsidR="00403076" w:rsidRPr="00BC7D4E" w:rsidRDefault="00403076" w:rsidP="00403076">
      <w:pPr>
        <w:pStyle w:val="ListParagraph"/>
        <w:numPr>
          <w:ilvl w:val="0"/>
          <w:numId w:val="39"/>
        </w:numPr>
        <w:jc w:val="both"/>
        <w:rPr>
          <w:sz w:val="20"/>
          <w:szCs w:val="20"/>
        </w:rPr>
      </w:pPr>
      <w:r w:rsidRPr="00BC7D4E">
        <w:rPr>
          <w:sz w:val="20"/>
          <w:szCs w:val="20"/>
        </w:rPr>
        <w:t xml:space="preserve">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w:t>
      </w:r>
    </w:p>
    <w:p w14:paraId="163FBB39" w14:textId="77777777" w:rsidR="00403076" w:rsidRPr="00BC7D4E" w:rsidRDefault="00403076" w:rsidP="00403076">
      <w:pPr>
        <w:pStyle w:val="ListParagraph"/>
        <w:numPr>
          <w:ilvl w:val="0"/>
          <w:numId w:val="39"/>
        </w:numPr>
        <w:jc w:val="both"/>
        <w:rPr>
          <w:sz w:val="20"/>
          <w:szCs w:val="20"/>
        </w:rPr>
      </w:pPr>
      <w:r w:rsidRPr="00BC7D4E">
        <w:rPr>
          <w:sz w:val="20"/>
          <w:szCs w:val="20"/>
        </w:rPr>
        <w:lastRenderedPageBreak/>
        <w:t>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w:t>
      </w:r>
    </w:p>
    <w:p w14:paraId="25FE43D0" w14:textId="77777777" w:rsidR="00403076" w:rsidRPr="00BC7D4E" w:rsidRDefault="00403076" w:rsidP="00403076">
      <w:pPr>
        <w:pStyle w:val="ListParagraph"/>
        <w:numPr>
          <w:ilvl w:val="0"/>
          <w:numId w:val="39"/>
        </w:numPr>
        <w:jc w:val="both"/>
        <w:rPr>
          <w:sz w:val="20"/>
          <w:szCs w:val="20"/>
        </w:rPr>
      </w:pPr>
      <w:r w:rsidRPr="00BC7D4E">
        <w:rPr>
          <w:sz w:val="20"/>
          <w:szCs w:val="20"/>
        </w:rPr>
        <w:t xml:space="preserve">На товаре не должно быть следов механического повреждения, а также каких-либо несоответствий официальному описанию поставляемого Товара. </w:t>
      </w:r>
    </w:p>
    <w:p w14:paraId="267C4EB1" w14:textId="77777777" w:rsidR="00403076" w:rsidRPr="00BC7D4E" w:rsidRDefault="00403076" w:rsidP="00403076">
      <w:pPr>
        <w:pStyle w:val="ListParagraph"/>
        <w:numPr>
          <w:ilvl w:val="0"/>
          <w:numId w:val="39"/>
        </w:numPr>
        <w:jc w:val="both"/>
        <w:rPr>
          <w:sz w:val="20"/>
          <w:szCs w:val="20"/>
        </w:rPr>
      </w:pPr>
      <w:r w:rsidRPr="00BC7D4E">
        <w:rPr>
          <w:sz w:val="20"/>
          <w:szCs w:val="20"/>
        </w:rPr>
        <w:t>В соответствии со спецификацией процедуры закупки стандарты предмета закупки представлены по адресам.</w:t>
      </w:r>
    </w:p>
    <w:p w14:paraId="09E3A4C3" w14:textId="77777777" w:rsidR="00403076" w:rsidRPr="00246635" w:rsidRDefault="00403076" w:rsidP="00403076">
      <w:pPr>
        <w:pStyle w:val="ListParagraph"/>
        <w:numPr>
          <w:ilvl w:val="0"/>
          <w:numId w:val="39"/>
        </w:numPr>
        <w:jc w:val="both"/>
        <w:rPr>
          <w:sz w:val="20"/>
          <w:szCs w:val="20"/>
        </w:rPr>
      </w:pPr>
      <w:r w:rsidRPr="00BC7D4E">
        <w:rPr>
          <w:sz w:val="20"/>
          <w:szCs w:val="20"/>
        </w:rPr>
        <w:t xml:space="preserve">Выбранный по результатам тендера участник обязан представить  комплексный сертификат происхождения лифтов </w:t>
      </w:r>
    </w:p>
    <w:p w14:paraId="7D3472C0" w14:textId="77777777" w:rsidR="00403076" w:rsidRPr="00BC7D4E" w:rsidRDefault="00403076" w:rsidP="00403076">
      <w:pPr>
        <w:pStyle w:val="ListParagraph"/>
        <w:numPr>
          <w:ilvl w:val="0"/>
          <w:numId w:val="39"/>
        </w:numPr>
        <w:jc w:val="both"/>
        <w:rPr>
          <w:sz w:val="20"/>
          <w:szCs w:val="20"/>
        </w:rPr>
      </w:pPr>
      <w:r w:rsidRPr="00246635">
        <w:rPr>
          <w:sz w:val="20"/>
          <w:szCs w:val="20"/>
        </w:rPr>
        <w:t>Представленный участником тендера продукт (лифт) должен иметь сертификат соответствия требованиям, изложенным в Техническом регламенте Т</w:t>
      </w:r>
      <w:r>
        <w:rPr>
          <w:sz w:val="20"/>
          <w:szCs w:val="20"/>
        </w:rPr>
        <w:t>Р</w:t>
      </w:r>
      <w:r w:rsidRPr="00246635">
        <w:rPr>
          <w:sz w:val="20"/>
          <w:szCs w:val="20"/>
        </w:rPr>
        <w:t xml:space="preserve"> </w:t>
      </w:r>
      <w:r>
        <w:rPr>
          <w:sz w:val="20"/>
          <w:szCs w:val="20"/>
        </w:rPr>
        <w:t>ТС 011/2011</w:t>
      </w:r>
      <w:r w:rsidRPr="00246635">
        <w:rPr>
          <w:sz w:val="20"/>
          <w:szCs w:val="20"/>
        </w:rPr>
        <w:t xml:space="preserve"> «Безопасность лифтов» утвержденном Решением Комиссии Таможенного Союза № 824 от 18 октября 2011 года, вступающим в силу на дату подачи заявки.</w:t>
      </w:r>
    </w:p>
    <w:p w14:paraId="60232C81" w14:textId="77777777" w:rsidR="00403076" w:rsidRPr="00BC7D4E" w:rsidRDefault="00403076" w:rsidP="00403076">
      <w:pPr>
        <w:jc w:val="both"/>
        <w:rPr>
          <w:sz w:val="20"/>
          <w:szCs w:val="20"/>
        </w:rPr>
      </w:pPr>
    </w:p>
    <w:p w14:paraId="406F3B56" w14:textId="77777777" w:rsidR="00403076" w:rsidRPr="00BC7D4E" w:rsidRDefault="00403076" w:rsidP="00403076">
      <w:pPr>
        <w:pStyle w:val="ListBullet2"/>
        <w:numPr>
          <w:ilvl w:val="0"/>
          <w:numId w:val="0"/>
        </w:numPr>
        <w:ind w:left="1080"/>
        <w:jc w:val="both"/>
        <w:rPr>
          <w:rFonts w:ascii="GHEA Grapalat" w:hAnsi="GHEA Grapalat"/>
          <w:sz w:val="18"/>
          <w:szCs w:val="18"/>
          <w:lang w:val="ru-RU"/>
        </w:rPr>
      </w:pPr>
    </w:p>
    <w:p w14:paraId="0644305B" w14:textId="77777777" w:rsidR="00403076" w:rsidRPr="00BC7D4E" w:rsidRDefault="00403076" w:rsidP="00403076">
      <w:pPr>
        <w:pStyle w:val="ListBullet2"/>
        <w:numPr>
          <w:ilvl w:val="0"/>
          <w:numId w:val="0"/>
        </w:numPr>
        <w:jc w:val="center"/>
        <w:rPr>
          <w:rFonts w:ascii="GHEA Grapalat" w:hAnsi="GHEA Grapalat"/>
          <w:sz w:val="18"/>
          <w:szCs w:val="18"/>
          <w:lang w:val="ru-RU"/>
        </w:rPr>
      </w:pPr>
      <w:r w:rsidRPr="00BC7D4E">
        <w:rPr>
          <w:rFonts w:ascii="GHEA Grapalat" w:hAnsi="GHEA Grapalat"/>
          <w:sz w:val="18"/>
          <w:szCs w:val="18"/>
          <w:lang w:val="ru-RU"/>
        </w:rPr>
        <w:t>Список адресов предназначенные для 1-го лота</w:t>
      </w:r>
    </w:p>
    <w:p w14:paraId="00FFCBEF" w14:textId="77777777" w:rsidR="00403076" w:rsidRDefault="00403076" w:rsidP="00403076">
      <w:pPr>
        <w:pStyle w:val="ListBullet2"/>
        <w:numPr>
          <w:ilvl w:val="0"/>
          <w:numId w:val="0"/>
        </w:numPr>
        <w:jc w:val="center"/>
        <w:rPr>
          <w:rFonts w:ascii="GHEA Grapalat" w:hAnsi="GHEA Grapalat"/>
          <w:sz w:val="18"/>
          <w:szCs w:val="18"/>
          <w:lang w:val="hy-AM"/>
        </w:rPr>
      </w:pPr>
    </w:p>
    <w:tbl>
      <w:tblPr>
        <w:tblStyle w:val="TableGrid"/>
        <w:tblW w:w="14479" w:type="dxa"/>
        <w:tblLook w:val="04A0" w:firstRow="1" w:lastRow="0" w:firstColumn="1" w:lastColumn="0" w:noHBand="0" w:noVBand="1"/>
      </w:tblPr>
      <w:tblGrid>
        <w:gridCol w:w="625"/>
        <w:gridCol w:w="5220"/>
        <w:gridCol w:w="2878"/>
        <w:gridCol w:w="2878"/>
        <w:gridCol w:w="2878"/>
      </w:tblGrid>
      <w:tr w:rsidR="00403076" w:rsidRPr="00693C35" w14:paraId="0454562E" w14:textId="77777777" w:rsidTr="00176FDD">
        <w:trPr>
          <w:trHeight w:val="244"/>
        </w:trPr>
        <w:tc>
          <w:tcPr>
            <w:tcW w:w="625" w:type="dxa"/>
            <w:vAlign w:val="center"/>
          </w:tcPr>
          <w:p w14:paraId="703F3E21" w14:textId="77777777" w:rsidR="00403076" w:rsidRPr="00693C35" w:rsidRDefault="00403076" w:rsidP="00176FDD">
            <w:pPr>
              <w:pStyle w:val="ListBullet2"/>
              <w:numPr>
                <w:ilvl w:val="0"/>
                <w:numId w:val="0"/>
              </w:numPr>
              <w:jc w:val="center"/>
              <w:rPr>
                <w:rFonts w:ascii="GHEA Grapalat" w:hAnsi="GHEA Grapalat"/>
                <w:sz w:val="18"/>
                <w:szCs w:val="18"/>
                <w:lang w:val="ru-RU"/>
              </w:rPr>
            </w:pPr>
            <w:r w:rsidRPr="00693C35">
              <w:rPr>
                <w:rFonts w:ascii="GHEA Grapalat" w:hAnsi="GHEA Grapalat" w:cs="Calibri"/>
                <w:sz w:val="18"/>
                <w:szCs w:val="18"/>
                <w:lang w:val="ru-RU"/>
              </w:rPr>
              <w:t>П/н</w:t>
            </w:r>
          </w:p>
        </w:tc>
        <w:tc>
          <w:tcPr>
            <w:tcW w:w="5220" w:type="dxa"/>
            <w:vAlign w:val="center"/>
          </w:tcPr>
          <w:p w14:paraId="453F5B92" w14:textId="77777777" w:rsidR="00403076" w:rsidRPr="00693C35" w:rsidRDefault="00403076" w:rsidP="00176FDD">
            <w:pPr>
              <w:pStyle w:val="ListBullet2"/>
              <w:numPr>
                <w:ilvl w:val="0"/>
                <w:numId w:val="0"/>
              </w:numPr>
              <w:jc w:val="center"/>
              <w:rPr>
                <w:rFonts w:ascii="GHEA Grapalat" w:hAnsi="GHEA Grapalat"/>
                <w:sz w:val="18"/>
                <w:szCs w:val="18"/>
                <w:lang w:val="ru-RU"/>
              </w:rPr>
            </w:pPr>
            <w:proofErr w:type="spellStart"/>
            <w:r w:rsidRPr="00693C35">
              <w:rPr>
                <w:rFonts w:ascii="GHEA Grapalat" w:hAnsi="GHEA Grapalat" w:cs="Calibri"/>
                <w:sz w:val="18"/>
                <w:szCs w:val="18"/>
              </w:rPr>
              <w:t>Адресс</w:t>
            </w:r>
            <w:proofErr w:type="spellEnd"/>
            <w:r w:rsidRPr="00693C35">
              <w:rPr>
                <w:rFonts w:ascii="GHEA Grapalat" w:hAnsi="GHEA Grapalat" w:cs="Calibri"/>
                <w:sz w:val="18"/>
                <w:szCs w:val="18"/>
              </w:rPr>
              <w:t>/</w:t>
            </w:r>
            <w:proofErr w:type="spellStart"/>
            <w:r w:rsidRPr="00693C35">
              <w:rPr>
                <w:rFonts w:ascii="GHEA Grapalat" w:hAnsi="GHEA Grapalat" w:cs="Calibri"/>
                <w:sz w:val="18"/>
                <w:szCs w:val="18"/>
              </w:rPr>
              <w:t>подъезд</w:t>
            </w:r>
            <w:proofErr w:type="spellEnd"/>
          </w:p>
        </w:tc>
        <w:tc>
          <w:tcPr>
            <w:tcW w:w="2878" w:type="dxa"/>
            <w:vAlign w:val="center"/>
          </w:tcPr>
          <w:p w14:paraId="2AA8BE7E" w14:textId="77777777" w:rsidR="00403076" w:rsidRPr="00693C35"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Грузоподъемность</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кг</w:t>
            </w:r>
            <w:proofErr w:type="spellEnd"/>
            <w:r w:rsidRPr="00693C35">
              <w:rPr>
                <w:rFonts w:ascii="GHEA Grapalat" w:hAnsi="GHEA Grapalat" w:cs="Calibri"/>
                <w:sz w:val="18"/>
                <w:szCs w:val="18"/>
              </w:rPr>
              <w:t>/</w:t>
            </w:r>
          </w:p>
        </w:tc>
        <w:tc>
          <w:tcPr>
            <w:tcW w:w="2878" w:type="dxa"/>
            <w:vAlign w:val="center"/>
          </w:tcPr>
          <w:p w14:paraId="26A0A212" w14:textId="77777777" w:rsidR="00403076" w:rsidRPr="00693C35"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Этажность</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этаж</w:t>
            </w:r>
            <w:proofErr w:type="spellEnd"/>
            <w:r w:rsidRPr="00693C35">
              <w:rPr>
                <w:rFonts w:ascii="GHEA Grapalat" w:hAnsi="GHEA Grapalat" w:cs="Calibri"/>
                <w:sz w:val="18"/>
                <w:szCs w:val="18"/>
              </w:rPr>
              <w:t>/</w:t>
            </w:r>
          </w:p>
        </w:tc>
        <w:tc>
          <w:tcPr>
            <w:tcW w:w="2878" w:type="dxa"/>
            <w:vAlign w:val="center"/>
          </w:tcPr>
          <w:p w14:paraId="7B764C26" w14:textId="77777777" w:rsidR="00403076" w:rsidRPr="00693C35"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Колличество</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остановок</w:t>
            </w:r>
            <w:proofErr w:type="spellEnd"/>
          </w:p>
        </w:tc>
      </w:tr>
      <w:tr w:rsidR="00403076" w:rsidRPr="00693C35" w14:paraId="1E501747" w14:textId="77777777" w:rsidTr="00176FDD">
        <w:trPr>
          <w:trHeight w:val="244"/>
        </w:trPr>
        <w:tc>
          <w:tcPr>
            <w:tcW w:w="625" w:type="dxa"/>
            <w:vAlign w:val="center"/>
          </w:tcPr>
          <w:p w14:paraId="327AC64E"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2B165C87"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13E877BE"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58467F8D"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239821A9"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693C35" w14:paraId="6BC5AB79" w14:textId="77777777" w:rsidTr="00176FDD">
        <w:trPr>
          <w:trHeight w:val="244"/>
        </w:trPr>
        <w:tc>
          <w:tcPr>
            <w:tcW w:w="625" w:type="dxa"/>
            <w:vAlign w:val="center"/>
          </w:tcPr>
          <w:p w14:paraId="0199D231" w14:textId="77777777" w:rsidR="00403076" w:rsidRPr="00693C35" w:rsidRDefault="00403076" w:rsidP="00176FDD">
            <w:pPr>
              <w:pStyle w:val="ListBullet2"/>
              <w:numPr>
                <w:ilvl w:val="0"/>
                <w:numId w:val="0"/>
              </w:numPr>
              <w:jc w:val="center"/>
              <w:rPr>
                <w:rFonts w:ascii="GHEA Grapalat" w:hAnsi="GHEA Grapalat" w:cs="Calibri"/>
                <w:sz w:val="18"/>
                <w:szCs w:val="18"/>
              </w:rPr>
            </w:pPr>
          </w:p>
        </w:tc>
        <w:tc>
          <w:tcPr>
            <w:tcW w:w="13854" w:type="dxa"/>
            <w:gridSpan w:val="4"/>
            <w:vAlign w:val="center"/>
          </w:tcPr>
          <w:p w14:paraId="05215BA6" w14:textId="77777777" w:rsidR="00403076" w:rsidRPr="00693C35" w:rsidRDefault="00403076" w:rsidP="00176FDD">
            <w:pPr>
              <w:pStyle w:val="ListBullet2"/>
              <w:numPr>
                <w:ilvl w:val="0"/>
                <w:numId w:val="0"/>
              </w:numPr>
              <w:jc w:val="center"/>
              <w:rPr>
                <w:rFonts w:ascii="GHEA Grapalat" w:hAnsi="GHEA Grapalat" w:cs="Calibri"/>
                <w:sz w:val="18"/>
                <w:szCs w:val="18"/>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Ачапняк</w:t>
            </w:r>
            <w:proofErr w:type="spellEnd"/>
          </w:p>
        </w:tc>
      </w:tr>
      <w:tr w:rsidR="00403076" w:rsidRPr="00693C35" w14:paraId="04915CD4" w14:textId="77777777" w:rsidTr="00176FDD">
        <w:trPr>
          <w:trHeight w:val="244"/>
        </w:trPr>
        <w:tc>
          <w:tcPr>
            <w:tcW w:w="625" w:type="dxa"/>
            <w:vAlign w:val="center"/>
            <w:hideMark/>
          </w:tcPr>
          <w:p w14:paraId="195020D3"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1</w:t>
            </w:r>
          </w:p>
        </w:tc>
        <w:tc>
          <w:tcPr>
            <w:tcW w:w="5220" w:type="dxa"/>
            <w:vAlign w:val="center"/>
            <w:hideMark/>
          </w:tcPr>
          <w:p w14:paraId="32080D67" w14:textId="77777777" w:rsidR="00403076" w:rsidRPr="00693C35" w:rsidRDefault="00403076" w:rsidP="00176FDD">
            <w:pPr>
              <w:rPr>
                <w:rFonts w:ascii="GHEA Grapalat" w:hAnsi="GHEA Grapalat" w:cs="Calibri"/>
                <w:sz w:val="18"/>
                <w:szCs w:val="18"/>
              </w:rPr>
            </w:pPr>
            <w:r>
              <w:rPr>
                <w:rFonts w:ascii="GHEA Grapalat" w:hAnsi="GHEA Grapalat" w:cs="Calibri"/>
                <w:sz w:val="18"/>
                <w:szCs w:val="18"/>
              </w:rPr>
              <w:t>Ул</w:t>
            </w:r>
            <w:r w:rsidRPr="00693C35">
              <w:rPr>
                <w:rFonts w:ascii="GHEA Grapalat" w:hAnsi="GHEA Grapalat" w:cs="Calibri"/>
                <w:sz w:val="18"/>
                <w:szCs w:val="18"/>
              </w:rPr>
              <w:t xml:space="preserve">. </w:t>
            </w:r>
            <w:r>
              <w:rPr>
                <w:rFonts w:ascii="GHEA Grapalat" w:hAnsi="GHEA Grapalat" w:cs="Calibri"/>
                <w:sz w:val="18"/>
                <w:szCs w:val="18"/>
              </w:rPr>
              <w:t>Мазманян</w:t>
            </w:r>
            <w:r w:rsidRPr="00693C35">
              <w:rPr>
                <w:rFonts w:ascii="GHEA Grapalat" w:hAnsi="GHEA Grapalat" w:cs="Calibri"/>
                <w:sz w:val="18"/>
                <w:szCs w:val="18"/>
              </w:rPr>
              <w:t xml:space="preserve"> </w:t>
            </w:r>
            <w:r>
              <w:rPr>
                <w:rFonts w:ascii="GHEA Grapalat" w:hAnsi="GHEA Grapalat" w:cs="Calibri"/>
                <w:sz w:val="18"/>
                <w:szCs w:val="18"/>
              </w:rPr>
              <w:t>дом</w:t>
            </w:r>
            <w:r w:rsidRPr="00693C35">
              <w:rPr>
                <w:rFonts w:ascii="GHEA Grapalat" w:hAnsi="GHEA Grapalat" w:cs="Calibri"/>
                <w:sz w:val="18"/>
                <w:szCs w:val="18"/>
              </w:rPr>
              <w:t xml:space="preserve"> 5 </w:t>
            </w:r>
            <w:r>
              <w:rPr>
                <w:rFonts w:ascii="GHEA Grapalat" w:hAnsi="GHEA Grapalat" w:cs="Calibri"/>
                <w:sz w:val="18"/>
                <w:szCs w:val="18"/>
              </w:rPr>
              <w:t>под.</w:t>
            </w:r>
            <w:r w:rsidRPr="00693C35">
              <w:rPr>
                <w:rFonts w:ascii="GHEA Grapalat" w:hAnsi="GHEA Grapalat" w:cs="Calibri"/>
                <w:sz w:val="18"/>
                <w:szCs w:val="18"/>
              </w:rPr>
              <w:t xml:space="preserve"> 1-</w:t>
            </w:r>
            <w:r>
              <w:rPr>
                <w:rFonts w:ascii="GHEA Grapalat" w:hAnsi="GHEA Grapalat" w:cs="Calibri"/>
                <w:sz w:val="18"/>
                <w:szCs w:val="18"/>
              </w:rPr>
              <w:t>й</w:t>
            </w:r>
          </w:p>
        </w:tc>
        <w:tc>
          <w:tcPr>
            <w:tcW w:w="2878" w:type="dxa"/>
            <w:vAlign w:val="center"/>
            <w:hideMark/>
          </w:tcPr>
          <w:p w14:paraId="79F6FE95" w14:textId="77777777" w:rsidR="00403076" w:rsidRPr="00693C35" w:rsidRDefault="00403076" w:rsidP="00176FDD">
            <w:pPr>
              <w:jc w:val="center"/>
              <w:rPr>
                <w:rFonts w:ascii="GHEA Grapalat" w:hAnsi="GHEA Grapalat" w:cs="Calibri"/>
                <w:color w:val="000000"/>
                <w:sz w:val="18"/>
                <w:szCs w:val="18"/>
              </w:rPr>
            </w:pPr>
            <w:r w:rsidRPr="00693C35">
              <w:rPr>
                <w:rFonts w:ascii="GHEA Grapalat" w:hAnsi="GHEA Grapalat" w:cs="Calibri"/>
                <w:color w:val="000000"/>
                <w:sz w:val="18"/>
                <w:szCs w:val="18"/>
              </w:rPr>
              <w:t>400</w:t>
            </w:r>
          </w:p>
        </w:tc>
        <w:tc>
          <w:tcPr>
            <w:tcW w:w="2878" w:type="dxa"/>
            <w:vAlign w:val="center"/>
            <w:hideMark/>
          </w:tcPr>
          <w:p w14:paraId="139195FD"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9</w:t>
            </w:r>
          </w:p>
        </w:tc>
        <w:tc>
          <w:tcPr>
            <w:tcW w:w="2878" w:type="dxa"/>
            <w:vAlign w:val="center"/>
            <w:hideMark/>
          </w:tcPr>
          <w:p w14:paraId="5333C820"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9</w:t>
            </w:r>
          </w:p>
        </w:tc>
      </w:tr>
      <w:tr w:rsidR="00403076" w:rsidRPr="00693C35" w14:paraId="4F653F88" w14:textId="77777777" w:rsidTr="00176FDD">
        <w:trPr>
          <w:trHeight w:val="244"/>
        </w:trPr>
        <w:tc>
          <w:tcPr>
            <w:tcW w:w="625" w:type="dxa"/>
            <w:vAlign w:val="center"/>
            <w:hideMark/>
          </w:tcPr>
          <w:p w14:paraId="57A2E564"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2</w:t>
            </w:r>
          </w:p>
        </w:tc>
        <w:tc>
          <w:tcPr>
            <w:tcW w:w="5220" w:type="dxa"/>
            <w:vAlign w:val="center"/>
            <w:hideMark/>
          </w:tcPr>
          <w:p w14:paraId="1F4705E5" w14:textId="77777777" w:rsidR="00403076" w:rsidRPr="003568A8" w:rsidRDefault="00403076" w:rsidP="00176FDD">
            <w:pPr>
              <w:rPr>
                <w:rFonts w:ascii="GHEA Grapalat" w:hAnsi="GHEA Grapalat" w:cs="Calibri"/>
                <w:sz w:val="18"/>
                <w:szCs w:val="18"/>
              </w:rPr>
            </w:pPr>
            <w:r>
              <w:rPr>
                <w:rFonts w:ascii="GHEA Grapalat" w:hAnsi="GHEA Grapalat" w:cs="Calibri"/>
                <w:sz w:val="18"/>
                <w:szCs w:val="18"/>
              </w:rPr>
              <w:t>Ул</w:t>
            </w:r>
            <w:r w:rsidRPr="003568A8">
              <w:rPr>
                <w:rFonts w:ascii="GHEA Grapalat" w:hAnsi="GHEA Grapalat" w:cs="Calibri"/>
                <w:sz w:val="18"/>
                <w:szCs w:val="18"/>
              </w:rPr>
              <w:t xml:space="preserve">. </w:t>
            </w:r>
            <w:r>
              <w:rPr>
                <w:rFonts w:ascii="GHEA Grapalat" w:hAnsi="GHEA Grapalat" w:cs="Calibri"/>
                <w:sz w:val="18"/>
                <w:szCs w:val="18"/>
              </w:rPr>
              <w:t>Мазманян</w:t>
            </w:r>
            <w:r w:rsidRPr="003568A8">
              <w:rPr>
                <w:rFonts w:ascii="GHEA Grapalat" w:hAnsi="GHEA Grapalat" w:cs="Calibri"/>
                <w:sz w:val="18"/>
                <w:szCs w:val="18"/>
              </w:rPr>
              <w:t xml:space="preserve"> </w:t>
            </w:r>
            <w:r>
              <w:rPr>
                <w:rFonts w:ascii="GHEA Grapalat" w:hAnsi="GHEA Grapalat" w:cs="Calibri"/>
                <w:sz w:val="18"/>
                <w:szCs w:val="18"/>
              </w:rPr>
              <w:t>дом</w:t>
            </w:r>
            <w:r w:rsidRPr="003568A8">
              <w:rPr>
                <w:rFonts w:ascii="GHEA Grapalat" w:hAnsi="GHEA Grapalat" w:cs="Calibri"/>
                <w:sz w:val="18"/>
                <w:szCs w:val="18"/>
              </w:rPr>
              <w:t xml:space="preserve"> 5 </w:t>
            </w:r>
            <w:r>
              <w:rPr>
                <w:rFonts w:ascii="GHEA Grapalat" w:hAnsi="GHEA Grapalat" w:cs="Calibri"/>
                <w:sz w:val="18"/>
                <w:szCs w:val="18"/>
              </w:rPr>
              <w:t>под.</w:t>
            </w:r>
            <w:r w:rsidRPr="00693C35">
              <w:rPr>
                <w:rFonts w:ascii="GHEA Grapalat" w:hAnsi="GHEA Grapalat" w:cs="Calibri"/>
                <w:sz w:val="18"/>
                <w:szCs w:val="18"/>
              </w:rPr>
              <w:t xml:space="preserve"> </w:t>
            </w:r>
            <w:r w:rsidRPr="003568A8">
              <w:rPr>
                <w:rFonts w:ascii="GHEA Grapalat" w:hAnsi="GHEA Grapalat" w:cs="Calibri"/>
                <w:sz w:val="18"/>
                <w:szCs w:val="18"/>
              </w:rPr>
              <w:t>2-</w:t>
            </w:r>
            <w:r>
              <w:rPr>
                <w:rFonts w:ascii="GHEA Grapalat" w:hAnsi="GHEA Grapalat" w:cs="Calibri"/>
                <w:sz w:val="18"/>
                <w:szCs w:val="18"/>
              </w:rPr>
              <w:t>й</w:t>
            </w:r>
          </w:p>
        </w:tc>
        <w:tc>
          <w:tcPr>
            <w:tcW w:w="2878" w:type="dxa"/>
            <w:vAlign w:val="center"/>
            <w:hideMark/>
          </w:tcPr>
          <w:p w14:paraId="02B9F07F" w14:textId="77777777" w:rsidR="00403076" w:rsidRPr="00693C35" w:rsidRDefault="00403076" w:rsidP="00176FDD">
            <w:pPr>
              <w:jc w:val="center"/>
              <w:rPr>
                <w:rFonts w:ascii="GHEA Grapalat" w:hAnsi="GHEA Grapalat" w:cs="Calibri"/>
                <w:color w:val="000000"/>
                <w:sz w:val="18"/>
                <w:szCs w:val="18"/>
              </w:rPr>
            </w:pPr>
            <w:r w:rsidRPr="00693C35">
              <w:rPr>
                <w:rFonts w:ascii="GHEA Grapalat" w:hAnsi="GHEA Grapalat" w:cs="Calibri"/>
                <w:color w:val="000000"/>
                <w:sz w:val="18"/>
                <w:szCs w:val="18"/>
              </w:rPr>
              <w:t>400</w:t>
            </w:r>
          </w:p>
        </w:tc>
        <w:tc>
          <w:tcPr>
            <w:tcW w:w="2878" w:type="dxa"/>
            <w:vAlign w:val="center"/>
            <w:hideMark/>
          </w:tcPr>
          <w:p w14:paraId="324BE47F"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9</w:t>
            </w:r>
          </w:p>
        </w:tc>
        <w:tc>
          <w:tcPr>
            <w:tcW w:w="2878" w:type="dxa"/>
            <w:vAlign w:val="center"/>
            <w:hideMark/>
          </w:tcPr>
          <w:p w14:paraId="2489A3FF"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9</w:t>
            </w:r>
          </w:p>
        </w:tc>
      </w:tr>
      <w:tr w:rsidR="00403076" w:rsidRPr="00693C35" w14:paraId="0C274CE2" w14:textId="77777777" w:rsidTr="00176FDD">
        <w:trPr>
          <w:trHeight w:val="244"/>
        </w:trPr>
        <w:tc>
          <w:tcPr>
            <w:tcW w:w="625" w:type="dxa"/>
            <w:vAlign w:val="center"/>
            <w:hideMark/>
          </w:tcPr>
          <w:p w14:paraId="7A4332B3"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3</w:t>
            </w:r>
          </w:p>
        </w:tc>
        <w:tc>
          <w:tcPr>
            <w:tcW w:w="5220" w:type="dxa"/>
            <w:vAlign w:val="center"/>
            <w:hideMark/>
          </w:tcPr>
          <w:p w14:paraId="7EFCE540" w14:textId="77777777" w:rsidR="00403076" w:rsidRPr="003568A8" w:rsidRDefault="00403076" w:rsidP="00176FDD">
            <w:pPr>
              <w:rPr>
                <w:rFonts w:ascii="GHEA Grapalat" w:hAnsi="GHEA Grapalat" w:cs="Calibri"/>
                <w:sz w:val="18"/>
                <w:szCs w:val="18"/>
              </w:rPr>
            </w:pPr>
            <w:r>
              <w:rPr>
                <w:rFonts w:ascii="GHEA Grapalat" w:hAnsi="GHEA Grapalat" w:cs="Calibri"/>
                <w:sz w:val="18"/>
                <w:szCs w:val="18"/>
              </w:rPr>
              <w:t>Ул</w:t>
            </w:r>
            <w:r w:rsidRPr="003568A8">
              <w:rPr>
                <w:rFonts w:ascii="GHEA Grapalat" w:hAnsi="GHEA Grapalat" w:cs="Calibri"/>
                <w:sz w:val="18"/>
                <w:szCs w:val="18"/>
              </w:rPr>
              <w:t xml:space="preserve">. </w:t>
            </w:r>
            <w:r>
              <w:rPr>
                <w:rFonts w:ascii="GHEA Grapalat" w:hAnsi="GHEA Grapalat" w:cs="Calibri"/>
                <w:sz w:val="18"/>
                <w:szCs w:val="18"/>
              </w:rPr>
              <w:t>Мазманян</w:t>
            </w:r>
            <w:r w:rsidRPr="003568A8">
              <w:rPr>
                <w:rFonts w:ascii="GHEA Grapalat" w:hAnsi="GHEA Grapalat" w:cs="Calibri"/>
                <w:sz w:val="18"/>
                <w:szCs w:val="18"/>
              </w:rPr>
              <w:t xml:space="preserve"> </w:t>
            </w:r>
            <w:r>
              <w:rPr>
                <w:rFonts w:ascii="GHEA Grapalat" w:hAnsi="GHEA Grapalat" w:cs="Calibri"/>
                <w:sz w:val="18"/>
                <w:szCs w:val="18"/>
              </w:rPr>
              <w:t>дом</w:t>
            </w:r>
            <w:r w:rsidRPr="003568A8">
              <w:rPr>
                <w:rFonts w:ascii="GHEA Grapalat" w:hAnsi="GHEA Grapalat" w:cs="Calibri"/>
                <w:sz w:val="18"/>
                <w:szCs w:val="18"/>
              </w:rPr>
              <w:t xml:space="preserve"> 5 </w:t>
            </w:r>
            <w:r>
              <w:rPr>
                <w:rFonts w:ascii="GHEA Grapalat" w:hAnsi="GHEA Grapalat" w:cs="Calibri"/>
                <w:sz w:val="18"/>
                <w:szCs w:val="18"/>
              </w:rPr>
              <w:t>под.</w:t>
            </w:r>
            <w:r w:rsidRPr="00693C35">
              <w:rPr>
                <w:rFonts w:ascii="GHEA Grapalat" w:hAnsi="GHEA Grapalat" w:cs="Calibri"/>
                <w:sz w:val="18"/>
                <w:szCs w:val="18"/>
              </w:rPr>
              <w:t xml:space="preserve"> </w:t>
            </w:r>
            <w:r w:rsidRPr="003568A8">
              <w:rPr>
                <w:rFonts w:ascii="GHEA Grapalat" w:hAnsi="GHEA Grapalat" w:cs="Calibri"/>
                <w:sz w:val="18"/>
                <w:szCs w:val="18"/>
              </w:rPr>
              <w:t>3-</w:t>
            </w:r>
            <w:r>
              <w:rPr>
                <w:rFonts w:ascii="GHEA Grapalat" w:hAnsi="GHEA Grapalat" w:cs="Calibri"/>
                <w:sz w:val="18"/>
                <w:szCs w:val="18"/>
              </w:rPr>
              <w:t>й</w:t>
            </w:r>
          </w:p>
        </w:tc>
        <w:tc>
          <w:tcPr>
            <w:tcW w:w="2878" w:type="dxa"/>
            <w:vAlign w:val="center"/>
            <w:hideMark/>
          </w:tcPr>
          <w:p w14:paraId="46F3BB91" w14:textId="77777777" w:rsidR="00403076" w:rsidRPr="00693C35" w:rsidRDefault="00403076" w:rsidP="00176FDD">
            <w:pPr>
              <w:jc w:val="center"/>
              <w:rPr>
                <w:rFonts w:ascii="GHEA Grapalat" w:hAnsi="GHEA Grapalat" w:cs="Calibri"/>
                <w:color w:val="000000"/>
                <w:sz w:val="18"/>
                <w:szCs w:val="18"/>
              </w:rPr>
            </w:pPr>
            <w:r w:rsidRPr="00693C35">
              <w:rPr>
                <w:rFonts w:ascii="GHEA Grapalat" w:hAnsi="GHEA Grapalat" w:cs="Calibri"/>
                <w:color w:val="000000"/>
                <w:sz w:val="18"/>
                <w:szCs w:val="18"/>
              </w:rPr>
              <w:t>400</w:t>
            </w:r>
          </w:p>
        </w:tc>
        <w:tc>
          <w:tcPr>
            <w:tcW w:w="2878" w:type="dxa"/>
            <w:vAlign w:val="center"/>
            <w:hideMark/>
          </w:tcPr>
          <w:p w14:paraId="0F6F7222"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9</w:t>
            </w:r>
          </w:p>
        </w:tc>
        <w:tc>
          <w:tcPr>
            <w:tcW w:w="2878" w:type="dxa"/>
            <w:vAlign w:val="center"/>
            <w:hideMark/>
          </w:tcPr>
          <w:p w14:paraId="417A4EA1"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9</w:t>
            </w:r>
          </w:p>
        </w:tc>
      </w:tr>
      <w:tr w:rsidR="00403076" w:rsidRPr="00693C35" w14:paraId="5AD79958" w14:textId="77777777" w:rsidTr="00176FDD">
        <w:trPr>
          <w:trHeight w:val="244"/>
        </w:trPr>
        <w:tc>
          <w:tcPr>
            <w:tcW w:w="625" w:type="dxa"/>
            <w:vAlign w:val="center"/>
            <w:hideMark/>
          </w:tcPr>
          <w:p w14:paraId="5ABD3E23"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4</w:t>
            </w:r>
          </w:p>
        </w:tc>
        <w:tc>
          <w:tcPr>
            <w:tcW w:w="5220" w:type="dxa"/>
            <w:vAlign w:val="center"/>
            <w:hideMark/>
          </w:tcPr>
          <w:p w14:paraId="29059BDC" w14:textId="77777777" w:rsidR="00403076" w:rsidRPr="003568A8" w:rsidRDefault="00403076" w:rsidP="00176FDD">
            <w:pPr>
              <w:rPr>
                <w:rFonts w:ascii="GHEA Grapalat" w:hAnsi="GHEA Grapalat" w:cs="Calibri"/>
                <w:sz w:val="18"/>
                <w:szCs w:val="18"/>
              </w:rPr>
            </w:pPr>
            <w:r>
              <w:rPr>
                <w:rFonts w:ascii="GHEA Grapalat" w:hAnsi="GHEA Grapalat" w:cs="Calibri"/>
                <w:sz w:val="18"/>
                <w:szCs w:val="18"/>
              </w:rPr>
              <w:t>Ул</w:t>
            </w:r>
            <w:r w:rsidRPr="003568A8">
              <w:rPr>
                <w:rFonts w:ascii="GHEA Grapalat" w:hAnsi="GHEA Grapalat" w:cs="Calibri"/>
                <w:sz w:val="18"/>
                <w:szCs w:val="18"/>
              </w:rPr>
              <w:t xml:space="preserve">. </w:t>
            </w:r>
            <w:r>
              <w:rPr>
                <w:rFonts w:ascii="GHEA Grapalat" w:hAnsi="GHEA Grapalat" w:cs="Calibri"/>
                <w:sz w:val="18"/>
                <w:szCs w:val="18"/>
              </w:rPr>
              <w:t>Мазманян</w:t>
            </w:r>
            <w:r w:rsidRPr="003568A8">
              <w:rPr>
                <w:rFonts w:ascii="GHEA Grapalat" w:hAnsi="GHEA Grapalat" w:cs="Calibri"/>
                <w:sz w:val="18"/>
                <w:szCs w:val="18"/>
              </w:rPr>
              <w:t xml:space="preserve"> </w:t>
            </w:r>
            <w:r>
              <w:rPr>
                <w:rFonts w:ascii="GHEA Grapalat" w:hAnsi="GHEA Grapalat" w:cs="Calibri"/>
                <w:sz w:val="18"/>
                <w:szCs w:val="18"/>
              </w:rPr>
              <w:t>дом</w:t>
            </w:r>
            <w:r w:rsidRPr="003568A8">
              <w:rPr>
                <w:rFonts w:ascii="GHEA Grapalat" w:hAnsi="GHEA Grapalat" w:cs="Calibri"/>
                <w:sz w:val="18"/>
                <w:szCs w:val="18"/>
              </w:rPr>
              <w:t xml:space="preserve"> 5 </w:t>
            </w:r>
            <w:r>
              <w:rPr>
                <w:rFonts w:ascii="GHEA Grapalat" w:hAnsi="GHEA Grapalat" w:cs="Calibri"/>
                <w:sz w:val="18"/>
                <w:szCs w:val="18"/>
              </w:rPr>
              <w:t>под.</w:t>
            </w:r>
            <w:r w:rsidRPr="00693C35">
              <w:rPr>
                <w:rFonts w:ascii="GHEA Grapalat" w:hAnsi="GHEA Grapalat" w:cs="Calibri"/>
                <w:sz w:val="18"/>
                <w:szCs w:val="18"/>
              </w:rPr>
              <w:t xml:space="preserve"> </w:t>
            </w:r>
            <w:r w:rsidRPr="003568A8">
              <w:rPr>
                <w:rFonts w:ascii="GHEA Grapalat" w:hAnsi="GHEA Grapalat" w:cs="Calibri"/>
                <w:sz w:val="18"/>
                <w:szCs w:val="18"/>
              </w:rPr>
              <w:t>4-</w:t>
            </w:r>
            <w:r>
              <w:rPr>
                <w:rFonts w:ascii="GHEA Grapalat" w:hAnsi="GHEA Grapalat" w:cs="Calibri"/>
                <w:sz w:val="18"/>
                <w:szCs w:val="18"/>
              </w:rPr>
              <w:t>й</w:t>
            </w:r>
          </w:p>
        </w:tc>
        <w:tc>
          <w:tcPr>
            <w:tcW w:w="2878" w:type="dxa"/>
            <w:vAlign w:val="center"/>
            <w:hideMark/>
          </w:tcPr>
          <w:p w14:paraId="573903EA" w14:textId="77777777" w:rsidR="00403076" w:rsidRPr="00693C35" w:rsidRDefault="00403076" w:rsidP="00176FDD">
            <w:pPr>
              <w:jc w:val="center"/>
              <w:rPr>
                <w:rFonts w:ascii="GHEA Grapalat" w:hAnsi="GHEA Grapalat" w:cs="Calibri"/>
                <w:color w:val="000000"/>
                <w:sz w:val="18"/>
                <w:szCs w:val="18"/>
              </w:rPr>
            </w:pPr>
            <w:r w:rsidRPr="00693C35">
              <w:rPr>
                <w:rFonts w:ascii="GHEA Grapalat" w:hAnsi="GHEA Grapalat" w:cs="Calibri"/>
                <w:color w:val="000000"/>
                <w:sz w:val="18"/>
                <w:szCs w:val="18"/>
              </w:rPr>
              <w:t>400</w:t>
            </w:r>
          </w:p>
        </w:tc>
        <w:tc>
          <w:tcPr>
            <w:tcW w:w="2878" w:type="dxa"/>
            <w:vAlign w:val="center"/>
            <w:hideMark/>
          </w:tcPr>
          <w:p w14:paraId="4157FC4D"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9</w:t>
            </w:r>
          </w:p>
        </w:tc>
        <w:tc>
          <w:tcPr>
            <w:tcW w:w="2878" w:type="dxa"/>
            <w:vAlign w:val="center"/>
            <w:hideMark/>
          </w:tcPr>
          <w:p w14:paraId="6776FD12" w14:textId="77777777" w:rsidR="00403076" w:rsidRPr="00693C35" w:rsidRDefault="00403076" w:rsidP="00176FDD">
            <w:pPr>
              <w:jc w:val="center"/>
              <w:rPr>
                <w:rFonts w:ascii="GHEA Grapalat" w:hAnsi="GHEA Grapalat" w:cs="Calibri"/>
                <w:sz w:val="18"/>
                <w:szCs w:val="18"/>
              </w:rPr>
            </w:pPr>
            <w:r w:rsidRPr="00693C35">
              <w:rPr>
                <w:rFonts w:ascii="GHEA Grapalat" w:hAnsi="GHEA Grapalat" w:cs="Calibri"/>
                <w:sz w:val="18"/>
                <w:szCs w:val="18"/>
              </w:rPr>
              <w:t>9</w:t>
            </w:r>
          </w:p>
        </w:tc>
      </w:tr>
      <w:tr w:rsidR="00403076" w:rsidRPr="00693C35" w14:paraId="288998DC" w14:textId="77777777" w:rsidTr="00176FDD">
        <w:trPr>
          <w:trHeight w:val="244"/>
        </w:trPr>
        <w:tc>
          <w:tcPr>
            <w:tcW w:w="625" w:type="dxa"/>
            <w:vAlign w:val="center"/>
          </w:tcPr>
          <w:p w14:paraId="1C229DD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5</w:t>
            </w:r>
          </w:p>
        </w:tc>
        <w:tc>
          <w:tcPr>
            <w:tcW w:w="5220" w:type="dxa"/>
            <w:tcBorders>
              <w:top w:val="single" w:sz="4" w:space="0" w:color="auto"/>
              <w:left w:val="single" w:sz="4" w:space="0" w:color="auto"/>
              <w:bottom w:val="single" w:sz="4" w:space="0" w:color="auto"/>
              <w:right w:val="single" w:sz="4" w:space="0" w:color="auto"/>
            </w:tcBorders>
            <w:vAlign w:val="center"/>
          </w:tcPr>
          <w:p w14:paraId="770DDE8D" w14:textId="77777777" w:rsidR="00403076" w:rsidRPr="003568A8"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Шираз</w:t>
            </w:r>
            <w:r w:rsidRPr="00693C35">
              <w:rPr>
                <w:rFonts w:ascii="GHEA Grapalat" w:hAnsi="GHEA Grapalat" w:cs="Calibri"/>
                <w:sz w:val="18"/>
                <w:szCs w:val="18"/>
                <w:lang w:val="hy-AM"/>
              </w:rPr>
              <w:t xml:space="preserve"> 14 </w:t>
            </w:r>
            <w:r w:rsidRPr="003568A8">
              <w:rPr>
                <w:rFonts w:ascii="GHEA Grapalat" w:hAnsi="GHEA Grapalat" w:cs="Calibri"/>
                <w:sz w:val="18"/>
                <w:szCs w:val="18"/>
                <w:lang w:val="hy-AM"/>
              </w:rPr>
              <w:t xml:space="preserve">под. </w:t>
            </w:r>
            <w:r w:rsidRPr="00693C35">
              <w:rPr>
                <w:rFonts w:ascii="GHEA Grapalat" w:hAnsi="GHEA Grapalat" w:cs="Calibri"/>
                <w:sz w:val="18"/>
                <w:szCs w:val="18"/>
                <w:lang w:val="hy-AM"/>
              </w:rPr>
              <w:t>1-</w:t>
            </w:r>
            <w:r>
              <w:rPr>
                <w:rFonts w:ascii="GHEA Grapalat" w:hAnsi="GHEA Grapalat" w:cs="Calibri"/>
                <w:sz w:val="18"/>
                <w:szCs w:val="18"/>
                <w:lang w:val="ru-RU"/>
              </w:rPr>
              <w:t>й</w:t>
            </w:r>
          </w:p>
        </w:tc>
        <w:tc>
          <w:tcPr>
            <w:tcW w:w="2878" w:type="dxa"/>
            <w:tcBorders>
              <w:top w:val="single" w:sz="4" w:space="0" w:color="auto"/>
              <w:left w:val="nil"/>
              <w:bottom w:val="single" w:sz="4" w:space="0" w:color="auto"/>
              <w:right w:val="single" w:sz="4" w:space="0" w:color="auto"/>
            </w:tcBorders>
            <w:vAlign w:val="center"/>
          </w:tcPr>
          <w:p w14:paraId="6A1FAFD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single" w:sz="4" w:space="0" w:color="auto"/>
              <w:left w:val="nil"/>
              <w:bottom w:val="single" w:sz="4" w:space="0" w:color="auto"/>
              <w:right w:val="single" w:sz="4" w:space="0" w:color="auto"/>
            </w:tcBorders>
            <w:vAlign w:val="center"/>
          </w:tcPr>
          <w:p w14:paraId="5CA8FB0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single" w:sz="4" w:space="0" w:color="auto"/>
              <w:right w:val="single" w:sz="4" w:space="0" w:color="auto"/>
            </w:tcBorders>
            <w:vAlign w:val="center"/>
          </w:tcPr>
          <w:p w14:paraId="59B24EE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2705D325" w14:textId="77777777" w:rsidTr="00176FDD">
        <w:trPr>
          <w:trHeight w:val="244"/>
        </w:trPr>
        <w:tc>
          <w:tcPr>
            <w:tcW w:w="625" w:type="dxa"/>
            <w:vAlign w:val="center"/>
          </w:tcPr>
          <w:p w14:paraId="41B9F87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167D4D64" w14:textId="77777777" w:rsidR="00403076" w:rsidRPr="003568A8"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Шираз</w:t>
            </w:r>
            <w:r w:rsidRPr="00693C35">
              <w:rPr>
                <w:rFonts w:ascii="GHEA Grapalat" w:hAnsi="GHEA Grapalat" w:cs="Calibri"/>
                <w:sz w:val="18"/>
                <w:szCs w:val="18"/>
                <w:lang w:val="hy-AM"/>
              </w:rPr>
              <w:t xml:space="preserve"> 14 </w:t>
            </w:r>
            <w:r w:rsidRPr="003568A8">
              <w:rPr>
                <w:rFonts w:ascii="GHEA Grapalat" w:hAnsi="GHEA Grapalat" w:cs="Calibri"/>
                <w:sz w:val="18"/>
                <w:szCs w:val="18"/>
                <w:lang w:val="hy-AM"/>
              </w:rPr>
              <w:t xml:space="preserve">под. </w:t>
            </w:r>
            <w:r w:rsidRPr="00693C35">
              <w:rPr>
                <w:rFonts w:ascii="GHEA Grapalat" w:hAnsi="GHEA Grapalat" w:cs="Calibri"/>
                <w:sz w:val="18"/>
                <w:szCs w:val="18"/>
                <w:lang w:val="hy-AM"/>
              </w:rPr>
              <w:t>2-</w:t>
            </w:r>
            <w:r>
              <w:rPr>
                <w:rFonts w:ascii="GHEA Grapalat" w:hAnsi="GHEA Grapalat" w:cs="Calibri"/>
                <w:sz w:val="18"/>
                <w:szCs w:val="18"/>
                <w:lang w:val="ru-RU"/>
              </w:rPr>
              <w:t>й</w:t>
            </w:r>
          </w:p>
        </w:tc>
        <w:tc>
          <w:tcPr>
            <w:tcW w:w="2878" w:type="dxa"/>
            <w:tcBorders>
              <w:top w:val="nil"/>
              <w:left w:val="nil"/>
              <w:bottom w:val="single" w:sz="4" w:space="0" w:color="auto"/>
              <w:right w:val="single" w:sz="4" w:space="0" w:color="auto"/>
            </w:tcBorders>
            <w:vAlign w:val="center"/>
          </w:tcPr>
          <w:p w14:paraId="600EA13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2C4C659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09E165A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5D23653E" w14:textId="77777777" w:rsidTr="00176FDD">
        <w:trPr>
          <w:trHeight w:val="244"/>
        </w:trPr>
        <w:tc>
          <w:tcPr>
            <w:tcW w:w="625" w:type="dxa"/>
            <w:vAlign w:val="center"/>
          </w:tcPr>
          <w:p w14:paraId="2582089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08911E2B" w14:textId="77777777" w:rsidR="00403076" w:rsidRPr="003568A8"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Шираз</w:t>
            </w:r>
            <w:r w:rsidRPr="00693C35">
              <w:rPr>
                <w:rFonts w:ascii="GHEA Grapalat" w:hAnsi="GHEA Grapalat" w:cs="Calibri"/>
                <w:sz w:val="18"/>
                <w:szCs w:val="18"/>
                <w:lang w:val="hy-AM"/>
              </w:rPr>
              <w:t xml:space="preserve"> 14 </w:t>
            </w:r>
            <w:r w:rsidRPr="003568A8">
              <w:rPr>
                <w:rFonts w:ascii="GHEA Grapalat" w:hAnsi="GHEA Grapalat" w:cs="Calibri"/>
                <w:sz w:val="18"/>
                <w:szCs w:val="18"/>
                <w:lang w:val="hy-AM"/>
              </w:rPr>
              <w:t xml:space="preserve">под. </w:t>
            </w:r>
            <w:r w:rsidRPr="00693C35">
              <w:rPr>
                <w:rFonts w:ascii="GHEA Grapalat" w:hAnsi="GHEA Grapalat" w:cs="Calibri"/>
                <w:sz w:val="18"/>
                <w:szCs w:val="18"/>
                <w:lang w:val="hy-AM"/>
              </w:rPr>
              <w:t>3-</w:t>
            </w:r>
            <w:r>
              <w:rPr>
                <w:rFonts w:ascii="GHEA Grapalat" w:hAnsi="GHEA Grapalat" w:cs="Calibri"/>
                <w:sz w:val="18"/>
                <w:szCs w:val="18"/>
                <w:lang w:val="ru-RU"/>
              </w:rPr>
              <w:t>й</w:t>
            </w:r>
          </w:p>
        </w:tc>
        <w:tc>
          <w:tcPr>
            <w:tcW w:w="2878" w:type="dxa"/>
            <w:tcBorders>
              <w:top w:val="nil"/>
              <w:left w:val="nil"/>
              <w:bottom w:val="single" w:sz="4" w:space="0" w:color="auto"/>
              <w:right w:val="single" w:sz="4" w:space="0" w:color="auto"/>
            </w:tcBorders>
            <w:vAlign w:val="center"/>
          </w:tcPr>
          <w:p w14:paraId="423F14C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090C5F1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3AA8146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6512A135" w14:textId="77777777" w:rsidTr="00176FDD">
        <w:trPr>
          <w:trHeight w:val="244"/>
        </w:trPr>
        <w:tc>
          <w:tcPr>
            <w:tcW w:w="625" w:type="dxa"/>
          </w:tcPr>
          <w:p w14:paraId="31EFF3B6"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5220" w:type="dxa"/>
          </w:tcPr>
          <w:p w14:paraId="5D654E14" w14:textId="77777777" w:rsidR="00403076" w:rsidRPr="00693C35"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693C35">
              <w:rPr>
                <w:rFonts w:ascii="GHEA Grapalat" w:hAnsi="GHEA Grapalat"/>
                <w:sz w:val="18"/>
                <w:szCs w:val="18"/>
                <w:lang w:val="hy-AM"/>
              </w:rPr>
              <w:t>՝ 7</w:t>
            </w:r>
          </w:p>
        </w:tc>
        <w:tc>
          <w:tcPr>
            <w:tcW w:w="2878" w:type="dxa"/>
          </w:tcPr>
          <w:p w14:paraId="1271419D"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1DEEF08A"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728EA310"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r>
      <w:tr w:rsidR="00403076" w:rsidRPr="00693C35" w14:paraId="223BE932" w14:textId="77777777" w:rsidTr="00176FDD">
        <w:trPr>
          <w:trHeight w:val="244"/>
        </w:trPr>
        <w:tc>
          <w:tcPr>
            <w:tcW w:w="625" w:type="dxa"/>
            <w:vAlign w:val="center"/>
          </w:tcPr>
          <w:p w14:paraId="16BF6CF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48C3D2C3"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1B7961ED"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1AAE87D5"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349DBBD7"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693C35" w14:paraId="6C0D000C" w14:textId="77777777" w:rsidTr="00176FDD">
        <w:trPr>
          <w:trHeight w:val="244"/>
        </w:trPr>
        <w:tc>
          <w:tcPr>
            <w:tcW w:w="625" w:type="dxa"/>
          </w:tcPr>
          <w:p w14:paraId="6F6DDE94"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6500D58A" w14:textId="77777777" w:rsidR="00403076" w:rsidRPr="003568A8" w:rsidRDefault="00403076" w:rsidP="00176FDD">
            <w:pPr>
              <w:pStyle w:val="ListBullet2"/>
              <w:numPr>
                <w:ilvl w:val="0"/>
                <w:numId w:val="0"/>
              </w:numPr>
              <w:jc w:val="center"/>
              <w:rPr>
                <w:rFonts w:ascii="GHEA Grapalat" w:hAnsi="GHEA Grapalat"/>
                <w:sz w:val="18"/>
                <w:szCs w:val="18"/>
                <w:lang w:val="ru-RU"/>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Аван</w:t>
            </w:r>
          </w:p>
        </w:tc>
      </w:tr>
      <w:tr w:rsidR="00403076" w:rsidRPr="00693C35" w14:paraId="4DF5F6DF" w14:textId="77777777" w:rsidTr="00176FDD">
        <w:trPr>
          <w:trHeight w:val="244"/>
        </w:trPr>
        <w:tc>
          <w:tcPr>
            <w:tcW w:w="625" w:type="dxa"/>
          </w:tcPr>
          <w:p w14:paraId="49C7C24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0F75B3DB" w14:textId="77777777" w:rsidR="00403076" w:rsidRPr="003568A8"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Ачарян дом</w:t>
            </w:r>
            <w:r w:rsidRPr="00693C35">
              <w:rPr>
                <w:rFonts w:ascii="GHEA Grapalat" w:hAnsi="GHEA Grapalat" w:cs="Calibri"/>
                <w:sz w:val="18"/>
                <w:szCs w:val="18"/>
              </w:rPr>
              <w:t xml:space="preserve"> 3</w:t>
            </w:r>
            <w:r>
              <w:rPr>
                <w:rFonts w:ascii="GHEA Grapalat" w:hAnsi="GHEA Grapalat" w:cs="Calibri"/>
                <w:sz w:val="18"/>
                <w:szCs w:val="18"/>
                <w:lang w:val="ru-RU"/>
              </w:rPr>
              <w:t>6</w:t>
            </w:r>
          </w:p>
        </w:tc>
        <w:tc>
          <w:tcPr>
            <w:tcW w:w="2878" w:type="dxa"/>
            <w:tcBorders>
              <w:top w:val="single" w:sz="4" w:space="0" w:color="auto"/>
              <w:left w:val="nil"/>
              <w:bottom w:val="single" w:sz="4" w:space="0" w:color="auto"/>
              <w:right w:val="single" w:sz="4" w:space="0" w:color="auto"/>
            </w:tcBorders>
            <w:vAlign w:val="center"/>
          </w:tcPr>
          <w:p w14:paraId="31818EA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vAlign w:val="center"/>
          </w:tcPr>
          <w:p w14:paraId="524AA26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single" w:sz="4" w:space="0" w:color="auto"/>
              <w:right w:val="single" w:sz="4" w:space="0" w:color="auto"/>
            </w:tcBorders>
            <w:vAlign w:val="center"/>
          </w:tcPr>
          <w:p w14:paraId="14459F1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3C0151EA" w14:textId="77777777" w:rsidTr="00176FDD">
        <w:trPr>
          <w:trHeight w:val="244"/>
        </w:trPr>
        <w:tc>
          <w:tcPr>
            <w:tcW w:w="625" w:type="dxa"/>
          </w:tcPr>
          <w:p w14:paraId="700CB2F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323A5B10" w14:textId="77777777" w:rsidR="00403076" w:rsidRPr="003568A8"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Ачарян дом</w:t>
            </w:r>
            <w:r w:rsidRPr="00693C35">
              <w:rPr>
                <w:rFonts w:ascii="GHEA Grapalat" w:hAnsi="GHEA Grapalat" w:cs="Calibri"/>
                <w:sz w:val="18"/>
                <w:szCs w:val="18"/>
              </w:rPr>
              <w:t xml:space="preserve"> 44</w:t>
            </w:r>
          </w:p>
        </w:tc>
        <w:tc>
          <w:tcPr>
            <w:tcW w:w="2878" w:type="dxa"/>
            <w:tcBorders>
              <w:top w:val="nil"/>
              <w:left w:val="nil"/>
              <w:bottom w:val="single" w:sz="4" w:space="0" w:color="auto"/>
              <w:right w:val="single" w:sz="4" w:space="0" w:color="auto"/>
            </w:tcBorders>
            <w:vAlign w:val="center"/>
          </w:tcPr>
          <w:p w14:paraId="03C44A9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630</w:t>
            </w:r>
          </w:p>
        </w:tc>
        <w:tc>
          <w:tcPr>
            <w:tcW w:w="2878" w:type="dxa"/>
            <w:tcBorders>
              <w:top w:val="nil"/>
              <w:left w:val="nil"/>
              <w:bottom w:val="single" w:sz="4" w:space="0" w:color="auto"/>
              <w:right w:val="single" w:sz="4" w:space="0" w:color="auto"/>
            </w:tcBorders>
            <w:vAlign w:val="center"/>
          </w:tcPr>
          <w:p w14:paraId="1C6EF55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12</w:t>
            </w:r>
          </w:p>
        </w:tc>
        <w:tc>
          <w:tcPr>
            <w:tcW w:w="2878" w:type="dxa"/>
            <w:tcBorders>
              <w:top w:val="nil"/>
              <w:left w:val="nil"/>
              <w:bottom w:val="single" w:sz="4" w:space="0" w:color="auto"/>
              <w:right w:val="single" w:sz="4" w:space="0" w:color="auto"/>
            </w:tcBorders>
            <w:vAlign w:val="center"/>
          </w:tcPr>
          <w:p w14:paraId="67C642E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12</w:t>
            </w:r>
          </w:p>
        </w:tc>
      </w:tr>
      <w:tr w:rsidR="00403076" w:rsidRPr="00693C35" w14:paraId="10BBC2A0" w14:textId="77777777" w:rsidTr="00176FDD">
        <w:trPr>
          <w:trHeight w:val="244"/>
        </w:trPr>
        <w:tc>
          <w:tcPr>
            <w:tcW w:w="625" w:type="dxa"/>
          </w:tcPr>
          <w:p w14:paraId="19B0481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1ACB4CAA" w14:textId="77777777" w:rsidR="00403076" w:rsidRPr="003568A8" w:rsidRDefault="00403076" w:rsidP="00176FDD">
            <w:pPr>
              <w:pStyle w:val="ListBullet2"/>
              <w:numPr>
                <w:ilvl w:val="0"/>
                <w:numId w:val="0"/>
              </w:numPr>
              <w:rPr>
                <w:rFonts w:ascii="GHEA Grapalat" w:hAnsi="GHEA Grapalat"/>
                <w:sz w:val="18"/>
                <w:szCs w:val="18"/>
                <w:lang w:val="ru-RU"/>
              </w:rPr>
            </w:pPr>
            <w:r w:rsidRPr="003568A8">
              <w:rPr>
                <w:rFonts w:ascii="GHEA Grapalat" w:hAnsi="GHEA Grapalat" w:cs="Calibri"/>
                <w:sz w:val="18"/>
                <w:szCs w:val="18"/>
                <w:lang w:val="ru-RU"/>
              </w:rPr>
              <w:t xml:space="preserve">1-й микрорайон Аван-Аринджа дом </w:t>
            </w:r>
            <w:r w:rsidRPr="00693C35">
              <w:rPr>
                <w:rFonts w:ascii="GHEA Grapalat" w:hAnsi="GHEA Grapalat" w:cs="Calibri"/>
                <w:sz w:val="18"/>
                <w:szCs w:val="18"/>
                <w:lang w:val="hy-AM"/>
              </w:rPr>
              <w:t>3/7</w:t>
            </w:r>
          </w:p>
        </w:tc>
        <w:tc>
          <w:tcPr>
            <w:tcW w:w="2878" w:type="dxa"/>
            <w:tcBorders>
              <w:top w:val="nil"/>
              <w:left w:val="nil"/>
              <w:bottom w:val="single" w:sz="4" w:space="0" w:color="auto"/>
              <w:right w:val="single" w:sz="4" w:space="0" w:color="auto"/>
            </w:tcBorders>
            <w:vAlign w:val="center"/>
          </w:tcPr>
          <w:p w14:paraId="0448DE3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7A81B04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5C53AA5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1F349C3F" w14:textId="77777777" w:rsidTr="00176FDD">
        <w:trPr>
          <w:trHeight w:val="244"/>
        </w:trPr>
        <w:tc>
          <w:tcPr>
            <w:tcW w:w="625" w:type="dxa"/>
          </w:tcPr>
          <w:p w14:paraId="0E262BE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696DE93E" w14:textId="77777777" w:rsidR="00403076" w:rsidRPr="003568A8" w:rsidRDefault="00403076" w:rsidP="00176FDD">
            <w:pPr>
              <w:pStyle w:val="ListBullet2"/>
              <w:numPr>
                <w:ilvl w:val="0"/>
                <w:numId w:val="0"/>
              </w:numPr>
              <w:rPr>
                <w:rFonts w:ascii="GHEA Grapalat" w:hAnsi="GHEA Grapalat"/>
                <w:sz w:val="18"/>
                <w:szCs w:val="18"/>
                <w:lang w:val="ru-RU"/>
              </w:rPr>
            </w:pPr>
            <w:r w:rsidRPr="003568A8">
              <w:rPr>
                <w:rFonts w:ascii="GHEA Grapalat" w:hAnsi="GHEA Grapalat" w:cs="Calibri"/>
                <w:sz w:val="18"/>
                <w:szCs w:val="18"/>
                <w:lang w:val="ru-RU"/>
              </w:rPr>
              <w:t xml:space="preserve">1-й микрорайон Аван-Аринджа дом </w:t>
            </w:r>
            <w:r w:rsidRPr="00693C35">
              <w:rPr>
                <w:rFonts w:ascii="GHEA Grapalat" w:hAnsi="GHEA Grapalat" w:cs="Calibri"/>
                <w:sz w:val="18"/>
                <w:szCs w:val="18"/>
                <w:lang w:val="hy-AM"/>
              </w:rPr>
              <w:t>3/3</w:t>
            </w:r>
          </w:p>
        </w:tc>
        <w:tc>
          <w:tcPr>
            <w:tcW w:w="2878" w:type="dxa"/>
            <w:tcBorders>
              <w:top w:val="nil"/>
              <w:left w:val="nil"/>
              <w:bottom w:val="single" w:sz="4" w:space="0" w:color="auto"/>
              <w:right w:val="single" w:sz="4" w:space="0" w:color="auto"/>
            </w:tcBorders>
            <w:vAlign w:val="center"/>
          </w:tcPr>
          <w:p w14:paraId="3899EA8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3C82D2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31798D7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0FDEB5D9" w14:textId="77777777" w:rsidTr="00176FDD">
        <w:trPr>
          <w:trHeight w:val="244"/>
        </w:trPr>
        <w:tc>
          <w:tcPr>
            <w:tcW w:w="625" w:type="dxa"/>
          </w:tcPr>
          <w:p w14:paraId="405ACF1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76C773A7" w14:textId="77777777" w:rsidR="00403076" w:rsidRPr="003568A8"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2</w:t>
            </w:r>
            <w:r w:rsidRPr="003568A8">
              <w:rPr>
                <w:rFonts w:ascii="GHEA Grapalat" w:hAnsi="GHEA Grapalat" w:cs="Calibri"/>
                <w:sz w:val="18"/>
                <w:szCs w:val="18"/>
                <w:lang w:val="ru-RU"/>
              </w:rPr>
              <w:t xml:space="preserve">-й микрорайон Аван-Аринджа дом </w:t>
            </w:r>
            <w:r w:rsidRPr="00693C35">
              <w:rPr>
                <w:rFonts w:ascii="GHEA Grapalat" w:hAnsi="GHEA Grapalat" w:cs="Calibri"/>
                <w:sz w:val="18"/>
                <w:szCs w:val="18"/>
                <w:lang w:val="hy-AM"/>
              </w:rPr>
              <w:t>1/11</w:t>
            </w:r>
          </w:p>
        </w:tc>
        <w:tc>
          <w:tcPr>
            <w:tcW w:w="2878" w:type="dxa"/>
            <w:tcBorders>
              <w:top w:val="nil"/>
              <w:left w:val="nil"/>
              <w:bottom w:val="single" w:sz="4" w:space="0" w:color="auto"/>
              <w:right w:val="single" w:sz="4" w:space="0" w:color="auto"/>
            </w:tcBorders>
            <w:vAlign w:val="center"/>
          </w:tcPr>
          <w:p w14:paraId="5CACC6C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6B51A1F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35BF885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1A7531EA" w14:textId="77777777" w:rsidTr="00176FDD">
        <w:trPr>
          <w:trHeight w:val="244"/>
        </w:trPr>
        <w:tc>
          <w:tcPr>
            <w:tcW w:w="625" w:type="dxa"/>
          </w:tcPr>
          <w:p w14:paraId="6DF2EE7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1BB25020" w14:textId="77777777" w:rsidR="00403076" w:rsidRPr="003568A8"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2</w:t>
            </w:r>
            <w:r w:rsidRPr="003568A8">
              <w:rPr>
                <w:rFonts w:ascii="GHEA Grapalat" w:hAnsi="GHEA Grapalat" w:cs="Calibri"/>
                <w:sz w:val="18"/>
                <w:szCs w:val="18"/>
                <w:lang w:val="ru-RU"/>
              </w:rPr>
              <w:t xml:space="preserve">-й микрорайон Аван-Аринджа дом </w:t>
            </w:r>
            <w:r w:rsidRPr="00693C35">
              <w:rPr>
                <w:rFonts w:ascii="GHEA Grapalat" w:hAnsi="GHEA Grapalat" w:cs="Calibri"/>
                <w:sz w:val="18"/>
                <w:szCs w:val="18"/>
                <w:lang w:val="hy-AM"/>
              </w:rPr>
              <w:t>1/5</w:t>
            </w:r>
          </w:p>
        </w:tc>
        <w:tc>
          <w:tcPr>
            <w:tcW w:w="2878" w:type="dxa"/>
            <w:tcBorders>
              <w:top w:val="nil"/>
              <w:left w:val="nil"/>
              <w:bottom w:val="single" w:sz="4" w:space="0" w:color="auto"/>
              <w:right w:val="single" w:sz="4" w:space="0" w:color="auto"/>
            </w:tcBorders>
            <w:vAlign w:val="center"/>
          </w:tcPr>
          <w:p w14:paraId="22B8A4D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098449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0C8D0E9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0815C723" w14:textId="77777777" w:rsidTr="00176FDD">
        <w:trPr>
          <w:trHeight w:val="244"/>
        </w:trPr>
        <w:tc>
          <w:tcPr>
            <w:tcW w:w="625" w:type="dxa"/>
          </w:tcPr>
          <w:p w14:paraId="1D0891F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6CD352F1" w14:textId="77777777" w:rsidR="00403076" w:rsidRPr="00813B00"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Квартал Брюсов дом</w:t>
            </w:r>
            <w:r w:rsidRPr="00693C35">
              <w:rPr>
                <w:rFonts w:ascii="GHEA Grapalat" w:hAnsi="GHEA Grapalat" w:cs="Calibri"/>
                <w:sz w:val="18"/>
                <w:szCs w:val="18"/>
              </w:rPr>
              <w:t xml:space="preserve"> 66</w:t>
            </w:r>
          </w:p>
        </w:tc>
        <w:tc>
          <w:tcPr>
            <w:tcW w:w="2878" w:type="dxa"/>
            <w:tcBorders>
              <w:top w:val="nil"/>
              <w:left w:val="nil"/>
              <w:bottom w:val="single" w:sz="4" w:space="0" w:color="auto"/>
              <w:right w:val="single" w:sz="4" w:space="0" w:color="auto"/>
            </w:tcBorders>
            <w:vAlign w:val="center"/>
          </w:tcPr>
          <w:p w14:paraId="0221CE9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65FED45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C23E50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3E8783B1" w14:textId="77777777" w:rsidTr="00176FDD">
        <w:trPr>
          <w:trHeight w:val="244"/>
        </w:trPr>
        <w:tc>
          <w:tcPr>
            <w:tcW w:w="625" w:type="dxa"/>
          </w:tcPr>
          <w:p w14:paraId="468546C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8</w:t>
            </w:r>
          </w:p>
        </w:tc>
        <w:tc>
          <w:tcPr>
            <w:tcW w:w="5220" w:type="dxa"/>
            <w:tcBorders>
              <w:top w:val="nil"/>
              <w:left w:val="single" w:sz="4" w:space="0" w:color="auto"/>
              <w:bottom w:val="single" w:sz="4" w:space="0" w:color="auto"/>
              <w:right w:val="single" w:sz="4" w:space="0" w:color="auto"/>
            </w:tcBorders>
            <w:vAlign w:val="center"/>
          </w:tcPr>
          <w:p w14:paraId="01F941EC" w14:textId="77777777" w:rsidR="00403076" w:rsidRPr="00693C35" w:rsidRDefault="00403076" w:rsidP="00176FDD">
            <w:pPr>
              <w:pStyle w:val="ListBullet2"/>
              <w:numPr>
                <w:ilvl w:val="0"/>
                <w:numId w:val="0"/>
              </w:numPr>
              <w:rPr>
                <w:rFonts w:ascii="GHEA Grapalat" w:hAnsi="GHEA Grapalat"/>
                <w:sz w:val="18"/>
                <w:szCs w:val="18"/>
                <w:lang w:val="hy-AM"/>
              </w:rPr>
            </w:pPr>
            <w:r w:rsidRPr="00813B00">
              <w:rPr>
                <w:rFonts w:ascii="GHEA Grapalat" w:hAnsi="GHEA Grapalat" w:cs="Calibri"/>
                <w:sz w:val="18"/>
                <w:szCs w:val="18"/>
                <w:lang w:val="hy-AM"/>
              </w:rPr>
              <w:t xml:space="preserve">Квартал </w:t>
            </w:r>
            <w:r>
              <w:rPr>
                <w:rFonts w:ascii="GHEA Grapalat" w:hAnsi="GHEA Grapalat" w:cs="Calibri"/>
                <w:sz w:val="18"/>
                <w:szCs w:val="18"/>
                <w:lang w:val="ru-RU"/>
              </w:rPr>
              <w:t>Дурян дом</w:t>
            </w:r>
            <w:r w:rsidRPr="00693C35">
              <w:rPr>
                <w:rFonts w:ascii="GHEA Grapalat" w:hAnsi="GHEA Grapalat" w:cs="Calibri"/>
                <w:sz w:val="18"/>
                <w:szCs w:val="18"/>
                <w:lang w:val="hy-AM"/>
              </w:rPr>
              <w:t xml:space="preserve"> 33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5262B75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3020CF8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5C5C0E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0D874929" w14:textId="77777777" w:rsidTr="00176FDD">
        <w:trPr>
          <w:trHeight w:val="244"/>
        </w:trPr>
        <w:tc>
          <w:tcPr>
            <w:tcW w:w="625" w:type="dxa"/>
          </w:tcPr>
          <w:p w14:paraId="6FD3E24F"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5220" w:type="dxa"/>
          </w:tcPr>
          <w:p w14:paraId="2E9DD5B4" w14:textId="77777777" w:rsidR="00403076" w:rsidRPr="00693C35"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693C35">
              <w:rPr>
                <w:rFonts w:ascii="GHEA Grapalat" w:hAnsi="GHEA Grapalat"/>
                <w:sz w:val="18"/>
                <w:szCs w:val="18"/>
                <w:lang w:val="hy-AM"/>
              </w:rPr>
              <w:t>՝ 8</w:t>
            </w:r>
          </w:p>
        </w:tc>
        <w:tc>
          <w:tcPr>
            <w:tcW w:w="2878" w:type="dxa"/>
          </w:tcPr>
          <w:p w14:paraId="781C2E88"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6C3216EF"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58A6AEA8"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r>
      <w:tr w:rsidR="00403076" w:rsidRPr="00693C35" w14:paraId="0CA6233A" w14:textId="77777777" w:rsidTr="00176FDD">
        <w:trPr>
          <w:trHeight w:val="244"/>
        </w:trPr>
        <w:tc>
          <w:tcPr>
            <w:tcW w:w="625" w:type="dxa"/>
            <w:vAlign w:val="center"/>
          </w:tcPr>
          <w:p w14:paraId="1A0E737A"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lastRenderedPageBreak/>
              <w:t>1</w:t>
            </w:r>
          </w:p>
        </w:tc>
        <w:tc>
          <w:tcPr>
            <w:tcW w:w="5220" w:type="dxa"/>
            <w:vAlign w:val="center"/>
          </w:tcPr>
          <w:p w14:paraId="3770D109"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7E100535"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47A4B24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1457F030"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693C35" w14:paraId="00904AE7" w14:textId="77777777" w:rsidTr="00176FDD">
        <w:trPr>
          <w:trHeight w:val="244"/>
        </w:trPr>
        <w:tc>
          <w:tcPr>
            <w:tcW w:w="625" w:type="dxa"/>
          </w:tcPr>
          <w:p w14:paraId="5CA22DFA"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54CABBB7" w14:textId="77777777" w:rsidR="00403076" w:rsidRPr="00693C35"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Арабкир</w:t>
            </w:r>
          </w:p>
        </w:tc>
      </w:tr>
      <w:tr w:rsidR="00403076" w:rsidRPr="00693C35" w14:paraId="60C90FC3" w14:textId="77777777" w:rsidTr="00176FDD">
        <w:trPr>
          <w:trHeight w:val="244"/>
        </w:trPr>
        <w:tc>
          <w:tcPr>
            <w:tcW w:w="625" w:type="dxa"/>
          </w:tcPr>
          <w:p w14:paraId="3A96373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2FD114C5"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Проспект Комитас дом</w:t>
            </w:r>
            <w:r w:rsidRPr="00693C35">
              <w:rPr>
                <w:rFonts w:ascii="GHEA Grapalat" w:hAnsi="GHEA Grapalat" w:cs="Calibri"/>
                <w:sz w:val="18"/>
                <w:szCs w:val="18"/>
                <w:lang w:val="hy-AM"/>
              </w:rPr>
              <w:t xml:space="preserve"> 45/1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4 </w:t>
            </w:r>
          </w:p>
        </w:tc>
        <w:tc>
          <w:tcPr>
            <w:tcW w:w="2878" w:type="dxa"/>
            <w:tcBorders>
              <w:top w:val="single" w:sz="4" w:space="0" w:color="auto"/>
              <w:left w:val="nil"/>
              <w:bottom w:val="single" w:sz="4" w:space="0" w:color="auto"/>
              <w:right w:val="single" w:sz="4" w:space="0" w:color="auto"/>
            </w:tcBorders>
            <w:vAlign w:val="center"/>
          </w:tcPr>
          <w:p w14:paraId="03169C1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vAlign w:val="center"/>
          </w:tcPr>
          <w:p w14:paraId="156DEB2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34E2184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3C6AE728" w14:textId="77777777" w:rsidTr="00176FDD">
        <w:trPr>
          <w:trHeight w:val="244"/>
        </w:trPr>
        <w:tc>
          <w:tcPr>
            <w:tcW w:w="625" w:type="dxa"/>
          </w:tcPr>
          <w:p w14:paraId="1C6E94B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594CFBE3" w14:textId="77777777" w:rsidR="00403076" w:rsidRPr="008B6411" w:rsidRDefault="00403076" w:rsidP="00176FDD">
            <w:pPr>
              <w:pStyle w:val="ListBullet2"/>
              <w:numPr>
                <w:ilvl w:val="0"/>
                <w:numId w:val="0"/>
              </w:numPr>
              <w:rPr>
                <w:rFonts w:ascii="GHEA Grapalat" w:hAnsi="GHEA Grapalat"/>
                <w:sz w:val="18"/>
                <w:szCs w:val="18"/>
                <w:lang w:val="ru-RU"/>
              </w:rPr>
            </w:pPr>
            <w:r w:rsidRPr="008B6411">
              <w:rPr>
                <w:rFonts w:ascii="GHEA Grapalat" w:hAnsi="GHEA Grapalat" w:cs="Calibri"/>
                <w:sz w:val="18"/>
                <w:szCs w:val="18"/>
                <w:lang w:val="hy-AM"/>
              </w:rPr>
              <w:t>Ул. Гр. Кочар дом</w:t>
            </w:r>
            <w:r w:rsidRPr="00693C35">
              <w:rPr>
                <w:rFonts w:ascii="GHEA Grapalat" w:hAnsi="GHEA Grapalat" w:cs="Calibri"/>
                <w:sz w:val="18"/>
                <w:szCs w:val="18"/>
                <w:lang w:val="hy-AM"/>
              </w:rPr>
              <w:t xml:space="preserve"> 15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w:t>
            </w:r>
            <w:r>
              <w:rPr>
                <w:rFonts w:ascii="GHEA Grapalat" w:hAnsi="GHEA Grapalat" w:cs="Calibri"/>
                <w:sz w:val="18"/>
                <w:szCs w:val="18"/>
                <w:lang w:val="ru-RU"/>
              </w:rPr>
              <w:t>1</w:t>
            </w:r>
          </w:p>
        </w:tc>
        <w:tc>
          <w:tcPr>
            <w:tcW w:w="2878" w:type="dxa"/>
            <w:tcBorders>
              <w:top w:val="nil"/>
              <w:left w:val="nil"/>
              <w:bottom w:val="single" w:sz="4" w:space="0" w:color="auto"/>
              <w:right w:val="single" w:sz="4" w:space="0" w:color="auto"/>
            </w:tcBorders>
            <w:vAlign w:val="center"/>
          </w:tcPr>
          <w:p w14:paraId="79681C8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A1AC0C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5F618CF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57E6FF7D" w14:textId="77777777" w:rsidTr="00176FDD">
        <w:trPr>
          <w:trHeight w:val="244"/>
        </w:trPr>
        <w:tc>
          <w:tcPr>
            <w:tcW w:w="625" w:type="dxa"/>
          </w:tcPr>
          <w:p w14:paraId="6C32BF2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71DCEC6C" w14:textId="77777777" w:rsidR="00403076" w:rsidRPr="008B6411"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Мамиконянц дом</w:t>
            </w:r>
            <w:r w:rsidRPr="00693C35">
              <w:rPr>
                <w:rFonts w:ascii="GHEA Grapalat" w:hAnsi="GHEA Grapalat" w:cs="Calibri"/>
                <w:sz w:val="18"/>
                <w:szCs w:val="18"/>
              </w:rPr>
              <w:t xml:space="preserve"> 26Ա</w:t>
            </w:r>
          </w:p>
        </w:tc>
        <w:tc>
          <w:tcPr>
            <w:tcW w:w="2878" w:type="dxa"/>
            <w:tcBorders>
              <w:top w:val="nil"/>
              <w:left w:val="nil"/>
              <w:bottom w:val="single" w:sz="4" w:space="0" w:color="auto"/>
              <w:right w:val="single" w:sz="4" w:space="0" w:color="auto"/>
            </w:tcBorders>
            <w:vAlign w:val="center"/>
          </w:tcPr>
          <w:p w14:paraId="4366EBB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5E6E78E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F219F3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5952B5FE" w14:textId="77777777" w:rsidTr="00176FDD">
        <w:trPr>
          <w:trHeight w:val="244"/>
        </w:trPr>
        <w:tc>
          <w:tcPr>
            <w:tcW w:w="625" w:type="dxa"/>
          </w:tcPr>
          <w:p w14:paraId="53E442D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76E40EAF" w14:textId="77777777" w:rsidR="00403076" w:rsidRPr="008B6411"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Мамиконянц дом</w:t>
            </w:r>
            <w:r w:rsidRPr="00693C35">
              <w:rPr>
                <w:rFonts w:ascii="GHEA Grapalat" w:hAnsi="GHEA Grapalat" w:cs="Calibri"/>
                <w:sz w:val="18"/>
                <w:szCs w:val="18"/>
              </w:rPr>
              <w:t xml:space="preserve"> 40/1</w:t>
            </w:r>
          </w:p>
        </w:tc>
        <w:tc>
          <w:tcPr>
            <w:tcW w:w="2878" w:type="dxa"/>
            <w:tcBorders>
              <w:top w:val="nil"/>
              <w:left w:val="nil"/>
              <w:bottom w:val="single" w:sz="4" w:space="0" w:color="auto"/>
              <w:right w:val="single" w:sz="4" w:space="0" w:color="auto"/>
            </w:tcBorders>
            <w:vAlign w:val="center"/>
          </w:tcPr>
          <w:p w14:paraId="261449B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735C819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3EE459B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358C0A3E" w14:textId="77777777" w:rsidTr="00176FDD">
        <w:trPr>
          <w:trHeight w:val="244"/>
        </w:trPr>
        <w:tc>
          <w:tcPr>
            <w:tcW w:w="625" w:type="dxa"/>
          </w:tcPr>
          <w:p w14:paraId="551CBC6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4A754B55"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Мамиконянц дом</w:t>
            </w:r>
            <w:r w:rsidRPr="00693C35">
              <w:rPr>
                <w:rFonts w:ascii="GHEA Grapalat" w:hAnsi="GHEA Grapalat" w:cs="Calibri"/>
                <w:sz w:val="18"/>
                <w:szCs w:val="18"/>
              </w:rPr>
              <w:t xml:space="preserve"> 40/2 </w:t>
            </w:r>
          </w:p>
        </w:tc>
        <w:tc>
          <w:tcPr>
            <w:tcW w:w="2878" w:type="dxa"/>
            <w:tcBorders>
              <w:top w:val="nil"/>
              <w:left w:val="nil"/>
              <w:bottom w:val="single" w:sz="4" w:space="0" w:color="auto"/>
              <w:right w:val="single" w:sz="4" w:space="0" w:color="auto"/>
            </w:tcBorders>
            <w:vAlign w:val="center"/>
          </w:tcPr>
          <w:p w14:paraId="10D7DC6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42E9A0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AD7029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76B905D4" w14:textId="77777777" w:rsidTr="00176FDD">
        <w:trPr>
          <w:trHeight w:val="244"/>
        </w:trPr>
        <w:tc>
          <w:tcPr>
            <w:tcW w:w="625" w:type="dxa"/>
          </w:tcPr>
          <w:p w14:paraId="5871B1C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1CBD3306" w14:textId="77777777" w:rsidR="00403076" w:rsidRPr="00A14FCA" w:rsidRDefault="00403076" w:rsidP="00176FDD">
            <w:pPr>
              <w:pStyle w:val="ListBullet2"/>
              <w:numPr>
                <w:ilvl w:val="0"/>
                <w:numId w:val="0"/>
              </w:numPr>
              <w:rPr>
                <w:rFonts w:ascii="GHEA Grapalat" w:hAnsi="GHEA Grapalat"/>
                <w:sz w:val="18"/>
                <w:szCs w:val="18"/>
                <w:lang w:val="ru-RU"/>
              </w:rPr>
            </w:pPr>
            <w:r>
              <w:rPr>
                <w:rFonts w:ascii="GHEA Grapalat" w:hAnsi="GHEA Grapalat"/>
                <w:sz w:val="18"/>
                <w:szCs w:val="18"/>
                <w:lang w:val="ru-RU"/>
              </w:rPr>
              <w:t>Переулок А. Хачатрян дом 4 под. 2</w:t>
            </w:r>
          </w:p>
        </w:tc>
        <w:tc>
          <w:tcPr>
            <w:tcW w:w="2878" w:type="dxa"/>
            <w:tcBorders>
              <w:top w:val="nil"/>
              <w:left w:val="nil"/>
              <w:bottom w:val="single" w:sz="4" w:space="0" w:color="auto"/>
              <w:right w:val="single" w:sz="4" w:space="0" w:color="auto"/>
            </w:tcBorders>
            <w:vAlign w:val="center"/>
          </w:tcPr>
          <w:p w14:paraId="215B34F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30B9BA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2F5F512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63282A48" w14:textId="77777777" w:rsidTr="00176FDD">
        <w:trPr>
          <w:trHeight w:val="244"/>
        </w:trPr>
        <w:tc>
          <w:tcPr>
            <w:tcW w:w="625" w:type="dxa"/>
          </w:tcPr>
          <w:p w14:paraId="33218CD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29256455" w14:textId="77777777" w:rsidR="00403076" w:rsidRPr="008B6411" w:rsidRDefault="00403076" w:rsidP="00176FDD">
            <w:pPr>
              <w:pStyle w:val="ListBullet2"/>
              <w:numPr>
                <w:ilvl w:val="0"/>
                <w:numId w:val="0"/>
              </w:numPr>
              <w:rPr>
                <w:rFonts w:ascii="GHEA Grapalat" w:hAnsi="GHEA Grapalat"/>
                <w:sz w:val="18"/>
                <w:szCs w:val="18"/>
                <w:lang w:val="ru-RU"/>
              </w:rPr>
            </w:pPr>
            <w:r w:rsidRPr="008B6411">
              <w:rPr>
                <w:rFonts w:ascii="GHEA Grapalat" w:hAnsi="GHEA Grapalat" w:cs="Calibri"/>
                <w:sz w:val="18"/>
                <w:szCs w:val="18"/>
                <w:lang w:val="hy-AM"/>
              </w:rPr>
              <w:t>Ул. С. Чилоян</w:t>
            </w:r>
            <w:r w:rsidRPr="00693C35">
              <w:rPr>
                <w:rFonts w:ascii="GHEA Grapalat" w:hAnsi="GHEA Grapalat" w:cs="Calibri"/>
                <w:sz w:val="18"/>
                <w:szCs w:val="18"/>
                <w:lang w:val="hy-AM"/>
              </w:rPr>
              <w:t xml:space="preserve"> (</w:t>
            </w:r>
            <w:r>
              <w:rPr>
                <w:rFonts w:ascii="GHEA Grapalat" w:hAnsi="GHEA Grapalat" w:cs="Calibri"/>
                <w:sz w:val="18"/>
                <w:szCs w:val="18"/>
                <w:lang w:val="ru-RU"/>
              </w:rPr>
              <w:t>25-я ул. Арабкир</w:t>
            </w:r>
            <w:r w:rsidRPr="00693C35">
              <w:rPr>
                <w:rFonts w:ascii="GHEA Grapalat" w:hAnsi="GHEA Grapalat" w:cs="Calibri"/>
                <w:sz w:val="18"/>
                <w:szCs w:val="18"/>
                <w:lang w:val="hy-AM"/>
              </w:rPr>
              <w:t xml:space="preserve"> 25)</w:t>
            </w:r>
            <w:r>
              <w:rPr>
                <w:rFonts w:ascii="GHEA Grapalat" w:hAnsi="GHEA Grapalat" w:cs="Calibri"/>
                <w:sz w:val="18"/>
                <w:szCs w:val="18"/>
                <w:lang w:val="ru-RU"/>
              </w:rPr>
              <w:t xml:space="preserve"> дом</w:t>
            </w:r>
            <w:r w:rsidRPr="00693C35">
              <w:rPr>
                <w:rFonts w:ascii="GHEA Grapalat" w:hAnsi="GHEA Grapalat" w:cs="Calibri"/>
                <w:sz w:val="18"/>
                <w:szCs w:val="18"/>
                <w:lang w:val="hy-AM"/>
              </w:rPr>
              <w:t xml:space="preserve"> 2/1</w:t>
            </w:r>
          </w:p>
        </w:tc>
        <w:tc>
          <w:tcPr>
            <w:tcW w:w="2878" w:type="dxa"/>
            <w:tcBorders>
              <w:top w:val="nil"/>
              <w:left w:val="nil"/>
              <w:bottom w:val="single" w:sz="4" w:space="0" w:color="auto"/>
              <w:right w:val="single" w:sz="4" w:space="0" w:color="auto"/>
            </w:tcBorders>
            <w:vAlign w:val="center"/>
          </w:tcPr>
          <w:p w14:paraId="1A86E24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3A2952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F3FF1B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013EEECD" w14:textId="77777777" w:rsidTr="00176FDD">
        <w:trPr>
          <w:trHeight w:val="244"/>
        </w:trPr>
        <w:tc>
          <w:tcPr>
            <w:tcW w:w="625" w:type="dxa"/>
          </w:tcPr>
          <w:p w14:paraId="16EAE63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8</w:t>
            </w:r>
          </w:p>
        </w:tc>
        <w:tc>
          <w:tcPr>
            <w:tcW w:w="5220" w:type="dxa"/>
            <w:tcBorders>
              <w:top w:val="nil"/>
              <w:left w:val="single" w:sz="4" w:space="0" w:color="auto"/>
              <w:bottom w:val="single" w:sz="4" w:space="0" w:color="auto"/>
              <w:right w:val="single" w:sz="4" w:space="0" w:color="auto"/>
            </w:tcBorders>
            <w:vAlign w:val="center"/>
          </w:tcPr>
          <w:p w14:paraId="4C8ED8EC" w14:textId="77777777" w:rsidR="00403076" w:rsidRPr="008B6411" w:rsidRDefault="00403076" w:rsidP="00176FDD">
            <w:pPr>
              <w:pStyle w:val="ListBullet2"/>
              <w:numPr>
                <w:ilvl w:val="0"/>
                <w:numId w:val="0"/>
              </w:numPr>
              <w:rPr>
                <w:rFonts w:ascii="GHEA Grapalat" w:hAnsi="GHEA Grapalat"/>
                <w:sz w:val="18"/>
                <w:szCs w:val="18"/>
                <w:lang w:val="ru-RU"/>
              </w:rPr>
            </w:pPr>
            <w:r w:rsidRPr="008B6411">
              <w:rPr>
                <w:rFonts w:ascii="GHEA Grapalat" w:hAnsi="GHEA Grapalat" w:cs="Calibri"/>
                <w:sz w:val="18"/>
                <w:szCs w:val="18"/>
                <w:lang w:val="hy-AM"/>
              </w:rPr>
              <w:t>Ул. Тигранян дом</w:t>
            </w:r>
            <w:r w:rsidRPr="00693C35">
              <w:rPr>
                <w:rFonts w:ascii="GHEA Grapalat" w:hAnsi="GHEA Grapalat" w:cs="Calibri"/>
                <w:sz w:val="18"/>
                <w:szCs w:val="18"/>
                <w:lang w:val="hy-AM"/>
              </w:rPr>
              <w:t xml:space="preserve"> 19/1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1F24A2C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5B84E23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3E632F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8</w:t>
            </w:r>
          </w:p>
        </w:tc>
      </w:tr>
      <w:tr w:rsidR="00403076" w:rsidRPr="00693C35" w14:paraId="12E91B3A" w14:textId="77777777" w:rsidTr="00176FDD">
        <w:trPr>
          <w:trHeight w:val="244"/>
        </w:trPr>
        <w:tc>
          <w:tcPr>
            <w:tcW w:w="625" w:type="dxa"/>
          </w:tcPr>
          <w:p w14:paraId="665BEE9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9</w:t>
            </w:r>
          </w:p>
        </w:tc>
        <w:tc>
          <w:tcPr>
            <w:tcW w:w="5220" w:type="dxa"/>
            <w:tcBorders>
              <w:top w:val="nil"/>
              <w:left w:val="single" w:sz="4" w:space="0" w:color="auto"/>
              <w:bottom w:val="single" w:sz="4" w:space="0" w:color="auto"/>
              <w:right w:val="single" w:sz="4" w:space="0" w:color="auto"/>
            </w:tcBorders>
            <w:vAlign w:val="center"/>
          </w:tcPr>
          <w:p w14:paraId="6FDDC317" w14:textId="77777777" w:rsidR="00403076" w:rsidRPr="00693C35" w:rsidRDefault="00403076" w:rsidP="00176FDD">
            <w:pPr>
              <w:pStyle w:val="ListBullet2"/>
              <w:numPr>
                <w:ilvl w:val="0"/>
                <w:numId w:val="0"/>
              </w:numPr>
              <w:rPr>
                <w:rFonts w:ascii="GHEA Grapalat" w:hAnsi="GHEA Grapalat"/>
                <w:sz w:val="18"/>
                <w:szCs w:val="18"/>
                <w:lang w:val="hy-AM"/>
              </w:rPr>
            </w:pPr>
            <w:r w:rsidRPr="008B6411">
              <w:rPr>
                <w:rFonts w:ascii="GHEA Grapalat" w:hAnsi="GHEA Grapalat" w:cs="Calibri"/>
                <w:sz w:val="18"/>
                <w:szCs w:val="18"/>
                <w:lang w:val="hy-AM"/>
              </w:rPr>
              <w:t>Ул. Тигранян дом</w:t>
            </w:r>
            <w:r w:rsidRPr="00693C35">
              <w:rPr>
                <w:rFonts w:ascii="GHEA Grapalat" w:hAnsi="GHEA Grapalat" w:cs="Calibri"/>
                <w:sz w:val="18"/>
                <w:szCs w:val="18"/>
                <w:lang w:val="hy-AM"/>
              </w:rPr>
              <w:t xml:space="preserve"> 19/1 </w:t>
            </w:r>
            <w:r>
              <w:rPr>
                <w:rFonts w:ascii="GHEA Grapalat" w:hAnsi="GHEA Grapalat" w:cs="Calibri"/>
                <w:sz w:val="18"/>
                <w:szCs w:val="18"/>
                <w:lang w:val="ru-RU"/>
              </w:rPr>
              <w:t xml:space="preserve">под. </w:t>
            </w:r>
            <w:r w:rsidRPr="00693C35">
              <w:rPr>
                <w:rFonts w:ascii="GHEA Grapalat" w:hAnsi="GHEA Grapalat" w:cs="Calibri"/>
                <w:sz w:val="18"/>
                <w:szCs w:val="18"/>
                <w:lang w:val="hy-AM"/>
              </w:rPr>
              <w:t>2</w:t>
            </w:r>
          </w:p>
        </w:tc>
        <w:tc>
          <w:tcPr>
            <w:tcW w:w="2878" w:type="dxa"/>
            <w:tcBorders>
              <w:top w:val="nil"/>
              <w:left w:val="nil"/>
              <w:bottom w:val="single" w:sz="4" w:space="0" w:color="auto"/>
              <w:right w:val="single" w:sz="4" w:space="0" w:color="auto"/>
            </w:tcBorders>
            <w:vAlign w:val="center"/>
          </w:tcPr>
          <w:p w14:paraId="29924EA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6CE03BE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166E19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8</w:t>
            </w:r>
          </w:p>
        </w:tc>
      </w:tr>
      <w:tr w:rsidR="00403076" w:rsidRPr="00693C35" w14:paraId="5EED20D7" w14:textId="77777777" w:rsidTr="00176FDD">
        <w:trPr>
          <w:trHeight w:val="244"/>
        </w:trPr>
        <w:tc>
          <w:tcPr>
            <w:tcW w:w="625" w:type="dxa"/>
          </w:tcPr>
          <w:p w14:paraId="13C62A8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10</w:t>
            </w:r>
          </w:p>
        </w:tc>
        <w:tc>
          <w:tcPr>
            <w:tcW w:w="5220" w:type="dxa"/>
            <w:tcBorders>
              <w:top w:val="nil"/>
              <w:left w:val="single" w:sz="4" w:space="0" w:color="auto"/>
              <w:bottom w:val="single" w:sz="4" w:space="0" w:color="auto"/>
              <w:right w:val="single" w:sz="4" w:space="0" w:color="auto"/>
            </w:tcBorders>
            <w:vAlign w:val="center"/>
          </w:tcPr>
          <w:p w14:paraId="345B630D"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Папазян</w:t>
            </w:r>
            <w:r w:rsidRPr="00693C35">
              <w:rPr>
                <w:rFonts w:ascii="GHEA Grapalat" w:hAnsi="GHEA Grapalat" w:cs="Calibri"/>
                <w:sz w:val="18"/>
                <w:szCs w:val="18"/>
              </w:rPr>
              <w:t xml:space="preserve"> </w:t>
            </w:r>
            <w:r>
              <w:rPr>
                <w:rFonts w:ascii="GHEA Grapalat" w:hAnsi="GHEA Grapalat" w:cs="Calibri"/>
                <w:sz w:val="18"/>
                <w:szCs w:val="18"/>
                <w:lang w:val="ru-RU"/>
              </w:rPr>
              <w:t>дом</w:t>
            </w:r>
            <w:r w:rsidRPr="00693C35">
              <w:rPr>
                <w:rFonts w:ascii="GHEA Grapalat" w:hAnsi="GHEA Grapalat" w:cs="Calibri"/>
                <w:sz w:val="18"/>
                <w:szCs w:val="18"/>
              </w:rPr>
              <w:t xml:space="preserve"> 22Ա</w:t>
            </w:r>
          </w:p>
        </w:tc>
        <w:tc>
          <w:tcPr>
            <w:tcW w:w="2878" w:type="dxa"/>
            <w:tcBorders>
              <w:top w:val="nil"/>
              <w:left w:val="nil"/>
              <w:bottom w:val="single" w:sz="4" w:space="0" w:color="auto"/>
              <w:right w:val="single" w:sz="4" w:space="0" w:color="auto"/>
            </w:tcBorders>
            <w:vAlign w:val="center"/>
          </w:tcPr>
          <w:p w14:paraId="30F3BEE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1F0050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3FFCC3B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5</w:t>
            </w:r>
          </w:p>
        </w:tc>
      </w:tr>
      <w:tr w:rsidR="00403076" w:rsidRPr="00693C35" w14:paraId="4536CC83" w14:textId="77777777" w:rsidTr="00176FDD">
        <w:trPr>
          <w:trHeight w:val="244"/>
        </w:trPr>
        <w:tc>
          <w:tcPr>
            <w:tcW w:w="625" w:type="dxa"/>
          </w:tcPr>
          <w:p w14:paraId="4A11BE62"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5220" w:type="dxa"/>
          </w:tcPr>
          <w:p w14:paraId="25C18D1F" w14:textId="77777777" w:rsidR="00403076" w:rsidRPr="00693C35"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693C35">
              <w:rPr>
                <w:rFonts w:ascii="GHEA Grapalat" w:hAnsi="GHEA Grapalat"/>
                <w:sz w:val="18"/>
                <w:szCs w:val="18"/>
                <w:lang w:val="hy-AM"/>
              </w:rPr>
              <w:t>՝ 10</w:t>
            </w:r>
          </w:p>
        </w:tc>
        <w:tc>
          <w:tcPr>
            <w:tcW w:w="2878" w:type="dxa"/>
          </w:tcPr>
          <w:p w14:paraId="0D4F97BC"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417CC6FC"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6AEA9A85"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r>
      <w:tr w:rsidR="00403076" w:rsidRPr="00693C35" w14:paraId="470F9BFE" w14:textId="77777777" w:rsidTr="00176FDD">
        <w:trPr>
          <w:trHeight w:val="244"/>
        </w:trPr>
        <w:tc>
          <w:tcPr>
            <w:tcW w:w="625" w:type="dxa"/>
            <w:vAlign w:val="center"/>
          </w:tcPr>
          <w:p w14:paraId="6250A284"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4A77957E"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68AEE00F"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17D67EC3"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1AC9B41E"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693C35" w14:paraId="4F71AAAF" w14:textId="77777777" w:rsidTr="00176FDD">
        <w:trPr>
          <w:trHeight w:val="244"/>
        </w:trPr>
        <w:tc>
          <w:tcPr>
            <w:tcW w:w="625" w:type="dxa"/>
          </w:tcPr>
          <w:p w14:paraId="3CE048D9"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0357840D" w14:textId="77777777" w:rsidR="00403076" w:rsidRPr="00693C35"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Давташен</w:t>
            </w:r>
          </w:p>
        </w:tc>
      </w:tr>
      <w:tr w:rsidR="00403076" w:rsidRPr="00693C35" w14:paraId="418B8914" w14:textId="77777777" w:rsidTr="00176FDD">
        <w:trPr>
          <w:trHeight w:val="244"/>
        </w:trPr>
        <w:tc>
          <w:tcPr>
            <w:tcW w:w="625" w:type="dxa"/>
          </w:tcPr>
          <w:p w14:paraId="56ADCBB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646E45DC"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1-й квартал Давташен дом</w:t>
            </w:r>
            <w:r w:rsidRPr="00693C35">
              <w:rPr>
                <w:rFonts w:ascii="GHEA Grapalat" w:hAnsi="GHEA Grapalat" w:cs="Calibri"/>
                <w:sz w:val="18"/>
                <w:szCs w:val="18"/>
                <w:lang w:val="hy-AM"/>
              </w:rPr>
              <w:t xml:space="preserve"> 10ա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3</w:t>
            </w:r>
          </w:p>
        </w:tc>
        <w:tc>
          <w:tcPr>
            <w:tcW w:w="2878" w:type="dxa"/>
            <w:tcBorders>
              <w:top w:val="single" w:sz="4" w:space="0" w:color="auto"/>
              <w:left w:val="nil"/>
              <w:bottom w:val="single" w:sz="4" w:space="0" w:color="auto"/>
              <w:right w:val="single" w:sz="4" w:space="0" w:color="auto"/>
            </w:tcBorders>
            <w:vAlign w:val="center"/>
          </w:tcPr>
          <w:p w14:paraId="757B033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vAlign w:val="center"/>
          </w:tcPr>
          <w:p w14:paraId="0B36CC8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single" w:sz="4" w:space="0" w:color="auto"/>
              <w:right w:val="single" w:sz="4" w:space="0" w:color="auto"/>
            </w:tcBorders>
            <w:vAlign w:val="center"/>
          </w:tcPr>
          <w:p w14:paraId="5050A9B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1D7EC68F" w14:textId="77777777" w:rsidTr="00176FDD">
        <w:trPr>
          <w:trHeight w:val="244"/>
        </w:trPr>
        <w:tc>
          <w:tcPr>
            <w:tcW w:w="625" w:type="dxa"/>
          </w:tcPr>
          <w:p w14:paraId="2116959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7A749238"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1-й квартал Давташен дом</w:t>
            </w:r>
            <w:r w:rsidRPr="00693C35">
              <w:rPr>
                <w:rFonts w:ascii="GHEA Grapalat" w:hAnsi="GHEA Grapalat" w:cs="Calibri"/>
                <w:sz w:val="18"/>
                <w:szCs w:val="18"/>
                <w:lang w:val="hy-AM"/>
              </w:rPr>
              <w:t xml:space="preserve"> 13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651A778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368B31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22AB378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7A150DC0" w14:textId="77777777" w:rsidTr="00176FDD">
        <w:trPr>
          <w:trHeight w:val="244"/>
        </w:trPr>
        <w:tc>
          <w:tcPr>
            <w:tcW w:w="625" w:type="dxa"/>
          </w:tcPr>
          <w:p w14:paraId="2394277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05BB50C3" w14:textId="77777777" w:rsidR="00403076" w:rsidRPr="000B5ACC"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1-й квартал Давташен дом</w:t>
            </w:r>
            <w:r w:rsidRPr="00693C35">
              <w:rPr>
                <w:rFonts w:ascii="GHEA Grapalat" w:hAnsi="GHEA Grapalat" w:cs="Calibri"/>
                <w:sz w:val="18"/>
                <w:szCs w:val="18"/>
                <w:lang w:val="hy-AM"/>
              </w:rPr>
              <w:t xml:space="preserve"> 17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7E15E95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9A641D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6A37CF3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4B5D103D" w14:textId="77777777" w:rsidTr="00176FDD">
        <w:trPr>
          <w:trHeight w:val="244"/>
        </w:trPr>
        <w:tc>
          <w:tcPr>
            <w:tcW w:w="625" w:type="dxa"/>
          </w:tcPr>
          <w:p w14:paraId="14BD755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434C38F1"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1-й квартал Давташен дом</w:t>
            </w:r>
            <w:r w:rsidRPr="00693C35">
              <w:rPr>
                <w:rFonts w:ascii="GHEA Grapalat" w:hAnsi="GHEA Grapalat" w:cs="Calibri"/>
                <w:sz w:val="18"/>
                <w:szCs w:val="18"/>
                <w:lang w:val="hy-AM"/>
              </w:rPr>
              <w:t xml:space="preserve"> 29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5E314C5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449A64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387DC0E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6D6DB929" w14:textId="77777777" w:rsidTr="00176FDD">
        <w:trPr>
          <w:trHeight w:val="244"/>
        </w:trPr>
        <w:tc>
          <w:tcPr>
            <w:tcW w:w="625" w:type="dxa"/>
          </w:tcPr>
          <w:p w14:paraId="4C44DD3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08E72D6C" w14:textId="77777777" w:rsidR="00403076" w:rsidRPr="000B5ACC"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1-й квартал Давташен дом</w:t>
            </w:r>
            <w:r w:rsidRPr="00693C35">
              <w:rPr>
                <w:rFonts w:ascii="GHEA Grapalat" w:hAnsi="GHEA Grapalat" w:cs="Calibri"/>
                <w:sz w:val="18"/>
                <w:szCs w:val="18"/>
                <w:lang w:val="hy-AM"/>
              </w:rPr>
              <w:t xml:space="preserve"> 29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w:t>
            </w:r>
            <w:r>
              <w:rPr>
                <w:rFonts w:ascii="GHEA Grapalat" w:hAnsi="GHEA Grapalat" w:cs="Calibri"/>
                <w:sz w:val="18"/>
                <w:szCs w:val="18"/>
                <w:lang w:val="ru-RU"/>
              </w:rPr>
              <w:t>3</w:t>
            </w:r>
          </w:p>
        </w:tc>
        <w:tc>
          <w:tcPr>
            <w:tcW w:w="2878" w:type="dxa"/>
            <w:tcBorders>
              <w:top w:val="nil"/>
              <w:left w:val="nil"/>
              <w:bottom w:val="single" w:sz="4" w:space="0" w:color="auto"/>
              <w:right w:val="single" w:sz="4" w:space="0" w:color="auto"/>
            </w:tcBorders>
            <w:vAlign w:val="center"/>
          </w:tcPr>
          <w:p w14:paraId="27C642A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7BF8DAC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4ED449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36F403CE" w14:textId="77777777" w:rsidTr="00176FDD">
        <w:trPr>
          <w:trHeight w:val="244"/>
        </w:trPr>
        <w:tc>
          <w:tcPr>
            <w:tcW w:w="625" w:type="dxa"/>
          </w:tcPr>
          <w:p w14:paraId="2565455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392206BA" w14:textId="77777777" w:rsidR="00403076" w:rsidRPr="000B5ACC"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1-й квартал Давташен дом</w:t>
            </w:r>
            <w:r w:rsidRPr="00693C35">
              <w:rPr>
                <w:rFonts w:ascii="GHEA Grapalat" w:hAnsi="GHEA Grapalat" w:cs="Calibri"/>
                <w:sz w:val="18"/>
                <w:szCs w:val="18"/>
                <w:lang w:val="hy-AM"/>
              </w:rPr>
              <w:t xml:space="preserve"> 7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6968EB8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792091B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182834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3BE925C3" w14:textId="77777777" w:rsidTr="00176FDD">
        <w:trPr>
          <w:trHeight w:val="244"/>
        </w:trPr>
        <w:tc>
          <w:tcPr>
            <w:tcW w:w="625" w:type="dxa"/>
          </w:tcPr>
          <w:p w14:paraId="4A42BFC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7DC48CEF" w14:textId="77777777" w:rsidR="00403076" w:rsidRPr="000B5ACC"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2-й квартал Давташен дом</w:t>
            </w:r>
            <w:r w:rsidRPr="00693C35">
              <w:rPr>
                <w:rFonts w:ascii="GHEA Grapalat" w:hAnsi="GHEA Grapalat" w:cs="Calibri"/>
                <w:sz w:val="18"/>
                <w:szCs w:val="18"/>
                <w:lang w:val="hy-AM"/>
              </w:rPr>
              <w:t xml:space="preserve"> </w:t>
            </w:r>
            <w:r w:rsidRPr="000B5ACC">
              <w:rPr>
                <w:rFonts w:ascii="GHEA Grapalat" w:hAnsi="GHEA Grapalat" w:cs="Calibri"/>
                <w:sz w:val="18"/>
                <w:szCs w:val="18"/>
                <w:lang w:val="ru-RU"/>
              </w:rPr>
              <w:t>23</w:t>
            </w:r>
          </w:p>
        </w:tc>
        <w:tc>
          <w:tcPr>
            <w:tcW w:w="2878" w:type="dxa"/>
            <w:tcBorders>
              <w:top w:val="nil"/>
              <w:left w:val="nil"/>
              <w:bottom w:val="single" w:sz="4" w:space="0" w:color="auto"/>
              <w:right w:val="single" w:sz="4" w:space="0" w:color="auto"/>
            </w:tcBorders>
            <w:vAlign w:val="center"/>
          </w:tcPr>
          <w:p w14:paraId="785FA3E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81F071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295EFBA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48AB241C" w14:textId="77777777" w:rsidTr="00176FDD">
        <w:trPr>
          <w:trHeight w:val="244"/>
        </w:trPr>
        <w:tc>
          <w:tcPr>
            <w:tcW w:w="625" w:type="dxa"/>
          </w:tcPr>
          <w:p w14:paraId="7A5A797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8</w:t>
            </w:r>
          </w:p>
        </w:tc>
        <w:tc>
          <w:tcPr>
            <w:tcW w:w="5220" w:type="dxa"/>
            <w:tcBorders>
              <w:top w:val="nil"/>
              <w:left w:val="single" w:sz="4" w:space="0" w:color="auto"/>
              <w:bottom w:val="single" w:sz="4" w:space="0" w:color="auto"/>
              <w:right w:val="single" w:sz="4" w:space="0" w:color="auto"/>
            </w:tcBorders>
            <w:vAlign w:val="center"/>
          </w:tcPr>
          <w:p w14:paraId="7BF38D78" w14:textId="77777777" w:rsidR="00403076" w:rsidRPr="000B5ACC"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2-й квартал Давташен дом</w:t>
            </w:r>
            <w:r w:rsidRPr="00693C35">
              <w:rPr>
                <w:rFonts w:ascii="GHEA Grapalat" w:hAnsi="GHEA Grapalat" w:cs="Calibri"/>
                <w:sz w:val="18"/>
                <w:szCs w:val="18"/>
                <w:lang w:val="hy-AM"/>
              </w:rPr>
              <w:t xml:space="preserve"> </w:t>
            </w:r>
            <w:r w:rsidRPr="000B5ACC">
              <w:rPr>
                <w:rFonts w:ascii="GHEA Grapalat" w:hAnsi="GHEA Grapalat" w:cs="Calibri"/>
                <w:sz w:val="18"/>
                <w:szCs w:val="18"/>
                <w:lang w:val="ru-RU"/>
              </w:rPr>
              <w:t>25</w:t>
            </w:r>
          </w:p>
        </w:tc>
        <w:tc>
          <w:tcPr>
            <w:tcW w:w="2878" w:type="dxa"/>
            <w:tcBorders>
              <w:top w:val="nil"/>
              <w:left w:val="nil"/>
              <w:bottom w:val="single" w:sz="4" w:space="0" w:color="auto"/>
              <w:right w:val="single" w:sz="4" w:space="0" w:color="auto"/>
            </w:tcBorders>
            <w:vAlign w:val="center"/>
          </w:tcPr>
          <w:p w14:paraId="4987258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60B6E23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63121B3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2B76311A" w14:textId="77777777" w:rsidTr="00176FDD">
        <w:trPr>
          <w:trHeight w:val="244"/>
        </w:trPr>
        <w:tc>
          <w:tcPr>
            <w:tcW w:w="625" w:type="dxa"/>
          </w:tcPr>
          <w:p w14:paraId="68952E2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9</w:t>
            </w:r>
          </w:p>
        </w:tc>
        <w:tc>
          <w:tcPr>
            <w:tcW w:w="5220" w:type="dxa"/>
            <w:tcBorders>
              <w:top w:val="nil"/>
              <w:left w:val="single" w:sz="4" w:space="0" w:color="auto"/>
              <w:bottom w:val="single" w:sz="4" w:space="0" w:color="auto"/>
              <w:right w:val="single" w:sz="4" w:space="0" w:color="auto"/>
            </w:tcBorders>
            <w:vAlign w:val="center"/>
          </w:tcPr>
          <w:p w14:paraId="3E192C52"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2-й квартал Давташен дом</w:t>
            </w:r>
            <w:r w:rsidRPr="00693C35">
              <w:rPr>
                <w:rFonts w:ascii="GHEA Grapalat" w:hAnsi="GHEA Grapalat" w:cs="Calibri"/>
                <w:sz w:val="18"/>
                <w:szCs w:val="18"/>
                <w:lang w:val="hy-AM"/>
              </w:rPr>
              <w:t xml:space="preserve"> 34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66C6139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57E969F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3093A6E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635F216A" w14:textId="77777777" w:rsidTr="00176FDD">
        <w:trPr>
          <w:trHeight w:val="244"/>
        </w:trPr>
        <w:tc>
          <w:tcPr>
            <w:tcW w:w="625" w:type="dxa"/>
          </w:tcPr>
          <w:p w14:paraId="704675BA"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5220" w:type="dxa"/>
          </w:tcPr>
          <w:p w14:paraId="5A1F651E" w14:textId="77777777" w:rsidR="00403076" w:rsidRPr="00693C35"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693C35">
              <w:rPr>
                <w:rFonts w:ascii="GHEA Grapalat" w:hAnsi="GHEA Grapalat"/>
                <w:sz w:val="18"/>
                <w:szCs w:val="18"/>
                <w:lang w:val="hy-AM"/>
              </w:rPr>
              <w:t>՝ 9</w:t>
            </w:r>
          </w:p>
        </w:tc>
        <w:tc>
          <w:tcPr>
            <w:tcW w:w="2878" w:type="dxa"/>
          </w:tcPr>
          <w:p w14:paraId="0177162E"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509A93DD"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5527651E"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r>
      <w:tr w:rsidR="00403076" w:rsidRPr="00693C35" w14:paraId="30D59C75" w14:textId="77777777" w:rsidTr="00176FDD">
        <w:trPr>
          <w:trHeight w:val="244"/>
        </w:trPr>
        <w:tc>
          <w:tcPr>
            <w:tcW w:w="625" w:type="dxa"/>
            <w:vAlign w:val="center"/>
          </w:tcPr>
          <w:p w14:paraId="5391C077"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199170B8"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7B9E145D"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7A802599"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212F5B7D"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693C35" w14:paraId="3C6ADBC3" w14:textId="77777777" w:rsidTr="00176FDD">
        <w:trPr>
          <w:trHeight w:val="244"/>
        </w:trPr>
        <w:tc>
          <w:tcPr>
            <w:tcW w:w="625" w:type="dxa"/>
          </w:tcPr>
          <w:p w14:paraId="0DE00A60"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66FABE7E" w14:textId="77777777" w:rsidR="00403076" w:rsidRPr="00693C35"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Канакер-Зейтун</w:t>
            </w:r>
          </w:p>
        </w:tc>
      </w:tr>
      <w:tr w:rsidR="00403076" w:rsidRPr="00693C35" w14:paraId="3BB0E060" w14:textId="77777777" w:rsidTr="00176FDD">
        <w:trPr>
          <w:trHeight w:val="244"/>
        </w:trPr>
        <w:tc>
          <w:tcPr>
            <w:tcW w:w="625" w:type="dxa"/>
          </w:tcPr>
          <w:p w14:paraId="6A7DA89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shd w:val="clear" w:color="000000" w:fill="FFFFFF"/>
          </w:tcPr>
          <w:p w14:paraId="71B8D5FB"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Переулок Азатутян дом</w:t>
            </w:r>
            <w:r w:rsidRPr="00693C35">
              <w:rPr>
                <w:rFonts w:ascii="GHEA Grapalat" w:hAnsi="GHEA Grapalat" w:cs="Calibri"/>
                <w:sz w:val="18"/>
                <w:szCs w:val="18"/>
                <w:lang w:val="hy-AM"/>
              </w:rPr>
              <w:t xml:space="preserve"> 2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single" w:sz="4" w:space="0" w:color="auto"/>
              <w:left w:val="nil"/>
              <w:bottom w:val="single" w:sz="4" w:space="0" w:color="auto"/>
              <w:right w:val="single" w:sz="4" w:space="0" w:color="auto"/>
            </w:tcBorders>
            <w:shd w:val="clear" w:color="000000" w:fill="FFFFFF"/>
            <w:vAlign w:val="center"/>
          </w:tcPr>
          <w:p w14:paraId="5AF6026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shd w:val="clear" w:color="000000" w:fill="FFFFFF"/>
          </w:tcPr>
          <w:p w14:paraId="2AC826B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single" w:sz="4" w:space="0" w:color="auto"/>
              <w:right w:val="single" w:sz="4" w:space="0" w:color="auto"/>
            </w:tcBorders>
            <w:shd w:val="clear" w:color="000000" w:fill="FFFFFF"/>
          </w:tcPr>
          <w:p w14:paraId="5B82959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8</w:t>
            </w:r>
          </w:p>
        </w:tc>
      </w:tr>
      <w:tr w:rsidR="00403076" w:rsidRPr="00693C35" w14:paraId="13815A7D" w14:textId="77777777" w:rsidTr="00176FDD">
        <w:trPr>
          <w:trHeight w:val="244"/>
        </w:trPr>
        <w:tc>
          <w:tcPr>
            <w:tcW w:w="625" w:type="dxa"/>
          </w:tcPr>
          <w:p w14:paraId="0B9C90A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10661EFA"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Гоголя дом</w:t>
            </w:r>
            <w:r w:rsidRPr="00693C35">
              <w:rPr>
                <w:rFonts w:ascii="GHEA Grapalat" w:hAnsi="GHEA Grapalat" w:cs="Calibri"/>
                <w:sz w:val="18"/>
                <w:szCs w:val="18"/>
              </w:rPr>
              <w:t xml:space="preserve"> 86</w:t>
            </w:r>
          </w:p>
        </w:tc>
        <w:tc>
          <w:tcPr>
            <w:tcW w:w="2878" w:type="dxa"/>
            <w:tcBorders>
              <w:top w:val="nil"/>
              <w:left w:val="nil"/>
              <w:bottom w:val="single" w:sz="4" w:space="0" w:color="auto"/>
              <w:right w:val="single" w:sz="4" w:space="0" w:color="auto"/>
            </w:tcBorders>
            <w:vAlign w:val="center"/>
          </w:tcPr>
          <w:p w14:paraId="38BF1B2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681D28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0D766EB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7CD93AB7" w14:textId="77777777" w:rsidTr="00176FDD">
        <w:trPr>
          <w:trHeight w:val="244"/>
        </w:trPr>
        <w:tc>
          <w:tcPr>
            <w:tcW w:w="625" w:type="dxa"/>
          </w:tcPr>
          <w:p w14:paraId="64792D3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17C9C0CD"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Закария Саркавага дом</w:t>
            </w:r>
            <w:r w:rsidRPr="00693C35">
              <w:rPr>
                <w:rFonts w:ascii="GHEA Grapalat" w:hAnsi="GHEA Grapalat" w:cs="Calibri"/>
                <w:sz w:val="18"/>
                <w:szCs w:val="18"/>
                <w:lang w:val="hy-AM"/>
              </w:rPr>
              <w:t xml:space="preserve"> 129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31F6361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D84E97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EFE4CE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6A0B00C8" w14:textId="77777777" w:rsidTr="00176FDD">
        <w:trPr>
          <w:trHeight w:val="244"/>
        </w:trPr>
        <w:tc>
          <w:tcPr>
            <w:tcW w:w="625" w:type="dxa"/>
          </w:tcPr>
          <w:p w14:paraId="34AE87F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26A34149" w14:textId="77777777" w:rsidR="00403076" w:rsidRPr="002A386A"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Закария Саркавага дом</w:t>
            </w:r>
            <w:r w:rsidRPr="00693C35">
              <w:rPr>
                <w:rFonts w:ascii="GHEA Grapalat" w:hAnsi="GHEA Grapalat" w:cs="Calibri"/>
                <w:sz w:val="18"/>
                <w:szCs w:val="18"/>
                <w:lang w:val="hy-AM"/>
              </w:rPr>
              <w:t xml:space="preserve"> 54/5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w:t>
            </w:r>
            <w:r>
              <w:rPr>
                <w:rFonts w:ascii="GHEA Grapalat" w:hAnsi="GHEA Grapalat" w:cs="Calibri"/>
                <w:sz w:val="18"/>
                <w:szCs w:val="18"/>
                <w:lang w:val="ru-RU"/>
              </w:rPr>
              <w:t>4</w:t>
            </w:r>
          </w:p>
        </w:tc>
        <w:tc>
          <w:tcPr>
            <w:tcW w:w="2878" w:type="dxa"/>
            <w:tcBorders>
              <w:top w:val="nil"/>
              <w:left w:val="nil"/>
              <w:bottom w:val="single" w:sz="4" w:space="0" w:color="auto"/>
              <w:right w:val="single" w:sz="4" w:space="0" w:color="auto"/>
            </w:tcBorders>
            <w:vAlign w:val="center"/>
          </w:tcPr>
          <w:p w14:paraId="600C619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5608B00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2656C68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1A62EBFE" w14:textId="77777777" w:rsidTr="00176FDD">
        <w:trPr>
          <w:trHeight w:val="244"/>
        </w:trPr>
        <w:tc>
          <w:tcPr>
            <w:tcW w:w="625" w:type="dxa"/>
          </w:tcPr>
          <w:p w14:paraId="4329ED6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shd w:val="clear" w:color="000000" w:fill="FFFFFF"/>
          </w:tcPr>
          <w:p w14:paraId="3A851562"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Шоссе Тбилисян дом</w:t>
            </w:r>
            <w:r w:rsidRPr="00693C35">
              <w:rPr>
                <w:rFonts w:ascii="GHEA Grapalat" w:hAnsi="GHEA Grapalat" w:cs="Calibri"/>
                <w:sz w:val="18"/>
                <w:szCs w:val="18"/>
              </w:rPr>
              <w:t xml:space="preserve"> 2</w:t>
            </w:r>
          </w:p>
        </w:tc>
        <w:tc>
          <w:tcPr>
            <w:tcW w:w="2878" w:type="dxa"/>
            <w:tcBorders>
              <w:top w:val="nil"/>
              <w:left w:val="nil"/>
              <w:bottom w:val="single" w:sz="4" w:space="0" w:color="auto"/>
              <w:right w:val="single" w:sz="4" w:space="0" w:color="auto"/>
            </w:tcBorders>
            <w:shd w:val="clear" w:color="000000" w:fill="FFFFFF"/>
            <w:vAlign w:val="center"/>
          </w:tcPr>
          <w:p w14:paraId="1E92145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shd w:val="clear" w:color="000000" w:fill="FFFFFF"/>
          </w:tcPr>
          <w:p w14:paraId="652308D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16</w:t>
            </w:r>
          </w:p>
        </w:tc>
        <w:tc>
          <w:tcPr>
            <w:tcW w:w="2878" w:type="dxa"/>
            <w:tcBorders>
              <w:top w:val="nil"/>
              <w:left w:val="nil"/>
              <w:bottom w:val="single" w:sz="4" w:space="0" w:color="auto"/>
              <w:right w:val="single" w:sz="4" w:space="0" w:color="auto"/>
            </w:tcBorders>
            <w:shd w:val="clear" w:color="000000" w:fill="FFFFFF"/>
          </w:tcPr>
          <w:p w14:paraId="0C1846D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16</w:t>
            </w:r>
          </w:p>
        </w:tc>
      </w:tr>
      <w:tr w:rsidR="00403076" w:rsidRPr="00693C35" w14:paraId="6302859B" w14:textId="77777777" w:rsidTr="00176FDD">
        <w:trPr>
          <w:trHeight w:val="244"/>
        </w:trPr>
        <w:tc>
          <w:tcPr>
            <w:tcW w:w="625" w:type="dxa"/>
          </w:tcPr>
          <w:p w14:paraId="60043E19"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5220" w:type="dxa"/>
          </w:tcPr>
          <w:p w14:paraId="1DCF2238" w14:textId="77777777" w:rsidR="00403076" w:rsidRPr="00693C35"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693C35">
              <w:rPr>
                <w:rFonts w:ascii="GHEA Grapalat" w:hAnsi="GHEA Grapalat"/>
                <w:sz w:val="18"/>
                <w:szCs w:val="18"/>
                <w:lang w:val="hy-AM"/>
              </w:rPr>
              <w:t>՝ 5</w:t>
            </w:r>
          </w:p>
        </w:tc>
        <w:tc>
          <w:tcPr>
            <w:tcW w:w="2878" w:type="dxa"/>
          </w:tcPr>
          <w:p w14:paraId="2E608FB8"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4976435C"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5902FF21"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r>
      <w:tr w:rsidR="00403076" w:rsidRPr="00693C35" w14:paraId="01309A2F" w14:textId="77777777" w:rsidTr="00176FDD">
        <w:trPr>
          <w:trHeight w:val="244"/>
        </w:trPr>
        <w:tc>
          <w:tcPr>
            <w:tcW w:w="625" w:type="dxa"/>
            <w:vAlign w:val="center"/>
          </w:tcPr>
          <w:p w14:paraId="72CC655F"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2659D417"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5F2A4375"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736AB5D2"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5FCE1CB8"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693C35" w14:paraId="219C3E8A" w14:textId="77777777" w:rsidTr="00176FDD">
        <w:trPr>
          <w:trHeight w:val="244"/>
        </w:trPr>
        <w:tc>
          <w:tcPr>
            <w:tcW w:w="625" w:type="dxa"/>
          </w:tcPr>
          <w:p w14:paraId="4097C0A9"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18C6E718" w14:textId="77777777" w:rsidR="00403076" w:rsidRPr="00693C35"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Эребуни</w:t>
            </w:r>
          </w:p>
        </w:tc>
      </w:tr>
      <w:tr w:rsidR="00403076" w:rsidRPr="00693C35" w14:paraId="30900197" w14:textId="77777777" w:rsidTr="00176FDD">
        <w:trPr>
          <w:trHeight w:val="244"/>
        </w:trPr>
        <w:tc>
          <w:tcPr>
            <w:tcW w:w="625" w:type="dxa"/>
          </w:tcPr>
          <w:p w14:paraId="0217FE2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lastRenderedPageBreak/>
              <w:t>1</w:t>
            </w:r>
          </w:p>
        </w:tc>
        <w:tc>
          <w:tcPr>
            <w:tcW w:w="5220" w:type="dxa"/>
            <w:tcBorders>
              <w:top w:val="single" w:sz="4" w:space="0" w:color="auto"/>
              <w:left w:val="single" w:sz="4" w:space="0" w:color="auto"/>
              <w:bottom w:val="single" w:sz="4" w:space="0" w:color="auto"/>
              <w:right w:val="single" w:sz="4" w:space="0" w:color="auto"/>
            </w:tcBorders>
            <w:vAlign w:val="center"/>
          </w:tcPr>
          <w:p w14:paraId="6D7E566A"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color w:val="000000"/>
                <w:sz w:val="18"/>
                <w:szCs w:val="18"/>
                <w:lang w:val="ru-RU"/>
              </w:rPr>
              <w:t>Проспект Арцах дом</w:t>
            </w:r>
            <w:r w:rsidRPr="00693C35">
              <w:rPr>
                <w:rFonts w:ascii="GHEA Grapalat" w:hAnsi="GHEA Grapalat" w:cs="Calibri"/>
                <w:color w:val="000000"/>
                <w:sz w:val="18"/>
                <w:szCs w:val="18"/>
                <w:lang w:val="hy-AM"/>
              </w:rPr>
              <w:t xml:space="preserve"> 6</w:t>
            </w:r>
            <w:r>
              <w:rPr>
                <w:rFonts w:ascii="GHEA Grapalat" w:hAnsi="GHEA Grapalat" w:cs="Calibri"/>
                <w:color w:val="000000"/>
                <w:sz w:val="18"/>
                <w:szCs w:val="18"/>
                <w:lang w:val="ru-RU"/>
              </w:rPr>
              <w:t>Б</w:t>
            </w:r>
            <w:r w:rsidRPr="00693C35">
              <w:rPr>
                <w:rFonts w:ascii="GHEA Grapalat" w:hAnsi="GHEA Grapalat" w:cs="Calibri"/>
                <w:color w:val="000000"/>
                <w:sz w:val="18"/>
                <w:szCs w:val="18"/>
                <w:lang w:val="hy-AM"/>
              </w:rPr>
              <w:t xml:space="preserve"> </w:t>
            </w:r>
            <w:r>
              <w:rPr>
                <w:rFonts w:ascii="GHEA Grapalat" w:hAnsi="GHEA Grapalat" w:cs="Calibri"/>
                <w:color w:val="000000"/>
                <w:sz w:val="18"/>
                <w:szCs w:val="18"/>
                <w:lang w:val="ru-RU"/>
              </w:rPr>
              <w:t>под.</w:t>
            </w:r>
            <w:r w:rsidRPr="00693C35">
              <w:rPr>
                <w:rFonts w:ascii="GHEA Grapalat" w:hAnsi="GHEA Grapalat" w:cs="Calibri"/>
                <w:color w:val="000000"/>
                <w:sz w:val="18"/>
                <w:szCs w:val="18"/>
                <w:lang w:val="hy-AM"/>
              </w:rPr>
              <w:t xml:space="preserve"> 2</w:t>
            </w:r>
          </w:p>
        </w:tc>
        <w:tc>
          <w:tcPr>
            <w:tcW w:w="2878" w:type="dxa"/>
            <w:tcBorders>
              <w:top w:val="single" w:sz="4" w:space="0" w:color="auto"/>
              <w:left w:val="nil"/>
              <w:bottom w:val="single" w:sz="4" w:space="0" w:color="auto"/>
              <w:right w:val="single" w:sz="4" w:space="0" w:color="auto"/>
            </w:tcBorders>
            <w:vAlign w:val="center"/>
          </w:tcPr>
          <w:p w14:paraId="22C6137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single" w:sz="4" w:space="0" w:color="auto"/>
              <w:left w:val="nil"/>
              <w:bottom w:val="single" w:sz="4" w:space="0" w:color="auto"/>
              <w:right w:val="single" w:sz="4" w:space="0" w:color="auto"/>
            </w:tcBorders>
            <w:vAlign w:val="center"/>
          </w:tcPr>
          <w:p w14:paraId="23E505C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single" w:sz="4" w:space="0" w:color="auto"/>
              <w:left w:val="nil"/>
              <w:bottom w:val="single" w:sz="4" w:space="0" w:color="auto"/>
              <w:right w:val="single" w:sz="4" w:space="0" w:color="auto"/>
            </w:tcBorders>
            <w:vAlign w:val="center"/>
          </w:tcPr>
          <w:p w14:paraId="241ABB4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47667720" w14:textId="77777777" w:rsidTr="00176FDD">
        <w:trPr>
          <w:trHeight w:val="244"/>
        </w:trPr>
        <w:tc>
          <w:tcPr>
            <w:tcW w:w="625" w:type="dxa"/>
          </w:tcPr>
          <w:p w14:paraId="1F99D36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6B50C0B5"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color w:val="000000"/>
                <w:sz w:val="18"/>
                <w:szCs w:val="18"/>
                <w:lang w:val="ru-RU"/>
              </w:rPr>
              <w:t>Ул. Хахах Дон дом</w:t>
            </w:r>
            <w:r w:rsidRPr="00693C35">
              <w:rPr>
                <w:rFonts w:ascii="GHEA Grapalat" w:hAnsi="GHEA Grapalat" w:cs="Calibri"/>
                <w:color w:val="000000"/>
                <w:sz w:val="18"/>
                <w:szCs w:val="18"/>
                <w:lang w:val="hy-AM"/>
              </w:rPr>
              <w:t xml:space="preserve"> 1</w:t>
            </w:r>
            <w:r>
              <w:rPr>
                <w:rFonts w:ascii="GHEA Grapalat" w:hAnsi="GHEA Grapalat" w:cs="Calibri"/>
                <w:color w:val="000000"/>
                <w:sz w:val="18"/>
                <w:szCs w:val="18"/>
                <w:lang w:val="ru-RU"/>
              </w:rPr>
              <w:t xml:space="preserve"> под.</w:t>
            </w:r>
            <w:r w:rsidRPr="00693C35">
              <w:rPr>
                <w:rFonts w:ascii="GHEA Grapalat" w:hAnsi="GHEA Grapalat" w:cs="Calibri"/>
                <w:color w:val="000000"/>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13FDBDD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tcPr>
          <w:p w14:paraId="0869A68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tcPr>
          <w:p w14:paraId="582610F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16ACBAFF" w14:textId="77777777" w:rsidTr="00176FDD">
        <w:trPr>
          <w:trHeight w:val="244"/>
        </w:trPr>
        <w:tc>
          <w:tcPr>
            <w:tcW w:w="625" w:type="dxa"/>
          </w:tcPr>
          <w:p w14:paraId="40F4EFD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0FA14C65" w14:textId="77777777" w:rsidR="00403076" w:rsidRPr="00693C35" w:rsidRDefault="00403076" w:rsidP="00176FDD">
            <w:pPr>
              <w:pStyle w:val="ListBullet2"/>
              <w:numPr>
                <w:ilvl w:val="0"/>
                <w:numId w:val="0"/>
              </w:numPr>
              <w:rPr>
                <w:rFonts w:ascii="GHEA Grapalat" w:hAnsi="GHEA Grapalat"/>
                <w:sz w:val="18"/>
                <w:szCs w:val="18"/>
                <w:lang w:val="hy-AM"/>
              </w:rPr>
            </w:pPr>
            <w:r w:rsidRPr="00C93A5D">
              <w:rPr>
                <w:rFonts w:ascii="GHEA Grapalat" w:hAnsi="GHEA Grapalat" w:cs="Calibri"/>
                <w:color w:val="000000"/>
                <w:sz w:val="18"/>
                <w:szCs w:val="18"/>
                <w:lang w:val="hy-AM"/>
              </w:rPr>
              <w:t>Ул. Хахах Дон дом</w:t>
            </w:r>
            <w:r w:rsidRPr="00693C35">
              <w:rPr>
                <w:rFonts w:ascii="GHEA Grapalat" w:hAnsi="GHEA Grapalat" w:cs="Calibri"/>
                <w:color w:val="000000"/>
                <w:sz w:val="18"/>
                <w:szCs w:val="18"/>
                <w:lang w:val="hy-AM"/>
              </w:rPr>
              <w:t xml:space="preserve"> 23 </w:t>
            </w:r>
            <w:r>
              <w:rPr>
                <w:rFonts w:ascii="GHEA Grapalat" w:hAnsi="GHEA Grapalat" w:cs="Calibri"/>
                <w:color w:val="000000"/>
                <w:sz w:val="18"/>
                <w:szCs w:val="18"/>
                <w:lang w:val="ru-RU"/>
              </w:rPr>
              <w:t>под.</w:t>
            </w:r>
            <w:r w:rsidRPr="00693C35">
              <w:rPr>
                <w:rFonts w:ascii="GHEA Grapalat" w:hAnsi="GHEA Grapalat" w:cs="Calibri"/>
                <w:color w:val="000000"/>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39FC70E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tcPr>
          <w:p w14:paraId="2483CF7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tcPr>
          <w:p w14:paraId="6FBBE77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6AAAEAE7" w14:textId="77777777" w:rsidTr="00176FDD">
        <w:trPr>
          <w:trHeight w:val="244"/>
        </w:trPr>
        <w:tc>
          <w:tcPr>
            <w:tcW w:w="625" w:type="dxa"/>
          </w:tcPr>
          <w:p w14:paraId="7B8E839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255BA947" w14:textId="77777777" w:rsidR="00403076" w:rsidRPr="00C93A5D" w:rsidRDefault="00403076" w:rsidP="00176FDD">
            <w:pPr>
              <w:pStyle w:val="ListBullet2"/>
              <w:numPr>
                <w:ilvl w:val="0"/>
                <w:numId w:val="0"/>
              </w:numPr>
              <w:rPr>
                <w:rFonts w:ascii="GHEA Grapalat" w:hAnsi="GHEA Grapalat"/>
                <w:sz w:val="18"/>
                <w:szCs w:val="18"/>
                <w:lang w:val="ru-RU"/>
              </w:rPr>
            </w:pPr>
            <w:r w:rsidRPr="00C93A5D">
              <w:rPr>
                <w:rFonts w:ascii="GHEA Grapalat" w:hAnsi="GHEA Grapalat" w:cs="Calibri"/>
                <w:color w:val="000000"/>
                <w:sz w:val="18"/>
                <w:szCs w:val="18"/>
                <w:lang w:val="hy-AM"/>
              </w:rPr>
              <w:t>Ул. Хахах Дон дом</w:t>
            </w:r>
            <w:r w:rsidRPr="00693C35">
              <w:rPr>
                <w:rFonts w:ascii="GHEA Grapalat" w:hAnsi="GHEA Grapalat" w:cs="Calibri"/>
                <w:color w:val="000000"/>
                <w:sz w:val="18"/>
                <w:szCs w:val="18"/>
                <w:lang w:val="hy-AM"/>
              </w:rPr>
              <w:t xml:space="preserve"> 23 </w:t>
            </w:r>
            <w:r>
              <w:rPr>
                <w:rFonts w:ascii="GHEA Grapalat" w:hAnsi="GHEA Grapalat" w:cs="Calibri"/>
                <w:color w:val="000000"/>
                <w:sz w:val="18"/>
                <w:szCs w:val="18"/>
                <w:lang w:val="ru-RU"/>
              </w:rPr>
              <w:t>под.</w:t>
            </w:r>
            <w:r w:rsidRPr="00693C35">
              <w:rPr>
                <w:rFonts w:ascii="GHEA Grapalat" w:hAnsi="GHEA Grapalat" w:cs="Calibri"/>
                <w:color w:val="000000"/>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4879C5D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tcPr>
          <w:p w14:paraId="02A8643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tcPr>
          <w:p w14:paraId="1118420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4197B37F" w14:textId="77777777" w:rsidTr="00176FDD">
        <w:trPr>
          <w:trHeight w:val="244"/>
        </w:trPr>
        <w:tc>
          <w:tcPr>
            <w:tcW w:w="625" w:type="dxa"/>
          </w:tcPr>
          <w:p w14:paraId="3A028C4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0ECBD935" w14:textId="77777777" w:rsidR="00403076" w:rsidRPr="00C93A5D" w:rsidRDefault="00403076" w:rsidP="00176FDD">
            <w:pPr>
              <w:pStyle w:val="ListBullet2"/>
              <w:numPr>
                <w:ilvl w:val="0"/>
                <w:numId w:val="0"/>
              </w:numPr>
              <w:rPr>
                <w:rFonts w:ascii="GHEA Grapalat" w:hAnsi="GHEA Grapalat"/>
                <w:sz w:val="18"/>
                <w:szCs w:val="18"/>
                <w:lang w:val="ru-RU"/>
              </w:rPr>
            </w:pPr>
            <w:r w:rsidRPr="00C93A5D">
              <w:rPr>
                <w:rFonts w:ascii="GHEA Grapalat" w:hAnsi="GHEA Grapalat" w:cs="Calibri"/>
                <w:color w:val="000000"/>
                <w:sz w:val="18"/>
                <w:szCs w:val="18"/>
                <w:lang w:val="hy-AM"/>
              </w:rPr>
              <w:t>Ул. Хахах Дон дом</w:t>
            </w:r>
            <w:r w:rsidRPr="00693C35">
              <w:rPr>
                <w:rFonts w:ascii="GHEA Grapalat" w:hAnsi="GHEA Grapalat" w:cs="Calibri"/>
                <w:color w:val="000000"/>
                <w:sz w:val="18"/>
                <w:szCs w:val="18"/>
                <w:lang w:val="hy-AM"/>
              </w:rPr>
              <w:t xml:space="preserve"> 5 </w:t>
            </w:r>
            <w:r>
              <w:rPr>
                <w:rFonts w:ascii="GHEA Grapalat" w:hAnsi="GHEA Grapalat" w:cs="Calibri"/>
                <w:color w:val="000000"/>
                <w:sz w:val="18"/>
                <w:szCs w:val="18"/>
                <w:lang w:val="ru-RU"/>
              </w:rPr>
              <w:t>под.</w:t>
            </w:r>
            <w:r w:rsidRPr="00693C35">
              <w:rPr>
                <w:rFonts w:ascii="GHEA Grapalat" w:hAnsi="GHEA Grapalat" w:cs="Calibri"/>
                <w:color w:val="000000"/>
                <w:sz w:val="18"/>
                <w:szCs w:val="18"/>
                <w:lang w:val="hy-AM"/>
              </w:rPr>
              <w:t xml:space="preserve"> 14</w:t>
            </w:r>
          </w:p>
        </w:tc>
        <w:tc>
          <w:tcPr>
            <w:tcW w:w="2878" w:type="dxa"/>
            <w:tcBorders>
              <w:top w:val="nil"/>
              <w:left w:val="nil"/>
              <w:bottom w:val="single" w:sz="4" w:space="0" w:color="auto"/>
              <w:right w:val="single" w:sz="4" w:space="0" w:color="auto"/>
            </w:tcBorders>
            <w:vAlign w:val="center"/>
          </w:tcPr>
          <w:p w14:paraId="3D588B3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tcPr>
          <w:p w14:paraId="08E08E7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tcPr>
          <w:p w14:paraId="29C6903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7B3B37F4" w14:textId="77777777" w:rsidTr="00176FDD">
        <w:trPr>
          <w:trHeight w:val="244"/>
        </w:trPr>
        <w:tc>
          <w:tcPr>
            <w:tcW w:w="625" w:type="dxa"/>
          </w:tcPr>
          <w:p w14:paraId="73CDF257"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5220" w:type="dxa"/>
          </w:tcPr>
          <w:p w14:paraId="3ED6E054" w14:textId="77777777" w:rsidR="00403076" w:rsidRPr="00693C35"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693C35">
              <w:rPr>
                <w:rFonts w:ascii="GHEA Grapalat" w:hAnsi="GHEA Grapalat"/>
                <w:sz w:val="18"/>
                <w:szCs w:val="18"/>
                <w:lang w:val="hy-AM"/>
              </w:rPr>
              <w:t>՝ 5</w:t>
            </w:r>
          </w:p>
        </w:tc>
        <w:tc>
          <w:tcPr>
            <w:tcW w:w="2878" w:type="dxa"/>
          </w:tcPr>
          <w:p w14:paraId="5468BF92"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518A21B3"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3B3BABD1"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r>
      <w:tr w:rsidR="00403076" w:rsidRPr="00693C35" w14:paraId="427905FD" w14:textId="77777777" w:rsidTr="00176FDD">
        <w:trPr>
          <w:trHeight w:val="244"/>
        </w:trPr>
        <w:tc>
          <w:tcPr>
            <w:tcW w:w="625" w:type="dxa"/>
            <w:vAlign w:val="center"/>
          </w:tcPr>
          <w:p w14:paraId="29DE935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5AC72248"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247B0E68"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1FE474FD"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1A68D32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693C35" w14:paraId="1E7067FA" w14:textId="77777777" w:rsidTr="00176FDD">
        <w:trPr>
          <w:trHeight w:val="244"/>
        </w:trPr>
        <w:tc>
          <w:tcPr>
            <w:tcW w:w="625" w:type="dxa"/>
          </w:tcPr>
          <w:p w14:paraId="37E782B1"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478D9A97" w14:textId="77777777" w:rsidR="00403076" w:rsidRPr="00693C35"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Кентрон</w:t>
            </w:r>
          </w:p>
        </w:tc>
      </w:tr>
      <w:tr w:rsidR="00403076" w:rsidRPr="00693C35" w14:paraId="037CFBE7" w14:textId="77777777" w:rsidTr="00176FDD">
        <w:trPr>
          <w:trHeight w:val="244"/>
        </w:trPr>
        <w:tc>
          <w:tcPr>
            <w:tcW w:w="625" w:type="dxa"/>
          </w:tcPr>
          <w:p w14:paraId="5951A27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2BD33F85"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Агатангехос дом</w:t>
            </w:r>
            <w:r w:rsidRPr="00693C35">
              <w:rPr>
                <w:rFonts w:ascii="GHEA Grapalat" w:hAnsi="GHEA Grapalat" w:cs="Calibri"/>
                <w:sz w:val="18"/>
                <w:szCs w:val="18"/>
                <w:lang w:val="hy-AM"/>
              </w:rPr>
              <w:t xml:space="preserve"> 7</w:t>
            </w:r>
            <w:r>
              <w:rPr>
                <w:rFonts w:ascii="GHEA Grapalat" w:hAnsi="GHEA Grapalat" w:cs="Calibri"/>
                <w:sz w:val="18"/>
                <w:szCs w:val="18"/>
                <w:lang w:val="ru-RU"/>
              </w:rPr>
              <w:t xml:space="preserve"> под.</w:t>
            </w:r>
            <w:r w:rsidRPr="00693C35">
              <w:rPr>
                <w:rFonts w:ascii="GHEA Grapalat" w:hAnsi="GHEA Grapalat" w:cs="Calibri"/>
                <w:sz w:val="18"/>
                <w:szCs w:val="18"/>
                <w:lang w:val="hy-AM"/>
              </w:rPr>
              <w:t xml:space="preserve"> 4</w:t>
            </w:r>
          </w:p>
        </w:tc>
        <w:tc>
          <w:tcPr>
            <w:tcW w:w="2878" w:type="dxa"/>
            <w:tcBorders>
              <w:top w:val="single" w:sz="4" w:space="0" w:color="auto"/>
              <w:left w:val="nil"/>
              <w:bottom w:val="single" w:sz="4" w:space="0" w:color="auto"/>
              <w:right w:val="single" w:sz="4" w:space="0" w:color="auto"/>
            </w:tcBorders>
            <w:vAlign w:val="center"/>
          </w:tcPr>
          <w:p w14:paraId="6238AE4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vAlign w:val="center"/>
          </w:tcPr>
          <w:p w14:paraId="3383A9C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11</w:t>
            </w:r>
          </w:p>
        </w:tc>
        <w:tc>
          <w:tcPr>
            <w:tcW w:w="2878" w:type="dxa"/>
            <w:tcBorders>
              <w:top w:val="single" w:sz="4" w:space="0" w:color="auto"/>
              <w:left w:val="nil"/>
              <w:bottom w:val="single" w:sz="4" w:space="0" w:color="auto"/>
              <w:right w:val="single" w:sz="4" w:space="0" w:color="auto"/>
            </w:tcBorders>
            <w:vAlign w:val="center"/>
          </w:tcPr>
          <w:p w14:paraId="5D14D6B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11</w:t>
            </w:r>
          </w:p>
        </w:tc>
      </w:tr>
      <w:tr w:rsidR="00403076" w:rsidRPr="00693C35" w14:paraId="4C31332D" w14:textId="77777777" w:rsidTr="00176FDD">
        <w:trPr>
          <w:trHeight w:val="244"/>
        </w:trPr>
        <w:tc>
          <w:tcPr>
            <w:tcW w:w="625" w:type="dxa"/>
          </w:tcPr>
          <w:p w14:paraId="6CD877D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477AC31B"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Агатангехос дом</w:t>
            </w:r>
            <w:r w:rsidRPr="00693C35">
              <w:rPr>
                <w:rFonts w:ascii="GHEA Grapalat" w:hAnsi="GHEA Grapalat" w:cs="Calibri"/>
                <w:sz w:val="18"/>
                <w:szCs w:val="18"/>
                <w:lang w:val="hy-AM"/>
              </w:rPr>
              <w:t xml:space="preserve"> 7</w:t>
            </w:r>
            <w:r>
              <w:rPr>
                <w:rFonts w:ascii="GHEA Grapalat" w:hAnsi="GHEA Grapalat" w:cs="Calibri"/>
                <w:sz w:val="18"/>
                <w:szCs w:val="18"/>
                <w:lang w:val="ru-RU"/>
              </w:rPr>
              <w:t xml:space="preserve"> под.</w:t>
            </w:r>
            <w:r w:rsidRPr="00693C35">
              <w:rPr>
                <w:rFonts w:ascii="GHEA Grapalat" w:hAnsi="GHEA Grapalat" w:cs="Calibri"/>
                <w:sz w:val="18"/>
                <w:szCs w:val="18"/>
                <w:lang w:val="hy-AM"/>
              </w:rPr>
              <w:t xml:space="preserve"> 5</w:t>
            </w:r>
          </w:p>
        </w:tc>
        <w:tc>
          <w:tcPr>
            <w:tcW w:w="2878" w:type="dxa"/>
            <w:tcBorders>
              <w:top w:val="nil"/>
              <w:left w:val="nil"/>
              <w:bottom w:val="single" w:sz="4" w:space="0" w:color="auto"/>
              <w:right w:val="single" w:sz="4" w:space="0" w:color="auto"/>
            </w:tcBorders>
            <w:vAlign w:val="center"/>
          </w:tcPr>
          <w:p w14:paraId="4B9BC5A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31F9EE7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11</w:t>
            </w:r>
          </w:p>
        </w:tc>
        <w:tc>
          <w:tcPr>
            <w:tcW w:w="2878" w:type="dxa"/>
            <w:tcBorders>
              <w:top w:val="nil"/>
              <w:left w:val="nil"/>
              <w:bottom w:val="single" w:sz="4" w:space="0" w:color="auto"/>
              <w:right w:val="single" w:sz="4" w:space="0" w:color="auto"/>
            </w:tcBorders>
            <w:vAlign w:val="center"/>
          </w:tcPr>
          <w:p w14:paraId="5C3DDC1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11</w:t>
            </w:r>
          </w:p>
        </w:tc>
      </w:tr>
      <w:tr w:rsidR="00403076" w:rsidRPr="00693C35" w14:paraId="6DD5DAC7" w14:textId="77777777" w:rsidTr="00176FDD">
        <w:trPr>
          <w:trHeight w:val="244"/>
        </w:trPr>
        <w:tc>
          <w:tcPr>
            <w:tcW w:w="625" w:type="dxa"/>
          </w:tcPr>
          <w:p w14:paraId="1685108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09D6DF76" w14:textId="77777777" w:rsidR="00403076" w:rsidRPr="00A62CA4" w:rsidRDefault="00403076" w:rsidP="00176FDD">
            <w:pPr>
              <w:pStyle w:val="ListBullet2"/>
              <w:numPr>
                <w:ilvl w:val="0"/>
                <w:numId w:val="0"/>
              </w:numPr>
              <w:rPr>
                <w:rFonts w:ascii="GHEA Grapalat" w:hAnsi="GHEA Grapalat"/>
                <w:sz w:val="18"/>
                <w:szCs w:val="18"/>
                <w:lang w:val="ru-RU"/>
              </w:rPr>
            </w:pPr>
            <w:r w:rsidRPr="00A62CA4">
              <w:rPr>
                <w:rFonts w:ascii="GHEA Grapalat" w:hAnsi="GHEA Grapalat" w:cs="Calibri"/>
                <w:sz w:val="18"/>
                <w:szCs w:val="18"/>
                <w:lang w:val="hy-AM"/>
              </w:rPr>
              <w:t>Ул</w:t>
            </w:r>
            <w:r>
              <w:rPr>
                <w:rFonts w:ascii="GHEA Grapalat" w:hAnsi="GHEA Grapalat" w:cs="Calibri"/>
                <w:sz w:val="18"/>
                <w:szCs w:val="18"/>
                <w:lang w:val="ru-RU"/>
              </w:rPr>
              <w:t>.</w:t>
            </w:r>
            <w:r w:rsidRPr="00A62CA4">
              <w:rPr>
                <w:rFonts w:ascii="GHEA Grapalat" w:hAnsi="GHEA Grapalat" w:cs="Calibri"/>
                <w:sz w:val="18"/>
                <w:szCs w:val="18"/>
                <w:lang w:val="hy-AM"/>
              </w:rPr>
              <w:t xml:space="preserve"> Агаян дом</w:t>
            </w:r>
            <w:r w:rsidRPr="00693C35">
              <w:rPr>
                <w:rFonts w:ascii="GHEA Grapalat" w:hAnsi="GHEA Grapalat" w:cs="Calibri"/>
                <w:sz w:val="18"/>
                <w:szCs w:val="18"/>
                <w:lang w:val="hy-AM"/>
              </w:rPr>
              <w:t xml:space="preserve"> 9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4</w:t>
            </w:r>
          </w:p>
        </w:tc>
        <w:tc>
          <w:tcPr>
            <w:tcW w:w="2878" w:type="dxa"/>
            <w:tcBorders>
              <w:top w:val="nil"/>
              <w:left w:val="nil"/>
              <w:bottom w:val="single" w:sz="4" w:space="0" w:color="auto"/>
              <w:right w:val="single" w:sz="4" w:space="0" w:color="auto"/>
            </w:tcBorders>
            <w:vAlign w:val="center"/>
          </w:tcPr>
          <w:p w14:paraId="134766F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3546EFC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7D6A308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1D40004A" w14:textId="77777777" w:rsidTr="00176FDD">
        <w:trPr>
          <w:trHeight w:val="244"/>
        </w:trPr>
        <w:tc>
          <w:tcPr>
            <w:tcW w:w="625" w:type="dxa"/>
          </w:tcPr>
          <w:p w14:paraId="4036F5C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1780E73C"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Айгестан</w:t>
            </w:r>
            <w:r w:rsidRPr="00A62CA4">
              <w:rPr>
                <w:rFonts w:ascii="GHEA Grapalat" w:hAnsi="GHEA Grapalat" w:cs="Calibri"/>
                <w:sz w:val="18"/>
                <w:szCs w:val="18"/>
                <w:lang w:val="ru-RU"/>
              </w:rPr>
              <w:t xml:space="preserve"> </w:t>
            </w:r>
            <w:r>
              <w:rPr>
                <w:rFonts w:ascii="GHEA Grapalat" w:hAnsi="GHEA Grapalat" w:cs="Calibri"/>
                <w:sz w:val="18"/>
                <w:szCs w:val="18"/>
                <w:lang w:val="ru-RU"/>
              </w:rPr>
              <w:t xml:space="preserve">дом </w:t>
            </w:r>
            <w:r w:rsidRPr="00A62CA4">
              <w:rPr>
                <w:rFonts w:ascii="GHEA Grapalat" w:hAnsi="GHEA Grapalat" w:cs="Calibri"/>
                <w:sz w:val="18"/>
                <w:szCs w:val="18"/>
                <w:lang w:val="ru-RU"/>
              </w:rPr>
              <w:t xml:space="preserve">9/21 </w:t>
            </w:r>
            <w:r>
              <w:rPr>
                <w:rFonts w:ascii="GHEA Grapalat" w:hAnsi="GHEA Grapalat" w:cs="Calibri"/>
                <w:sz w:val="18"/>
                <w:szCs w:val="18"/>
                <w:lang w:val="ru-RU"/>
              </w:rPr>
              <w:t>под.</w:t>
            </w:r>
            <w:r w:rsidRPr="00A62CA4">
              <w:rPr>
                <w:rFonts w:ascii="GHEA Grapalat" w:hAnsi="GHEA Grapalat" w:cs="Calibri"/>
                <w:sz w:val="18"/>
                <w:szCs w:val="18"/>
                <w:lang w:val="ru-RU"/>
              </w:rPr>
              <w:t xml:space="preserve"> 1</w:t>
            </w:r>
          </w:p>
        </w:tc>
        <w:tc>
          <w:tcPr>
            <w:tcW w:w="2878" w:type="dxa"/>
            <w:tcBorders>
              <w:top w:val="nil"/>
              <w:left w:val="nil"/>
              <w:bottom w:val="single" w:sz="4" w:space="0" w:color="auto"/>
              <w:right w:val="single" w:sz="4" w:space="0" w:color="auto"/>
            </w:tcBorders>
            <w:vAlign w:val="center"/>
          </w:tcPr>
          <w:p w14:paraId="4733A4E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3498C3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7</w:t>
            </w:r>
          </w:p>
        </w:tc>
        <w:tc>
          <w:tcPr>
            <w:tcW w:w="2878" w:type="dxa"/>
            <w:tcBorders>
              <w:top w:val="nil"/>
              <w:left w:val="nil"/>
              <w:bottom w:val="single" w:sz="4" w:space="0" w:color="auto"/>
              <w:right w:val="single" w:sz="4" w:space="0" w:color="auto"/>
            </w:tcBorders>
            <w:vAlign w:val="center"/>
          </w:tcPr>
          <w:p w14:paraId="57957F4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7</w:t>
            </w:r>
          </w:p>
        </w:tc>
      </w:tr>
      <w:tr w:rsidR="00403076" w:rsidRPr="00693C35" w14:paraId="345A0D87" w14:textId="77777777" w:rsidTr="00176FDD">
        <w:trPr>
          <w:trHeight w:val="244"/>
        </w:trPr>
        <w:tc>
          <w:tcPr>
            <w:tcW w:w="625" w:type="dxa"/>
          </w:tcPr>
          <w:p w14:paraId="3B57CD4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326B180D" w14:textId="77777777" w:rsidR="00403076" w:rsidRPr="00A62CA4"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Демирчян</w:t>
            </w:r>
            <w:r w:rsidRPr="00693C35">
              <w:rPr>
                <w:rFonts w:ascii="GHEA Grapalat" w:hAnsi="GHEA Grapalat" w:cs="Calibri"/>
                <w:sz w:val="18"/>
                <w:szCs w:val="18"/>
              </w:rPr>
              <w:t xml:space="preserve"> </w:t>
            </w:r>
            <w:r>
              <w:rPr>
                <w:rFonts w:ascii="GHEA Grapalat" w:hAnsi="GHEA Grapalat" w:cs="Calibri"/>
                <w:sz w:val="18"/>
                <w:szCs w:val="18"/>
                <w:lang w:val="ru-RU"/>
              </w:rPr>
              <w:t>дом</w:t>
            </w:r>
            <w:r w:rsidRPr="00693C35">
              <w:rPr>
                <w:rFonts w:ascii="GHEA Grapalat" w:hAnsi="GHEA Grapalat" w:cs="Calibri"/>
                <w:sz w:val="18"/>
                <w:szCs w:val="18"/>
              </w:rPr>
              <w:t xml:space="preserve"> 17</w:t>
            </w:r>
            <w:r>
              <w:rPr>
                <w:rFonts w:ascii="GHEA Grapalat" w:hAnsi="GHEA Grapalat" w:cs="Calibri"/>
                <w:sz w:val="18"/>
                <w:szCs w:val="18"/>
                <w:lang w:val="ru-RU"/>
              </w:rPr>
              <w:t>а</w:t>
            </w:r>
          </w:p>
        </w:tc>
        <w:tc>
          <w:tcPr>
            <w:tcW w:w="2878" w:type="dxa"/>
            <w:tcBorders>
              <w:top w:val="nil"/>
              <w:left w:val="nil"/>
              <w:bottom w:val="single" w:sz="4" w:space="0" w:color="auto"/>
              <w:right w:val="single" w:sz="4" w:space="0" w:color="auto"/>
            </w:tcBorders>
            <w:vAlign w:val="center"/>
          </w:tcPr>
          <w:p w14:paraId="51867CD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F70474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15</w:t>
            </w:r>
          </w:p>
        </w:tc>
        <w:tc>
          <w:tcPr>
            <w:tcW w:w="2878" w:type="dxa"/>
            <w:tcBorders>
              <w:top w:val="nil"/>
              <w:left w:val="nil"/>
              <w:bottom w:val="single" w:sz="4" w:space="0" w:color="auto"/>
              <w:right w:val="single" w:sz="4" w:space="0" w:color="auto"/>
            </w:tcBorders>
            <w:vAlign w:val="center"/>
          </w:tcPr>
          <w:p w14:paraId="016C573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15</w:t>
            </w:r>
          </w:p>
        </w:tc>
      </w:tr>
      <w:tr w:rsidR="00403076" w:rsidRPr="00693C35" w14:paraId="5AA6E577" w14:textId="77777777" w:rsidTr="00176FDD">
        <w:trPr>
          <w:trHeight w:val="244"/>
        </w:trPr>
        <w:tc>
          <w:tcPr>
            <w:tcW w:w="625" w:type="dxa"/>
          </w:tcPr>
          <w:p w14:paraId="7DC5D14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28F98E75"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Ер. Кочар дом</w:t>
            </w:r>
            <w:r w:rsidRPr="00693C35">
              <w:rPr>
                <w:rFonts w:ascii="GHEA Grapalat" w:hAnsi="GHEA Grapalat" w:cs="Calibri"/>
                <w:sz w:val="18"/>
                <w:szCs w:val="18"/>
                <w:lang w:val="hy-AM"/>
              </w:rPr>
              <w:t xml:space="preserve"> 17</w:t>
            </w:r>
            <w:r>
              <w:rPr>
                <w:rFonts w:ascii="GHEA Grapalat" w:hAnsi="GHEA Grapalat" w:cs="Calibri"/>
                <w:sz w:val="18"/>
                <w:szCs w:val="18"/>
                <w:lang w:val="ru-RU"/>
              </w:rPr>
              <w:t xml:space="preserve"> под.</w:t>
            </w:r>
            <w:r w:rsidRPr="00693C35">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08DAE6A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50CFB82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13</w:t>
            </w:r>
          </w:p>
        </w:tc>
        <w:tc>
          <w:tcPr>
            <w:tcW w:w="2878" w:type="dxa"/>
            <w:tcBorders>
              <w:top w:val="nil"/>
              <w:left w:val="nil"/>
              <w:bottom w:val="single" w:sz="4" w:space="0" w:color="auto"/>
              <w:right w:val="single" w:sz="4" w:space="0" w:color="auto"/>
            </w:tcBorders>
            <w:vAlign w:val="center"/>
          </w:tcPr>
          <w:p w14:paraId="4BD8E3C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13</w:t>
            </w:r>
          </w:p>
        </w:tc>
      </w:tr>
      <w:tr w:rsidR="00403076" w:rsidRPr="00693C35" w14:paraId="7BA55772" w14:textId="77777777" w:rsidTr="00176FDD">
        <w:trPr>
          <w:trHeight w:val="244"/>
        </w:trPr>
        <w:tc>
          <w:tcPr>
            <w:tcW w:w="625" w:type="dxa"/>
          </w:tcPr>
          <w:p w14:paraId="4FBDEB7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43FED08E" w14:textId="77777777" w:rsidR="00403076" w:rsidRPr="00693C35" w:rsidRDefault="00403076" w:rsidP="00176FDD">
            <w:pPr>
              <w:pStyle w:val="ListBullet2"/>
              <w:numPr>
                <w:ilvl w:val="0"/>
                <w:numId w:val="0"/>
              </w:numPr>
              <w:rPr>
                <w:rFonts w:ascii="GHEA Grapalat" w:hAnsi="GHEA Grapalat"/>
                <w:sz w:val="18"/>
                <w:szCs w:val="18"/>
                <w:lang w:val="hy-AM"/>
              </w:rPr>
            </w:pPr>
            <w:r w:rsidRPr="0062539F">
              <w:rPr>
                <w:rFonts w:ascii="GHEA Grapalat" w:hAnsi="GHEA Grapalat" w:cs="Calibri"/>
                <w:sz w:val="18"/>
                <w:szCs w:val="18"/>
                <w:lang w:val="hy-AM"/>
              </w:rPr>
              <w:t>Ул. Ер. Кочар дом</w:t>
            </w:r>
            <w:r w:rsidRPr="00693C35">
              <w:rPr>
                <w:rFonts w:ascii="GHEA Grapalat" w:hAnsi="GHEA Grapalat" w:cs="Calibri"/>
                <w:sz w:val="18"/>
                <w:szCs w:val="18"/>
                <w:lang w:val="hy-AM"/>
              </w:rPr>
              <w:t xml:space="preserve"> 17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2193A46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38164AC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13</w:t>
            </w:r>
          </w:p>
        </w:tc>
        <w:tc>
          <w:tcPr>
            <w:tcW w:w="2878" w:type="dxa"/>
            <w:tcBorders>
              <w:top w:val="nil"/>
              <w:left w:val="nil"/>
              <w:bottom w:val="single" w:sz="4" w:space="0" w:color="auto"/>
              <w:right w:val="single" w:sz="4" w:space="0" w:color="auto"/>
            </w:tcBorders>
            <w:vAlign w:val="center"/>
          </w:tcPr>
          <w:p w14:paraId="4A3F5B7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13</w:t>
            </w:r>
          </w:p>
        </w:tc>
      </w:tr>
      <w:tr w:rsidR="00403076" w:rsidRPr="00693C35" w14:paraId="623F8B8B" w14:textId="77777777" w:rsidTr="00176FDD">
        <w:trPr>
          <w:trHeight w:val="244"/>
        </w:trPr>
        <w:tc>
          <w:tcPr>
            <w:tcW w:w="625" w:type="dxa"/>
          </w:tcPr>
          <w:p w14:paraId="1118A17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8</w:t>
            </w:r>
          </w:p>
        </w:tc>
        <w:tc>
          <w:tcPr>
            <w:tcW w:w="5220" w:type="dxa"/>
            <w:tcBorders>
              <w:top w:val="nil"/>
              <w:left w:val="single" w:sz="4" w:space="0" w:color="auto"/>
              <w:bottom w:val="single" w:sz="4" w:space="0" w:color="auto"/>
              <w:right w:val="single" w:sz="4" w:space="0" w:color="auto"/>
            </w:tcBorders>
            <w:vAlign w:val="center"/>
          </w:tcPr>
          <w:p w14:paraId="78F7C944" w14:textId="77777777" w:rsidR="00403076" w:rsidRPr="00693C35" w:rsidRDefault="00403076" w:rsidP="00176FDD">
            <w:pPr>
              <w:pStyle w:val="ListBullet2"/>
              <w:numPr>
                <w:ilvl w:val="0"/>
                <w:numId w:val="0"/>
              </w:numPr>
              <w:rPr>
                <w:rFonts w:ascii="GHEA Grapalat" w:hAnsi="GHEA Grapalat"/>
                <w:sz w:val="18"/>
                <w:szCs w:val="18"/>
                <w:lang w:val="hy-AM"/>
              </w:rPr>
            </w:pPr>
            <w:r w:rsidRPr="0062539F">
              <w:rPr>
                <w:rFonts w:ascii="GHEA Grapalat" w:hAnsi="GHEA Grapalat" w:cs="Calibri"/>
                <w:sz w:val="18"/>
                <w:szCs w:val="18"/>
                <w:lang w:val="hy-AM"/>
              </w:rPr>
              <w:t>Ул. Ер. Кочар дом</w:t>
            </w:r>
            <w:r w:rsidRPr="00693C35">
              <w:rPr>
                <w:rFonts w:ascii="GHEA Grapalat" w:hAnsi="GHEA Grapalat" w:cs="Calibri"/>
                <w:sz w:val="18"/>
                <w:szCs w:val="18"/>
                <w:lang w:val="hy-AM"/>
              </w:rPr>
              <w:t xml:space="preserve"> 3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54F130E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3ED3F9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7FAE715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r>
      <w:tr w:rsidR="00403076" w:rsidRPr="00693C35" w14:paraId="2CBF2603" w14:textId="77777777" w:rsidTr="00176FDD">
        <w:trPr>
          <w:trHeight w:val="244"/>
        </w:trPr>
        <w:tc>
          <w:tcPr>
            <w:tcW w:w="625" w:type="dxa"/>
          </w:tcPr>
          <w:p w14:paraId="3AD94B7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9</w:t>
            </w:r>
          </w:p>
        </w:tc>
        <w:tc>
          <w:tcPr>
            <w:tcW w:w="5220" w:type="dxa"/>
            <w:tcBorders>
              <w:top w:val="nil"/>
              <w:left w:val="single" w:sz="4" w:space="0" w:color="auto"/>
              <w:bottom w:val="single" w:sz="4" w:space="0" w:color="auto"/>
              <w:right w:val="single" w:sz="4" w:space="0" w:color="auto"/>
            </w:tcBorders>
            <w:vAlign w:val="center"/>
          </w:tcPr>
          <w:p w14:paraId="3D3099ED" w14:textId="77777777" w:rsidR="00403076" w:rsidRPr="0062539F" w:rsidRDefault="00403076" w:rsidP="00176FDD">
            <w:pPr>
              <w:pStyle w:val="ListBullet2"/>
              <w:numPr>
                <w:ilvl w:val="0"/>
                <w:numId w:val="0"/>
              </w:numPr>
              <w:rPr>
                <w:rFonts w:ascii="GHEA Grapalat" w:hAnsi="GHEA Grapalat"/>
                <w:sz w:val="18"/>
                <w:szCs w:val="18"/>
                <w:lang w:val="ru-RU"/>
              </w:rPr>
            </w:pPr>
            <w:r w:rsidRPr="0062539F">
              <w:rPr>
                <w:rFonts w:ascii="GHEA Grapalat" w:hAnsi="GHEA Grapalat" w:cs="Calibri"/>
                <w:sz w:val="18"/>
                <w:szCs w:val="18"/>
                <w:lang w:val="hy-AM"/>
              </w:rPr>
              <w:t>Ул. Ер. Кочар дом</w:t>
            </w:r>
            <w:r w:rsidRPr="00693C35">
              <w:rPr>
                <w:rFonts w:ascii="GHEA Grapalat" w:hAnsi="GHEA Grapalat" w:cs="Calibri"/>
                <w:sz w:val="18"/>
                <w:szCs w:val="18"/>
                <w:lang w:val="hy-AM"/>
              </w:rPr>
              <w:t xml:space="preserve"> 7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0C8DEB7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3B8E3FC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13</w:t>
            </w:r>
          </w:p>
        </w:tc>
        <w:tc>
          <w:tcPr>
            <w:tcW w:w="2878" w:type="dxa"/>
            <w:tcBorders>
              <w:top w:val="nil"/>
              <w:left w:val="nil"/>
              <w:bottom w:val="single" w:sz="4" w:space="0" w:color="auto"/>
              <w:right w:val="single" w:sz="4" w:space="0" w:color="auto"/>
            </w:tcBorders>
            <w:vAlign w:val="center"/>
          </w:tcPr>
          <w:p w14:paraId="5B321E3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13</w:t>
            </w:r>
          </w:p>
        </w:tc>
      </w:tr>
      <w:tr w:rsidR="00403076" w:rsidRPr="00693C35" w14:paraId="2D930C9F" w14:textId="77777777" w:rsidTr="00176FDD">
        <w:trPr>
          <w:trHeight w:val="244"/>
        </w:trPr>
        <w:tc>
          <w:tcPr>
            <w:tcW w:w="625" w:type="dxa"/>
          </w:tcPr>
          <w:p w14:paraId="3C2213B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10</w:t>
            </w:r>
          </w:p>
        </w:tc>
        <w:tc>
          <w:tcPr>
            <w:tcW w:w="5220" w:type="dxa"/>
            <w:tcBorders>
              <w:top w:val="nil"/>
              <w:left w:val="single" w:sz="4" w:space="0" w:color="auto"/>
              <w:bottom w:val="single" w:sz="4" w:space="0" w:color="auto"/>
              <w:right w:val="single" w:sz="4" w:space="0" w:color="auto"/>
            </w:tcBorders>
            <w:vAlign w:val="center"/>
          </w:tcPr>
          <w:p w14:paraId="025BFA8D" w14:textId="77777777" w:rsidR="00403076" w:rsidRPr="0062539F" w:rsidRDefault="00403076" w:rsidP="00176FDD">
            <w:pPr>
              <w:pStyle w:val="ListBullet2"/>
              <w:numPr>
                <w:ilvl w:val="0"/>
                <w:numId w:val="0"/>
              </w:numPr>
              <w:rPr>
                <w:rFonts w:ascii="GHEA Grapalat" w:hAnsi="GHEA Grapalat"/>
                <w:sz w:val="18"/>
                <w:szCs w:val="18"/>
                <w:lang w:val="ru-RU"/>
              </w:rPr>
            </w:pPr>
            <w:r w:rsidRPr="0062539F">
              <w:rPr>
                <w:rFonts w:ascii="GHEA Grapalat" w:hAnsi="GHEA Grapalat" w:cs="Calibri"/>
                <w:sz w:val="18"/>
                <w:szCs w:val="18"/>
                <w:lang w:val="hy-AM"/>
              </w:rPr>
              <w:t>Ул. Ер. Кочар дом</w:t>
            </w:r>
            <w:r w:rsidRPr="00693C35">
              <w:rPr>
                <w:rFonts w:ascii="GHEA Grapalat" w:hAnsi="GHEA Grapalat" w:cs="Calibri"/>
                <w:sz w:val="18"/>
                <w:szCs w:val="18"/>
                <w:lang w:val="hy-AM"/>
              </w:rPr>
              <w:t xml:space="preserve"> 9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1DA7B23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56D9EC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1971609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r>
      <w:tr w:rsidR="00403076" w:rsidRPr="00693C35" w14:paraId="5837B2E3" w14:textId="77777777" w:rsidTr="00176FDD">
        <w:trPr>
          <w:trHeight w:val="244"/>
        </w:trPr>
        <w:tc>
          <w:tcPr>
            <w:tcW w:w="625" w:type="dxa"/>
          </w:tcPr>
          <w:p w14:paraId="7D57F71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11</w:t>
            </w:r>
          </w:p>
        </w:tc>
        <w:tc>
          <w:tcPr>
            <w:tcW w:w="5220" w:type="dxa"/>
            <w:tcBorders>
              <w:top w:val="nil"/>
              <w:left w:val="single" w:sz="4" w:space="0" w:color="auto"/>
              <w:bottom w:val="single" w:sz="4" w:space="0" w:color="auto"/>
              <w:right w:val="single" w:sz="4" w:space="0" w:color="auto"/>
            </w:tcBorders>
            <w:vAlign w:val="center"/>
          </w:tcPr>
          <w:p w14:paraId="32AF2A90"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Туманян дом</w:t>
            </w:r>
            <w:r w:rsidRPr="00693C35">
              <w:rPr>
                <w:rFonts w:ascii="GHEA Grapalat" w:hAnsi="GHEA Grapalat" w:cs="Calibri"/>
                <w:sz w:val="18"/>
                <w:szCs w:val="18"/>
                <w:lang w:val="hy-AM"/>
              </w:rPr>
              <w:t xml:space="preserve"> 31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05009DD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3B5396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5A67B92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r>
      <w:tr w:rsidR="00403076" w:rsidRPr="00693C35" w14:paraId="3F124797" w14:textId="77777777" w:rsidTr="00176FDD">
        <w:trPr>
          <w:trHeight w:val="244"/>
        </w:trPr>
        <w:tc>
          <w:tcPr>
            <w:tcW w:w="625" w:type="dxa"/>
          </w:tcPr>
          <w:p w14:paraId="6BD6898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12</w:t>
            </w:r>
          </w:p>
        </w:tc>
        <w:tc>
          <w:tcPr>
            <w:tcW w:w="5220" w:type="dxa"/>
            <w:tcBorders>
              <w:top w:val="nil"/>
              <w:left w:val="single" w:sz="4" w:space="0" w:color="auto"/>
              <w:bottom w:val="single" w:sz="4" w:space="0" w:color="auto"/>
              <w:right w:val="single" w:sz="4" w:space="0" w:color="auto"/>
            </w:tcBorders>
            <w:vAlign w:val="center"/>
          </w:tcPr>
          <w:p w14:paraId="2065E7F1" w14:textId="77777777" w:rsidR="00403076" w:rsidRPr="0062539F"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Туманян дом</w:t>
            </w:r>
            <w:r w:rsidRPr="00693C35">
              <w:rPr>
                <w:rFonts w:ascii="GHEA Grapalat" w:hAnsi="GHEA Grapalat" w:cs="Calibri"/>
                <w:sz w:val="18"/>
                <w:szCs w:val="18"/>
                <w:lang w:val="hy-AM"/>
              </w:rPr>
              <w:t xml:space="preserve"> 31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007FC68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0EF981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42AB421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r>
      <w:tr w:rsidR="00403076" w:rsidRPr="00693C35" w14:paraId="1848F649" w14:textId="77777777" w:rsidTr="00176FDD">
        <w:trPr>
          <w:trHeight w:val="244"/>
        </w:trPr>
        <w:tc>
          <w:tcPr>
            <w:tcW w:w="625" w:type="dxa"/>
          </w:tcPr>
          <w:p w14:paraId="3B51354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13</w:t>
            </w:r>
          </w:p>
        </w:tc>
        <w:tc>
          <w:tcPr>
            <w:tcW w:w="5220" w:type="dxa"/>
            <w:tcBorders>
              <w:top w:val="nil"/>
              <w:left w:val="single" w:sz="4" w:space="0" w:color="auto"/>
              <w:bottom w:val="single" w:sz="4" w:space="0" w:color="auto"/>
              <w:right w:val="single" w:sz="4" w:space="0" w:color="auto"/>
            </w:tcBorders>
            <w:vAlign w:val="center"/>
          </w:tcPr>
          <w:p w14:paraId="35760BA9"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Лемкина</w:t>
            </w:r>
            <w:r w:rsidRPr="00693C35">
              <w:rPr>
                <w:rFonts w:ascii="GHEA Grapalat" w:hAnsi="GHEA Grapalat" w:cs="Calibri"/>
                <w:sz w:val="18"/>
                <w:szCs w:val="18"/>
                <w:lang w:val="hy-AM"/>
              </w:rPr>
              <w:t xml:space="preserve"> </w:t>
            </w:r>
            <w:r>
              <w:rPr>
                <w:rFonts w:ascii="GHEA Grapalat" w:hAnsi="GHEA Grapalat" w:cs="Calibri"/>
                <w:sz w:val="18"/>
                <w:szCs w:val="18"/>
                <w:lang w:val="ru-RU"/>
              </w:rPr>
              <w:t xml:space="preserve">дом </w:t>
            </w:r>
            <w:r w:rsidRPr="00693C35">
              <w:rPr>
                <w:rFonts w:ascii="GHEA Grapalat" w:hAnsi="GHEA Grapalat" w:cs="Calibri"/>
                <w:sz w:val="18"/>
                <w:szCs w:val="18"/>
                <w:lang w:val="hy-AM"/>
              </w:rPr>
              <w:t>14</w:t>
            </w:r>
            <w:r>
              <w:rPr>
                <w:rFonts w:ascii="GHEA Grapalat" w:hAnsi="GHEA Grapalat" w:cs="Calibri"/>
                <w:sz w:val="18"/>
                <w:szCs w:val="18"/>
                <w:lang w:val="ru-RU"/>
              </w:rPr>
              <w:t xml:space="preserve"> под.</w:t>
            </w:r>
            <w:r w:rsidRPr="00693C35">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0CAA199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74A40BA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5460953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7643AB98" w14:textId="77777777" w:rsidTr="00176FDD">
        <w:trPr>
          <w:trHeight w:val="244"/>
        </w:trPr>
        <w:tc>
          <w:tcPr>
            <w:tcW w:w="625" w:type="dxa"/>
          </w:tcPr>
          <w:p w14:paraId="421D14CD"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5220" w:type="dxa"/>
          </w:tcPr>
          <w:p w14:paraId="70B3E4D8" w14:textId="77777777" w:rsidR="00403076" w:rsidRPr="00693C35"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693C35">
              <w:rPr>
                <w:rFonts w:ascii="GHEA Grapalat" w:hAnsi="GHEA Grapalat"/>
                <w:sz w:val="18"/>
                <w:szCs w:val="18"/>
                <w:lang w:val="hy-AM"/>
              </w:rPr>
              <w:t xml:space="preserve"> ՝ 13</w:t>
            </w:r>
          </w:p>
        </w:tc>
        <w:tc>
          <w:tcPr>
            <w:tcW w:w="2878" w:type="dxa"/>
          </w:tcPr>
          <w:p w14:paraId="405F33A5"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1F4D207A"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6CE3B27F"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r>
      <w:tr w:rsidR="00403076" w:rsidRPr="00693C35" w14:paraId="3E44AF1E" w14:textId="77777777" w:rsidTr="00176FDD">
        <w:trPr>
          <w:trHeight w:val="244"/>
        </w:trPr>
        <w:tc>
          <w:tcPr>
            <w:tcW w:w="625" w:type="dxa"/>
            <w:vAlign w:val="center"/>
          </w:tcPr>
          <w:p w14:paraId="1D1AD0FE"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28D073F8"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5FFDC6CF"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25C0EB9C"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751B9589"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693C35" w14:paraId="1F7A2AFC" w14:textId="77777777" w:rsidTr="00176FDD">
        <w:trPr>
          <w:trHeight w:val="244"/>
        </w:trPr>
        <w:tc>
          <w:tcPr>
            <w:tcW w:w="625" w:type="dxa"/>
          </w:tcPr>
          <w:p w14:paraId="6BFEDF99"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2BD4D849" w14:textId="77777777" w:rsidR="00403076" w:rsidRPr="00693C35"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Малатия-Себастия</w:t>
            </w:r>
          </w:p>
        </w:tc>
      </w:tr>
      <w:tr w:rsidR="00403076" w:rsidRPr="00693C35" w14:paraId="5D32F2E9" w14:textId="77777777" w:rsidTr="00176FDD">
        <w:trPr>
          <w:trHeight w:val="244"/>
        </w:trPr>
        <w:tc>
          <w:tcPr>
            <w:tcW w:w="625" w:type="dxa"/>
          </w:tcPr>
          <w:p w14:paraId="2CCFBD7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w:t>
            </w:r>
          </w:p>
        </w:tc>
        <w:tc>
          <w:tcPr>
            <w:tcW w:w="5220" w:type="dxa"/>
            <w:tcBorders>
              <w:top w:val="single" w:sz="4" w:space="0" w:color="auto"/>
              <w:left w:val="single" w:sz="4" w:space="0" w:color="auto"/>
              <w:bottom w:val="nil"/>
              <w:right w:val="single" w:sz="4" w:space="0" w:color="auto"/>
            </w:tcBorders>
            <w:vAlign w:val="center"/>
          </w:tcPr>
          <w:p w14:paraId="38A38539"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Андраника дом</w:t>
            </w:r>
            <w:r w:rsidRPr="00693C35">
              <w:rPr>
                <w:rFonts w:ascii="GHEA Grapalat" w:hAnsi="GHEA Grapalat" w:cs="Calibri"/>
                <w:sz w:val="18"/>
                <w:szCs w:val="18"/>
                <w:lang w:val="hy-AM"/>
              </w:rPr>
              <w:t xml:space="preserve"> 133</w:t>
            </w:r>
            <w:r>
              <w:rPr>
                <w:rFonts w:ascii="GHEA Grapalat" w:hAnsi="GHEA Grapalat" w:cs="Calibri"/>
                <w:sz w:val="18"/>
                <w:szCs w:val="18"/>
                <w:lang w:val="ru-RU"/>
              </w:rPr>
              <w:t xml:space="preserve"> под.</w:t>
            </w:r>
            <w:r w:rsidRPr="00693C35">
              <w:rPr>
                <w:rFonts w:ascii="GHEA Grapalat" w:hAnsi="GHEA Grapalat" w:cs="Calibri"/>
                <w:sz w:val="18"/>
                <w:szCs w:val="18"/>
                <w:lang w:val="hy-AM"/>
              </w:rPr>
              <w:t xml:space="preserve"> 1</w:t>
            </w:r>
          </w:p>
        </w:tc>
        <w:tc>
          <w:tcPr>
            <w:tcW w:w="2878" w:type="dxa"/>
            <w:tcBorders>
              <w:top w:val="single" w:sz="4" w:space="0" w:color="auto"/>
              <w:left w:val="nil"/>
              <w:bottom w:val="nil"/>
              <w:right w:val="single" w:sz="4" w:space="0" w:color="auto"/>
            </w:tcBorders>
          </w:tcPr>
          <w:p w14:paraId="743AA82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095104A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042D697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8</w:t>
            </w:r>
          </w:p>
        </w:tc>
      </w:tr>
      <w:tr w:rsidR="00403076" w:rsidRPr="00693C35" w14:paraId="24F7CDF0" w14:textId="77777777" w:rsidTr="00176FDD">
        <w:trPr>
          <w:trHeight w:val="244"/>
        </w:trPr>
        <w:tc>
          <w:tcPr>
            <w:tcW w:w="625" w:type="dxa"/>
          </w:tcPr>
          <w:p w14:paraId="069DACD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w:t>
            </w:r>
          </w:p>
        </w:tc>
        <w:tc>
          <w:tcPr>
            <w:tcW w:w="5220" w:type="dxa"/>
            <w:tcBorders>
              <w:top w:val="single" w:sz="4" w:space="0" w:color="auto"/>
              <w:left w:val="single" w:sz="4" w:space="0" w:color="auto"/>
              <w:bottom w:val="nil"/>
              <w:right w:val="single" w:sz="4" w:space="0" w:color="auto"/>
            </w:tcBorders>
            <w:vAlign w:val="center"/>
          </w:tcPr>
          <w:p w14:paraId="69FC5F90"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Андраника дом</w:t>
            </w:r>
            <w:r w:rsidRPr="00693C35">
              <w:rPr>
                <w:rFonts w:ascii="GHEA Grapalat" w:hAnsi="GHEA Grapalat" w:cs="Calibri"/>
                <w:sz w:val="18"/>
                <w:szCs w:val="18"/>
                <w:lang w:val="hy-AM"/>
              </w:rPr>
              <w:t xml:space="preserve"> </w:t>
            </w:r>
            <w:r w:rsidRPr="00693C35">
              <w:rPr>
                <w:rFonts w:ascii="GHEA Grapalat" w:hAnsi="GHEA Grapalat" w:cs="Calibri"/>
                <w:sz w:val="18"/>
                <w:szCs w:val="18"/>
              </w:rPr>
              <w:t xml:space="preserve">139 </w:t>
            </w:r>
          </w:p>
        </w:tc>
        <w:tc>
          <w:tcPr>
            <w:tcW w:w="2878" w:type="dxa"/>
            <w:tcBorders>
              <w:top w:val="single" w:sz="4" w:space="0" w:color="auto"/>
              <w:left w:val="nil"/>
              <w:bottom w:val="nil"/>
              <w:right w:val="single" w:sz="4" w:space="0" w:color="auto"/>
            </w:tcBorders>
          </w:tcPr>
          <w:p w14:paraId="11EAFEA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7F379F8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single" w:sz="4" w:space="0" w:color="auto"/>
              <w:left w:val="nil"/>
              <w:bottom w:val="nil"/>
              <w:right w:val="single" w:sz="4" w:space="0" w:color="auto"/>
            </w:tcBorders>
            <w:vAlign w:val="center"/>
          </w:tcPr>
          <w:p w14:paraId="13F123D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r>
      <w:tr w:rsidR="00403076" w:rsidRPr="00693C35" w14:paraId="0792C273" w14:textId="77777777" w:rsidTr="00176FDD">
        <w:trPr>
          <w:trHeight w:val="244"/>
        </w:trPr>
        <w:tc>
          <w:tcPr>
            <w:tcW w:w="625" w:type="dxa"/>
          </w:tcPr>
          <w:p w14:paraId="51A42ED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3</w:t>
            </w:r>
          </w:p>
        </w:tc>
        <w:tc>
          <w:tcPr>
            <w:tcW w:w="5220" w:type="dxa"/>
            <w:tcBorders>
              <w:top w:val="single" w:sz="4" w:space="0" w:color="auto"/>
              <w:left w:val="single" w:sz="4" w:space="0" w:color="auto"/>
              <w:bottom w:val="nil"/>
              <w:right w:val="single" w:sz="4" w:space="0" w:color="auto"/>
            </w:tcBorders>
            <w:vAlign w:val="center"/>
          </w:tcPr>
          <w:p w14:paraId="22A54F2A"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Андраника дом</w:t>
            </w:r>
            <w:r w:rsidRPr="00693C35">
              <w:rPr>
                <w:rFonts w:ascii="GHEA Grapalat" w:hAnsi="GHEA Grapalat" w:cs="Calibri"/>
                <w:sz w:val="18"/>
                <w:szCs w:val="18"/>
                <w:lang w:val="hy-AM"/>
              </w:rPr>
              <w:t xml:space="preserve"> </w:t>
            </w:r>
            <w:r w:rsidRPr="00693C35">
              <w:rPr>
                <w:rFonts w:ascii="GHEA Grapalat" w:hAnsi="GHEA Grapalat" w:cs="Calibri"/>
                <w:sz w:val="18"/>
                <w:szCs w:val="18"/>
              </w:rPr>
              <w:t xml:space="preserve">143 </w:t>
            </w:r>
          </w:p>
        </w:tc>
        <w:tc>
          <w:tcPr>
            <w:tcW w:w="2878" w:type="dxa"/>
            <w:tcBorders>
              <w:top w:val="single" w:sz="4" w:space="0" w:color="auto"/>
              <w:left w:val="nil"/>
              <w:bottom w:val="nil"/>
              <w:right w:val="single" w:sz="4" w:space="0" w:color="auto"/>
            </w:tcBorders>
          </w:tcPr>
          <w:p w14:paraId="3ADAB10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72C76C2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single" w:sz="4" w:space="0" w:color="auto"/>
              <w:left w:val="nil"/>
              <w:bottom w:val="nil"/>
              <w:right w:val="single" w:sz="4" w:space="0" w:color="auto"/>
            </w:tcBorders>
            <w:vAlign w:val="center"/>
          </w:tcPr>
          <w:p w14:paraId="678C2C7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r>
      <w:tr w:rsidR="00403076" w:rsidRPr="00693C35" w14:paraId="4DCB6D11" w14:textId="77777777" w:rsidTr="00176FDD">
        <w:trPr>
          <w:trHeight w:val="244"/>
        </w:trPr>
        <w:tc>
          <w:tcPr>
            <w:tcW w:w="625" w:type="dxa"/>
          </w:tcPr>
          <w:p w14:paraId="243A7AD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4</w:t>
            </w:r>
          </w:p>
        </w:tc>
        <w:tc>
          <w:tcPr>
            <w:tcW w:w="5220" w:type="dxa"/>
            <w:tcBorders>
              <w:top w:val="single" w:sz="4" w:space="0" w:color="auto"/>
              <w:left w:val="single" w:sz="4" w:space="0" w:color="auto"/>
              <w:bottom w:val="nil"/>
              <w:right w:val="single" w:sz="4" w:space="0" w:color="auto"/>
            </w:tcBorders>
            <w:vAlign w:val="center"/>
          </w:tcPr>
          <w:p w14:paraId="728835E4"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Андраника дом</w:t>
            </w:r>
            <w:r w:rsidRPr="00693C35">
              <w:rPr>
                <w:rFonts w:ascii="GHEA Grapalat" w:hAnsi="GHEA Grapalat" w:cs="Calibri"/>
                <w:sz w:val="18"/>
                <w:szCs w:val="18"/>
                <w:lang w:val="hy-AM"/>
              </w:rPr>
              <w:t xml:space="preserve"> 152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single" w:sz="4" w:space="0" w:color="auto"/>
              <w:left w:val="nil"/>
              <w:bottom w:val="nil"/>
              <w:right w:val="single" w:sz="4" w:space="0" w:color="auto"/>
            </w:tcBorders>
          </w:tcPr>
          <w:p w14:paraId="6E88623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012CB18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2AA3178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777528CA" w14:textId="77777777" w:rsidTr="00176FDD">
        <w:trPr>
          <w:trHeight w:val="244"/>
        </w:trPr>
        <w:tc>
          <w:tcPr>
            <w:tcW w:w="625" w:type="dxa"/>
          </w:tcPr>
          <w:p w14:paraId="1023F94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5</w:t>
            </w:r>
          </w:p>
        </w:tc>
        <w:tc>
          <w:tcPr>
            <w:tcW w:w="5220" w:type="dxa"/>
            <w:tcBorders>
              <w:top w:val="single" w:sz="4" w:space="0" w:color="auto"/>
              <w:left w:val="single" w:sz="4" w:space="0" w:color="auto"/>
              <w:bottom w:val="nil"/>
              <w:right w:val="single" w:sz="4" w:space="0" w:color="auto"/>
            </w:tcBorders>
            <w:vAlign w:val="center"/>
          </w:tcPr>
          <w:p w14:paraId="4F1F280E"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Андраника дом</w:t>
            </w:r>
            <w:r w:rsidRPr="00693C35">
              <w:rPr>
                <w:rFonts w:ascii="GHEA Grapalat" w:hAnsi="GHEA Grapalat" w:cs="Calibri"/>
                <w:sz w:val="18"/>
                <w:szCs w:val="18"/>
                <w:lang w:val="hy-AM"/>
              </w:rPr>
              <w:t xml:space="preserve"> 152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3</w:t>
            </w:r>
          </w:p>
        </w:tc>
        <w:tc>
          <w:tcPr>
            <w:tcW w:w="2878" w:type="dxa"/>
            <w:tcBorders>
              <w:top w:val="single" w:sz="4" w:space="0" w:color="auto"/>
              <w:left w:val="nil"/>
              <w:bottom w:val="nil"/>
              <w:right w:val="single" w:sz="4" w:space="0" w:color="auto"/>
            </w:tcBorders>
          </w:tcPr>
          <w:p w14:paraId="7950865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213D941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5267E97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5997ABE0" w14:textId="77777777" w:rsidTr="00176FDD">
        <w:trPr>
          <w:trHeight w:val="244"/>
        </w:trPr>
        <w:tc>
          <w:tcPr>
            <w:tcW w:w="625" w:type="dxa"/>
          </w:tcPr>
          <w:p w14:paraId="64AAB90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6</w:t>
            </w:r>
          </w:p>
        </w:tc>
        <w:tc>
          <w:tcPr>
            <w:tcW w:w="5220" w:type="dxa"/>
            <w:tcBorders>
              <w:top w:val="single" w:sz="4" w:space="0" w:color="auto"/>
              <w:left w:val="single" w:sz="4" w:space="0" w:color="auto"/>
              <w:bottom w:val="nil"/>
              <w:right w:val="single" w:sz="4" w:space="0" w:color="auto"/>
            </w:tcBorders>
            <w:vAlign w:val="center"/>
          </w:tcPr>
          <w:p w14:paraId="048A28AE"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Андраника дом</w:t>
            </w:r>
            <w:r w:rsidRPr="00693C35">
              <w:rPr>
                <w:rFonts w:ascii="GHEA Grapalat" w:hAnsi="GHEA Grapalat" w:cs="Calibri"/>
                <w:sz w:val="18"/>
                <w:szCs w:val="18"/>
                <w:lang w:val="hy-AM"/>
              </w:rPr>
              <w:t xml:space="preserve"> </w:t>
            </w:r>
            <w:r w:rsidRPr="00693C35">
              <w:rPr>
                <w:rFonts w:ascii="GHEA Grapalat" w:hAnsi="GHEA Grapalat" w:cs="Calibri"/>
                <w:sz w:val="18"/>
                <w:szCs w:val="18"/>
              </w:rPr>
              <w:t xml:space="preserve">57 </w:t>
            </w:r>
          </w:p>
        </w:tc>
        <w:tc>
          <w:tcPr>
            <w:tcW w:w="2878" w:type="dxa"/>
            <w:tcBorders>
              <w:top w:val="single" w:sz="4" w:space="0" w:color="auto"/>
              <w:left w:val="nil"/>
              <w:bottom w:val="nil"/>
              <w:right w:val="single" w:sz="4" w:space="0" w:color="auto"/>
            </w:tcBorders>
          </w:tcPr>
          <w:p w14:paraId="43473F7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1F5B01D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01634D4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7B0DD38F" w14:textId="77777777" w:rsidTr="00176FDD">
        <w:trPr>
          <w:trHeight w:val="244"/>
        </w:trPr>
        <w:tc>
          <w:tcPr>
            <w:tcW w:w="625" w:type="dxa"/>
          </w:tcPr>
          <w:p w14:paraId="2AA9947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7</w:t>
            </w:r>
          </w:p>
        </w:tc>
        <w:tc>
          <w:tcPr>
            <w:tcW w:w="5220" w:type="dxa"/>
            <w:tcBorders>
              <w:top w:val="single" w:sz="4" w:space="0" w:color="auto"/>
              <w:left w:val="single" w:sz="4" w:space="0" w:color="auto"/>
              <w:bottom w:val="nil"/>
              <w:right w:val="single" w:sz="4" w:space="0" w:color="auto"/>
            </w:tcBorders>
            <w:vAlign w:val="center"/>
          </w:tcPr>
          <w:p w14:paraId="46B20B66" w14:textId="77777777" w:rsidR="00403076" w:rsidRPr="005C7866"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Андраника дом</w:t>
            </w:r>
            <w:r w:rsidRPr="00693C35">
              <w:rPr>
                <w:rFonts w:ascii="GHEA Grapalat" w:hAnsi="GHEA Grapalat" w:cs="Calibri"/>
                <w:sz w:val="18"/>
                <w:szCs w:val="18"/>
                <w:lang w:val="hy-AM"/>
              </w:rPr>
              <w:t xml:space="preserve"> 67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1</w:t>
            </w:r>
          </w:p>
        </w:tc>
        <w:tc>
          <w:tcPr>
            <w:tcW w:w="2878" w:type="dxa"/>
            <w:tcBorders>
              <w:top w:val="single" w:sz="4" w:space="0" w:color="auto"/>
              <w:left w:val="nil"/>
              <w:bottom w:val="nil"/>
              <w:right w:val="single" w:sz="4" w:space="0" w:color="auto"/>
            </w:tcBorders>
          </w:tcPr>
          <w:p w14:paraId="376C244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4AB91BB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3A69772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51BF1FF2" w14:textId="77777777" w:rsidTr="00176FDD">
        <w:trPr>
          <w:trHeight w:val="244"/>
        </w:trPr>
        <w:tc>
          <w:tcPr>
            <w:tcW w:w="625" w:type="dxa"/>
          </w:tcPr>
          <w:p w14:paraId="5C7A097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8</w:t>
            </w:r>
          </w:p>
        </w:tc>
        <w:tc>
          <w:tcPr>
            <w:tcW w:w="5220" w:type="dxa"/>
            <w:tcBorders>
              <w:top w:val="single" w:sz="4" w:space="0" w:color="auto"/>
              <w:left w:val="single" w:sz="4" w:space="0" w:color="auto"/>
              <w:bottom w:val="nil"/>
              <w:right w:val="single" w:sz="4" w:space="0" w:color="auto"/>
            </w:tcBorders>
            <w:vAlign w:val="center"/>
          </w:tcPr>
          <w:p w14:paraId="50C9DF17"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Андраника дом</w:t>
            </w:r>
            <w:r w:rsidRPr="00693C35">
              <w:rPr>
                <w:rFonts w:ascii="GHEA Grapalat" w:hAnsi="GHEA Grapalat" w:cs="Calibri"/>
                <w:sz w:val="18"/>
                <w:szCs w:val="18"/>
                <w:lang w:val="hy-AM"/>
              </w:rPr>
              <w:t xml:space="preserve"> 68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single" w:sz="4" w:space="0" w:color="auto"/>
              <w:left w:val="nil"/>
              <w:bottom w:val="nil"/>
              <w:right w:val="single" w:sz="4" w:space="0" w:color="auto"/>
            </w:tcBorders>
          </w:tcPr>
          <w:p w14:paraId="6B804C6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3400A79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182B574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65BBCF6C" w14:textId="77777777" w:rsidTr="00176FDD">
        <w:trPr>
          <w:trHeight w:val="244"/>
        </w:trPr>
        <w:tc>
          <w:tcPr>
            <w:tcW w:w="625" w:type="dxa"/>
          </w:tcPr>
          <w:p w14:paraId="2C395DC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9</w:t>
            </w:r>
          </w:p>
        </w:tc>
        <w:tc>
          <w:tcPr>
            <w:tcW w:w="5220" w:type="dxa"/>
            <w:tcBorders>
              <w:top w:val="single" w:sz="4" w:space="0" w:color="auto"/>
              <w:left w:val="single" w:sz="4" w:space="0" w:color="auto"/>
              <w:bottom w:val="nil"/>
              <w:right w:val="single" w:sz="4" w:space="0" w:color="auto"/>
            </w:tcBorders>
            <w:vAlign w:val="center"/>
          </w:tcPr>
          <w:p w14:paraId="2FCEA2F6"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Андраника дом</w:t>
            </w:r>
            <w:r w:rsidRPr="00693C35">
              <w:rPr>
                <w:rFonts w:ascii="GHEA Grapalat" w:hAnsi="GHEA Grapalat" w:cs="Calibri"/>
                <w:sz w:val="18"/>
                <w:szCs w:val="18"/>
                <w:lang w:val="hy-AM"/>
              </w:rPr>
              <w:t xml:space="preserve"> 78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single" w:sz="4" w:space="0" w:color="auto"/>
              <w:left w:val="nil"/>
              <w:bottom w:val="nil"/>
              <w:right w:val="single" w:sz="4" w:space="0" w:color="auto"/>
            </w:tcBorders>
          </w:tcPr>
          <w:p w14:paraId="254E75C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4E095F4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58984C8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8</w:t>
            </w:r>
          </w:p>
        </w:tc>
      </w:tr>
      <w:tr w:rsidR="00403076" w:rsidRPr="00693C35" w14:paraId="397B5DA1" w14:textId="77777777" w:rsidTr="00176FDD">
        <w:trPr>
          <w:trHeight w:val="244"/>
        </w:trPr>
        <w:tc>
          <w:tcPr>
            <w:tcW w:w="625" w:type="dxa"/>
          </w:tcPr>
          <w:p w14:paraId="711144E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10</w:t>
            </w:r>
          </w:p>
        </w:tc>
        <w:tc>
          <w:tcPr>
            <w:tcW w:w="5220" w:type="dxa"/>
            <w:tcBorders>
              <w:top w:val="single" w:sz="4" w:space="0" w:color="auto"/>
              <w:left w:val="single" w:sz="4" w:space="0" w:color="auto"/>
              <w:bottom w:val="nil"/>
              <w:right w:val="single" w:sz="4" w:space="0" w:color="auto"/>
            </w:tcBorders>
            <w:vAlign w:val="center"/>
          </w:tcPr>
          <w:p w14:paraId="3E8DA750" w14:textId="77777777" w:rsidR="00403076" w:rsidRPr="005C7866"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Андраника дом</w:t>
            </w:r>
            <w:r w:rsidRPr="00693C35">
              <w:rPr>
                <w:rFonts w:ascii="GHEA Grapalat" w:hAnsi="GHEA Grapalat" w:cs="Calibri"/>
                <w:sz w:val="18"/>
                <w:szCs w:val="18"/>
                <w:lang w:val="hy-AM"/>
              </w:rPr>
              <w:t xml:space="preserve"> 88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1</w:t>
            </w:r>
          </w:p>
        </w:tc>
        <w:tc>
          <w:tcPr>
            <w:tcW w:w="2878" w:type="dxa"/>
            <w:tcBorders>
              <w:top w:val="single" w:sz="4" w:space="0" w:color="auto"/>
              <w:left w:val="nil"/>
              <w:bottom w:val="nil"/>
              <w:right w:val="single" w:sz="4" w:space="0" w:color="auto"/>
            </w:tcBorders>
          </w:tcPr>
          <w:p w14:paraId="5B588DE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6F4837E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409544C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2B188DAF" w14:textId="77777777" w:rsidTr="00176FDD">
        <w:trPr>
          <w:trHeight w:val="244"/>
        </w:trPr>
        <w:tc>
          <w:tcPr>
            <w:tcW w:w="625" w:type="dxa"/>
          </w:tcPr>
          <w:p w14:paraId="4CC3C83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11</w:t>
            </w:r>
          </w:p>
        </w:tc>
        <w:tc>
          <w:tcPr>
            <w:tcW w:w="5220" w:type="dxa"/>
            <w:tcBorders>
              <w:top w:val="single" w:sz="4" w:space="0" w:color="auto"/>
              <w:left w:val="single" w:sz="4" w:space="0" w:color="auto"/>
              <w:bottom w:val="nil"/>
              <w:right w:val="single" w:sz="4" w:space="0" w:color="auto"/>
            </w:tcBorders>
            <w:vAlign w:val="center"/>
          </w:tcPr>
          <w:p w14:paraId="0DE416C9" w14:textId="77777777" w:rsidR="00403076" w:rsidRPr="005C7866"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Квартал Б-2 дом</w:t>
            </w:r>
            <w:r w:rsidRPr="00693C35">
              <w:rPr>
                <w:rFonts w:ascii="GHEA Grapalat" w:hAnsi="GHEA Grapalat" w:cs="Calibri"/>
                <w:sz w:val="18"/>
                <w:szCs w:val="18"/>
              </w:rPr>
              <w:t xml:space="preserve"> 120</w:t>
            </w:r>
          </w:p>
        </w:tc>
        <w:tc>
          <w:tcPr>
            <w:tcW w:w="2878" w:type="dxa"/>
            <w:tcBorders>
              <w:top w:val="single" w:sz="4" w:space="0" w:color="auto"/>
              <w:left w:val="nil"/>
              <w:bottom w:val="nil"/>
              <w:right w:val="single" w:sz="4" w:space="0" w:color="auto"/>
            </w:tcBorders>
          </w:tcPr>
          <w:p w14:paraId="024AD0B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0B36096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3314414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74ECB820" w14:textId="77777777" w:rsidTr="00176FDD">
        <w:trPr>
          <w:trHeight w:val="244"/>
        </w:trPr>
        <w:tc>
          <w:tcPr>
            <w:tcW w:w="625" w:type="dxa"/>
          </w:tcPr>
          <w:p w14:paraId="680041C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lastRenderedPageBreak/>
              <w:t>12</w:t>
            </w:r>
          </w:p>
        </w:tc>
        <w:tc>
          <w:tcPr>
            <w:tcW w:w="5220" w:type="dxa"/>
            <w:tcBorders>
              <w:top w:val="single" w:sz="4" w:space="0" w:color="auto"/>
              <w:left w:val="single" w:sz="4" w:space="0" w:color="auto"/>
              <w:bottom w:val="nil"/>
              <w:right w:val="single" w:sz="4" w:space="0" w:color="auto"/>
            </w:tcBorders>
            <w:vAlign w:val="center"/>
          </w:tcPr>
          <w:p w14:paraId="6CE9927A" w14:textId="77777777" w:rsidR="00403076" w:rsidRPr="005C7866"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Квартал Б-2 дом</w:t>
            </w:r>
            <w:r w:rsidRPr="005C7866">
              <w:rPr>
                <w:rFonts w:ascii="GHEA Grapalat" w:hAnsi="GHEA Grapalat" w:cs="Calibri"/>
                <w:sz w:val="18"/>
                <w:szCs w:val="18"/>
                <w:lang w:val="ru-RU"/>
              </w:rPr>
              <w:t xml:space="preserve"> </w:t>
            </w:r>
            <w:r w:rsidRPr="00693C35">
              <w:rPr>
                <w:rFonts w:ascii="GHEA Grapalat" w:hAnsi="GHEA Grapalat" w:cs="Calibri"/>
                <w:sz w:val="18"/>
                <w:szCs w:val="18"/>
                <w:lang w:val="hy-AM"/>
              </w:rPr>
              <w:t xml:space="preserve">133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single" w:sz="4" w:space="0" w:color="auto"/>
              <w:left w:val="nil"/>
              <w:bottom w:val="nil"/>
              <w:right w:val="single" w:sz="4" w:space="0" w:color="auto"/>
            </w:tcBorders>
          </w:tcPr>
          <w:p w14:paraId="57A5469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7A92A4E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66CD817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038D3359" w14:textId="77777777" w:rsidTr="00176FDD">
        <w:trPr>
          <w:trHeight w:val="244"/>
        </w:trPr>
        <w:tc>
          <w:tcPr>
            <w:tcW w:w="625" w:type="dxa"/>
          </w:tcPr>
          <w:p w14:paraId="3860942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13</w:t>
            </w:r>
          </w:p>
        </w:tc>
        <w:tc>
          <w:tcPr>
            <w:tcW w:w="5220" w:type="dxa"/>
            <w:tcBorders>
              <w:top w:val="single" w:sz="4" w:space="0" w:color="auto"/>
              <w:left w:val="single" w:sz="4" w:space="0" w:color="auto"/>
              <w:bottom w:val="nil"/>
              <w:right w:val="single" w:sz="4" w:space="0" w:color="auto"/>
            </w:tcBorders>
            <w:vAlign w:val="center"/>
          </w:tcPr>
          <w:p w14:paraId="6C2108DD"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Квартал Б-2 дом</w:t>
            </w:r>
            <w:r w:rsidRPr="005C7866">
              <w:rPr>
                <w:rFonts w:ascii="GHEA Grapalat" w:hAnsi="GHEA Grapalat" w:cs="Calibri"/>
                <w:sz w:val="18"/>
                <w:szCs w:val="18"/>
                <w:lang w:val="ru-RU"/>
              </w:rPr>
              <w:t xml:space="preserve"> </w:t>
            </w:r>
            <w:r w:rsidRPr="00693C35">
              <w:rPr>
                <w:rFonts w:ascii="GHEA Grapalat" w:hAnsi="GHEA Grapalat" w:cs="Calibri"/>
                <w:sz w:val="18"/>
                <w:szCs w:val="18"/>
                <w:lang w:val="hy-AM"/>
              </w:rPr>
              <w:t xml:space="preserve">95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1</w:t>
            </w:r>
          </w:p>
        </w:tc>
        <w:tc>
          <w:tcPr>
            <w:tcW w:w="2878" w:type="dxa"/>
            <w:tcBorders>
              <w:top w:val="single" w:sz="4" w:space="0" w:color="auto"/>
              <w:left w:val="nil"/>
              <w:bottom w:val="nil"/>
              <w:right w:val="single" w:sz="4" w:space="0" w:color="auto"/>
            </w:tcBorders>
          </w:tcPr>
          <w:p w14:paraId="4A5DFEE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1309684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6AF2E6C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1F691A33" w14:textId="77777777" w:rsidTr="00176FDD">
        <w:trPr>
          <w:trHeight w:val="244"/>
        </w:trPr>
        <w:tc>
          <w:tcPr>
            <w:tcW w:w="625" w:type="dxa"/>
          </w:tcPr>
          <w:p w14:paraId="5AF78DF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14</w:t>
            </w:r>
          </w:p>
        </w:tc>
        <w:tc>
          <w:tcPr>
            <w:tcW w:w="5220" w:type="dxa"/>
            <w:tcBorders>
              <w:top w:val="single" w:sz="4" w:space="0" w:color="auto"/>
              <w:left w:val="single" w:sz="4" w:space="0" w:color="auto"/>
              <w:bottom w:val="nil"/>
              <w:right w:val="single" w:sz="4" w:space="0" w:color="auto"/>
            </w:tcBorders>
            <w:vAlign w:val="center"/>
          </w:tcPr>
          <w:p w14:paraId="660DEBC9"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Квартал Б-2 дом</w:t>
            </w:r>
            <w:r w:rsidRPr="005C7866">
              <w:rPr>
                <w:rFonts w:ascii="GHEA Grapalat" w:hAnsi="GHEA Grapalat" w:cs="Calibri"/>
                <w:sz w:val="18"/>
                <w:szCs w:val="18"/>
                <w:lang w:val="ru-RU"/>
              </w:rPr>
              <w:t xml:space="preserve"> </w:t>
            </w:r>
            <w:r w:rsidRPr="00693C35">
              <w:rPr>
                <w:rFonts w:ascii="GHEA Grapalat" w:hAnsi="GHEA Grapalat" w:cs="Calibri"/>
                <w:sz w:val="18"/>
                <w:szCs w:val="18"/>
                <w:lang w:val="hy-AM"/>
              </w:rPr>
              <w:t xml:space="preserve">95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single" w:sz="4" w:space="0" w:color="auto"/>
              <w:left w:val="nil"/>
              <w:bottom w:val="nil"/>
              <w:right w:val="single" w:sz="4" w:space="0" w:color="auto"/>
            </w:tcBorders>
          </w:tcPr>
          <w:p w14:paraId="3F1B5A8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176DDFF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6D34D8A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6CFF9C36" w14:textId="77777777" w:rsidTr="00176FDD">
        <w:trPr>
          <w:trHeight w:val="244"/>
        </w:trPr>
        <w:tc>
          <w:tcPr>
            <w:tcW w:w="625" w:type="dxa"/>
          </w:tcPr>
          <w:p w14:paraId="1E1ED69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15</w:t>
            </w:r>
          </w:p>
        </w:tc>
        <w:tc>
          <w:tcPr>
            <w:tcW w:w="5220" w:type="dxa"/>
            <w:tcBorders>
              <w:top w:val="single" w:sz="4" w:space="0" w:color="auto"/>
              <w:left w:val="single" w:sz="4" w:space="0" w:color="auto"/>
              <w:bottom w:val="nil"/>
              <w:right w:val="single" w:sz="4" w:space="0" w:color="auto"/>
            </w:tcBorders>
            <w:vAlign w:val="center"/>
          </w:tcPr>
          <w:p w14:paraId="201B4450"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Квартал Б-2 дом</w:t>
            </w:r>
            <w:r w:rsidRPr="005C7866">
              <w:rPr>
                <w:rFonts w:ascii="GHEA Grapalat" w:hAnsi="GHEA Grapalat" w:cs="Calibri"/>
                <w:sz w:val="18"/>
                <w:szCs w:val="18"/>
                <w:lang w:val="ru-RU"/>
              </w:rPr>
              <w:t xml:space="preserve"> </w:t>
            </w:r>
            <w:r w:rsidRPr="00693C35">
              <w:rPr>
                <w:rFonts w:ascii="GHEA Grapalat" w:hAnsi="GHEA Grapalat" w:cs="Calibri"/>
                <w:sz w:val="18"/>
                <w:szCs w:val="18"/>
                <w:lang w:val="hy-AM"/>
              </w:rPr>
              <w:t xml:space="preserve">95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4</w:t>
            </w:r>
          </w:p>
        </w:tc>
        <w:tc>
          <w:tcPr>
            <w:tcW w:w="2878" w:type="dxa"/>
            <w:tcBorders>
              <w:top w:val="single" w:sz="4" w:space="0" w:color="auto"/>
              <w:left w:val="nil"/>
              <w:bottom w:val="nil"/>
              <w:right w:val="single" w:sz="4" w:space="0" w:color="auto"/>
            </w:tcBorders>
          </w:tcPr>
          <w:p w14:paraId="5118624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2F7F97B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4CEAF68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09063D2B" w14:textId="77777777" w:rsidTr="00176FDD">
        <w:trPr>
          <w:trHeight w:val="244"/>
        </w:trPr>
        <w:tc>
          <w:tcPr>
            <w:tcW w:w="625" w:type="dxa"/>
          </w:tcPr>
          <w:p w14:paraId="2518AC4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16</w:t>
            </w:r>
          </w:p>
        </w:tc>
        <w:tc>
          <w:tcPr>
            <w:tcW w:w="5220" w:type="dxa"/>
            <w:tcBorders>
              <w:top w:val="single" w:sz="4" w:space="0" w:color="auto"/>
              <w:left w:val="single" w:sz="4" w:space="0" w:color="auto"/>
              <w:bottom w:val="nil"/>
              <w:right w:val="single" w:sz="4" w:space="0" w:color="auto"/>
            </w:tcBorders>
            <w:vAlign w:val="center"/>
          </w:tcPr>
          <w:p w14:paraId="3E9689A5" w14:textId="77777777" w:rsidR="00403076" w:rsidRPr="005C7866" w:rsidRDefault="00403076" w:rsidP="00176FDD">
            <w:pPr>
              <w:pStyle w:val="ListBullet2"/>
              <w:numPr>
                <w:ilvl w:val="0"/>
                <w:numId w:val="0"/>
              </w:numPr>
              <w:rPr>
                <w:rFonts w:ascii="GHEA Grapalat" w:hAnsi="GHEA Grapalat"/>
                <w:sz w:val="18"/>
                <w:szCs w:val="18"/>
                <w:lang w:val="ru-RU"/>
              </w:rPr>
            </w:pPr>
            <w:r w:rsidRPr="005C7866">
              <w:rPr>
                <w:rFonts w:ascii="GHEA Grapalat" w:hAnsi="GHEA Grapalat" w:cs="Calibri"/>
                <w:sz w:val="18"/>
                <w:szCs w:val="18"/>
                <w:lang w:val="hy-AM"/>
              </w:rPr>
              <w:t>Ул. Бабаджанян дом</w:t>
            </w:r>
            <w:r w:rsidRPr="00693C35">
              <w:rPr>
                <w:rFonts w:ascii="GHEA Grapalat" w:hAnsi="GHEA Grapalat" w:cs="Calibri"/>
                <w:sz w:val="18"/>
                <w:szCs w:val="18"/>
                <w:lang w:val="hy-AM"/>
              </w:rPr>
              <w:t xml:space="preserve"> 10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3</w:t>
            </w:r>
          </w:p>
        </w:tc>
        <w:tc>
          <w:tcPr>
            <w:tcW w:w="2878" w:type="dxa"/>
            <w:tcBorders>
              <w:top w:val="single" w:sz="4" w:space="0" w:color="auto"/>
              <w:left w:val="nil"/>
              <w:bottom w:val="nil"/>
              <w:right w:val="single" w:sz="4" w:space="0" w:color="auto"/>
            </w:tcBorders>
          </w:tcPr>
          <w:p w14:paraId="302B54F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096728E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5599D17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165A85DF" w14:textId="77777777" w:rsidTr="00176FDD">
        <w:trPr>
          <w:trHeight w:val="244"/>
        </w:trPr>
        <w:tc>
          <w:tcPr>
            <w:tcW w:w="625" w:type="dxa"/>
          </w:tcPr>
          <w:p w14:paraId="4F655A2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17</w:t>
            </w:r>
          </w:p>
        </w:tc>
        <w:tc>
          <w:tcPr>
            <w:tcW w:w="5220" w:type="dxa"/>
            <w:tcBorders>
              <w:top w:val="single" w:sz="4" w:space="0" w:color="auto"/>
              <w:left w:val="single" w:sz="4" w:space="0" w:color="auto"/>
              <w:bottom w:val="nil"/>
              <w:right w:val="single" w:sz="4" w:space="0" w:color="auto"/>
            </w:tcBorders>
            <w:vAlign w:val="center"/>
          </w:tcPr>
          <w:p w14:paraId="7E40B1EE" w14:textId="77777777" w:rsidR="00403076" w:rsidRPr="00E53DE0" w:rsidRDefault="00403076" w:rsidP="00176FDD">
            <w:pPr>
              <w:pStyle w:val="ListBullet2"/>
              <w:numPr>
                <w:ilvl w:val="0"/>
                <w:numId w:val="0"/>
              </w:numPr>
              <w:rPr>
                <w:rFonts w:ascii="GHEA Grapalat" w:hAnsi="GHEA Grapalat"/>
                <w:sz w:val="18"/>
                <w:szCs w:val="18"/>
                <w:lang w:val="ru-RU"/>
              </w:rPr>
            </w:pPr>
            <w:r w:rsidRPr="005C7866">
              <w:rPr>
                <w:rFonts w:ascii="GHEA Grapalat" w:hAnsi="GHEA Grapalat" w:cs="Calibri"/>
                <w:sz w:val="18"/>
                <w:szCs w:val="18"/>
                <w:lang w:val="hy-AM"/>
              </w:rPr>
              <w:t>Ул. Бабаджанян дом</w:t>
            </w:r>
            <w:r w:rsidRPr="00693C35">
              <w:rPr>
                <w:rFonts w:ascii="GHEA Grapalat" w:hAnsi="GHEA Grapalat" w:cs="Calibri"/>
                <w:sz w:val="18"/>
                <w:szCs w:val="18"/>
                <w:lang w:val="hy-AM"/>
              </w:rPr>
              <w:t xml:space="preserve"> 137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1</w:t>
            </w:r>
          </w:p>
        </w:tc>
        <w:tc>
          <w:tcPr>
            <w:tcW w:w="2878" w:type="dxa"/>
            <w:tcBorders>
              <w:top w:val="single" w:sz="4" w:space="0" w:color="auto"/>
              <w:left w:val="nil"/>
              <w:bottom w:val="nil"/>
              <w:right w:val="single" w:sz="4" w:space="0" w:color="auto"/>
            </w:tcBorders>
          </w:tcPr>
          <w:p w14:paraId="12F6EBE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25C4BAE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0742524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610A6B6B" w14:textId="77777777" w:rsidTr="00176FDD">
        <w:trPr>
          <w:trHeight w:val="244"/>
        </w:trPr>
        <w:tc>
          <w:tcPr>
            <w:tcW w:w="625" w:type="dxa"/>
          </w:tcPr>
          <w:p w14:paraId="29CE71F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18</w:t>
            </w:r>
          </w:p>
        </w:tc>
        <w:tc>
          <w:tcPr>
            <w:tcW w:w="5220" w:type="dxa"/>
            <w:tcBorders>
              <w:top w:val="single" w:sz="4" w:space="0" w:color="auto"/>
              <w:left w:val="single" w:sz="4" w:space="0" w:color="auto"/>
              <w:bottom w:val="nil"/>
              <w:right w:val="single" w:sz="4" w:space="0" w:color="auto"/>
            </w:tcBorders>
            <w:vAlign w:val="center"/>
          </w:tcPr>
          <w:p w14:paraId="6FF6BBD0" w14:textId="77777777" w:rsidR="00403076" w:rsidRPr="00E53DE0" w:rsidRDefault="00403076" w:rsidP="00176FDD">
            <w:pPr>
              <w:pStyle w:val="ListBullet2"/>
              <w:numPr>
                <w:ilvl w:val="0"/>
                <w:numId w:val="0"/>
              </w:numPr>
              <w:rPr>
                <w:rFonts w:ascii="GHEA Grapalat" w:hAnsi="GHEA Grapalat"/>
                <w:sz w:val="18"/>
                <w:szCs w:val="18"/>
                <w:lang w:val="ru-RU"/>
              </w:rPr>
            </w:pPr>
            <w:r w:rsidRPr="005C7866">
              <w:rPr>
                <w:rFonts w:ascii="GHEA Grapalat" w:hAnsi="GHEA Grapalat" w:cs="Calibri"/>
                <w:sz w:val="18"/>
                <w:szCs w:val="18"/>
                <w:lang w:val="hy-AM"/>
              </w:rPr>
              <w:t>Ул. Бабаджанян дом</w:t>
            </w:r>
            <w:r w:rsidRPr="00693C35">
              <w:rPr>
                <w:rFonts w:ascii="GHEA Grapalat" w:hAnsi="GHEA Grapalat" w:cs="Calibri"/>
                <w:sz w:val="18"/>
                <w:szCs w:val="18"/>
                <w:lang w:val="hy-AM"/>
              </w:rPr>
              <w:t xml:space="preserve"> 137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single" w:sz="4" w:space="0" w:color="auto"/>
              <w:left w:val="nil"/>
              <w:bottom w:val="nil"/>
              <w:right w:val="single" w:sz="4" w:space="0" w:color="auto"/>
            </w:tcBorders>
          </w:tcPr>
          <w:p w14:paraId="6790056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1B2C67E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119A21A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4E5FCDCD" w14:textId="77777777" w:rsidTr="00176FDD">
        <w:trPr>
          <w:trHeight w:val="244"/>
        </w:trPr>
        <w:tc>
          <w:tcPr>
            <w:tcW w:w="625" w:type="dxa"/>
          </w:tcPr>
          <w:p w14:paraId="67C7E0F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19</w:t>
            </w:r>
          </w:p>
        </w:tc>
        <w:tc>
          <w:tcPr>
            <w:tcW w:w="5220" w:type="dxa"/>
            <w:tcBorders>
              <w:top w:val="single" w:sz="4" w:space="0" w:color="auto"/>
              <w:left w:val="single" w:sz="4" w:space="0" w:color="auto"/>
              <w:bottom w:val="nil"/>
              <w:right w:val="single" w:sz="4" w:space="0" w:color="auto"/>
            </w:tcBorders>
            <w:vAlign w:val="center"/>
          </w:tcPr>
          <w:p w14:paraId="7A0DDEDB" w14:textId="77777777" w:rsidR="00403076" w:rsidRPr="00E53DE0" w:rsidRDefault="00403076" w:rsidP="00176FDD">
            <w:pPr>
              <w:pStyle w:val="ListBullet2"/>
              <w:numPr>
                <w:ilvl w:val="0"/>
                <w:numId w:val="0"/>
              </w:numPr>
              <w:rPr>
                <w:rFonts w:ascii="GHEA Grapalat" w:hAnsi="GHEA Grapalat"/>
                <w:sz w:val="18"/>
                <w:szCs w:val="18"/>
                <w:lang w:val="ru-RU"/>
              </w:rPr>
            </w:pPr>
            <w:r w:rsidRPr="005C7866">
              <w:rPr>
                <w:rFonts w:ascii="GHEA Grapalat" w:hAnsi="GHEA Grapalat" w:cs="Calibri"/>
                <w:sz w:val="18"/>
                <w:szCs w:val="18"/>
                <w:lang w:val="hy-AM"/>
              </w:rPr>
              <w:t>Ул. Бабаджанян дом</w:t>
            </w:r>
            <w:r w:rsidRPr="00693C35">
              <w:rPr>
                <w:rFonts w:ascii="GHEA Grapalat" w:hAnsi="GHEA Grapalat" w:cs="Calibri"/>
                <w:sz w:val="18"/>
                <w:szCs w:val="18"/>
                <w:lang w:val="hy-AM"/>
              </w:rPr>
              <w:t xml:space="preserve"> 18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single" w:sz="4" w:space="0" w:color="auto"/>
              <w:left w:val="nil"/>
              <w:bottom w:val="nil"/>
              <w:right w:val="single" w:sz="4" w:space="0" w:color="auto"/>
            </w:tcBorders>
          </w:tcPr>
          <w:p w14:paraId="012B7F2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7CBAD8D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271E3EE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0B4A0D7E" w14:textId="77777777" w:rsidTr="00176FDD">
        <w:trPr>
          <w:trHeight w:val="244"/>
        </w:trPr>
        <w:tc>
          <w:tcPr>
            <w:tcW w:w="625" w:type="dxa"/>
          </w:tcPr>
          <w:p w14:paraId="4C671FE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20</w:t>
            </w:r>
          </w:p>
        </w:tc>
        <w:tc>
          <w:tcPr>
            <w:tcW w:w="5220" w:type="dxa"/>
            <w:tcBorders>
              <w:top w:val="single" w:sz="4" w:space="0" w:color="auto"/>
              <w:left w:val="single" w:sz="4" w:space="0" w:color="auto"/>
              <w:bottom w:val="nil"/>
              <w:right w:val="single" w:sz="4" w:space="0" w:color="auto"/>
            </w:tcBorders>
            <w:vAlign w:val="center"/>
          </w:tcPr>
          <w:p w14:paraId="2B404A2C" w14:textId="77777777" w:rsidR="00403076" w:rsidRPr="00E53DE0" w:rsidRDefault="00403076" w:rsidP="00176FDD">
            <w:pPr>
              <w:pStyle w:val="ListBullet2"/>
              <w:numPr>
                <w:ilvl w:val="0"/>
                <w:numId w:val="0"/>
              </w:numPr>
              <w:rPr>
                <w:rFonts w:ascii="GHEA Grapalat" w:hAnsi="GHEA Grapalat"/>
                <w:sz w:val="18"/>
                <w:szCs w:val="18"/>
                <w:lang w:val="ru-RU"/>
              </w:rPr>
            </w:pPr>
            <w:r w:rsidRPr="005C7866">
              <w:rPr>
                <w:rFonts w:ascii="GHEA Grapalat" w:hAnsi="GHEA Grapalat" w:cs="Calibri"/>
                <w:sz w:val="18"/>
                <w:szCs w:val="18"/>
                <w:lang w:val="hy-AM"/>
              </w:rPr>
              <w:t>Ул. Бабаджанян дом</w:t>
            </w:r>
            <w:r w:rsidRPr="00693C35">
              <w:rPr>
                <w:rFonts w:ascii="GHEA Grapalat" w:hAnsi="GHEA Grapalat" w:cs="Calibri"/>
                <w:sz w:val="18"/>
                <w:szCs w:val="18"/>
                <w:lang w:val="hy-AM"/>
              </w:rPr>
              <w:t xml:space="preserve"> 2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3</w:t>
            </w:r>
          </w:p>
        </w:tc>
        <w:tc>
          <w:tcPr>
            <w:tcW w:w="2878" w:type="dxa"/>
            <w:tcBorders>
              <w:top w:val="single" w:sz="4" w:space="0" w:color="auto"/>
              <w:left w:val="nil"/>
              <w:bottom w:val="nil"/>
              <w:right w:val="single" w:sz="4" w:space="0" w:color="auto"/>
            </w:tcBorders>
          </w:tcPr>
          <w:p w14:paraId="5C6A3E9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72F11BE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26C9157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354E0079" w14:textId="77777777" w:rsidTr="00176FDD">
        <w:trPr>
          <w:trHeight w:val="244"/>
        </w:trPr>
        <w:tc>
          <w:tcPr>
            <w:tcW w:w="625" w:type="dxa"/>
          </w:tcPr>
          <w:p w14:paraId="32F44D4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21</w:t>
            </w:r>
          </w:p>
        </w:tc>
        <w:tc>
          <w:tcPr>
            <w:tcW w:w="5220" w:type="dxa"/>
            <w:tcBorders>
              <w:top w:val="single" w:sz="4" w:space="0" w:color="auto"/>
              <w:left w:val="single" w:sz="4" w:space="0" w:color="auto"/>
              <w:bottom w:val="nil"/>
              <w:right w:val="single" w:sz="4" w:space="0" w:color="auto"/>
            </w:tcBorders>
            <w:vAlign w:val="center"/>
          </w:tcPr>
          <w:p w14:paraId="6145609A" w14:textId="77777777" w:rsidR="00403076" w:rsidRPr="00E53DE0" w:rsidRDefault="00403076" w:rsidP="00176FDD">
            <w:pPr>
              <w:pStyle w:val="ListBullet2"/>
              <w:numPr>
                <w:ilvl w:val="0"/>
                <w:numId w:val="0"/>
              </w:numPr>
              <w:rPr>
                <w:rFonts w:ascii="GHEA Grapalat" w:hAnsi="GHEA Grapalat"/>
                <w:sz w:val="18"/>
                <w:szCs w:val="18"/>
                <w:lang w:val="ru-RU"/>
              </w:rPr>
            </w:pPr>
            <w:r w:rsidRPr="005C7866">
              <w:rPr>
                <w:rFonts w:ascii="GHEA Grapalat" w:hAnsi="GHEA Grapalat" w:cs="Calibri"/>
                <w:sz w:val="18"/>
                <w:szCs w:val="18"/>
                <w:lang w:val="hy-AM"/>
              </w:rPr>
              <w:t>Ул. Бабаджанян дом</w:t>
            </w:r>
            <w:r w:rsidRPr="00693C35">
              <w:rPr>
                <w:rFonts w:ascii="GHEA Grapalat" w:hAnsi="GHEA Grapalat" w:cs="Calibri"/>
                <w:sz w:val="18"/>
                <w:szCs w:val="18"/>
                <w:lang w:val="hy-AM"/>
              </w:rPr>
              <w:t xml:space="preserve"> 30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1</w:t>
            </w:r>
          </w:p>
        </w:tc>
        <w:tc>
          <w:tcPr>
            <w:tcW w:w="2878" w:type="dxa"/>
            <w:tcBorders>
              <w:top w:val="single" w:sz="4" w:space="0" w:color="auto"/>
              <w:left w:val="nil"/>
              <w:bottom w:val="nil"/>
              <w:right w:val="single" w:sz="4" w:space="0" w:color="auto"/>
            </w:tcBorders>
          </w:tcPr>
          <w:p w14:paraId="3D97DC8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05F4B03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single" w:sz="4" w:space="0" w:color="auto"/>
              <w:left w:val="nil"/>
              <w:bottom w:val="nil"/>
              <w:right w:val="single" w:sz="4" w:space="0" w:color="auto"/>
            </w:tcBorders>
            <w:vAlign w:val="center"/>
          </w:tcPr>
          <w:p w14:paraId="1719012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47815542" w14:textId="77777777" w:rsidTr="00176FDD">
        <w:trPr>
          <w:trHeight w:val="244"/>
        </w:trPr>
        <w:tc>
          <w:tcPr>
            <w:tcW w:w="625" w:type="dxa"/>
          </w:tcPr>
          <w:p w14:paraId="0C74EA7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22</w:t>
            </w:r>
          </w:p>
        </w:tc>
        <w:tc>
          <w:tcPr>
            <w:tcW w:w="5220" w:type="dxa"/>
            <w:tcBorders>
              <w:top w:val="single" w:sz="4" w:space="0" w:color="auto"/>
              <w:left w:val="single" w:sz="4" w:space="0" w:color="auto"/>
              <w:bottom w:val="nil"/>
              <w:right w:val="single" w:sz="4" w:space="0" w:color="auto"/>
            </w:tcBorders>
            <w:vAlign w:val="center"/>
          </w:tcPr>
          <w:p w14:paraId="7C5490A7" w14:textId="77777777" w:rsidR="00403076" w:rsidRPr="00693C35" w:rsidRDefault="00403076" w:rsidP="00176FDD">
            <w:pPr>
              <w:pStyle w:val="ListBullet2"/>
              <w:numPr>
                <w:ilvl w:val="0"/>
                <w:numId w:val="0"/>
              </w:numPr>
              <w:rPr>
                <w:rFonts w:ascii="GHEA Grapalat" w:hAnsi="GHEA Grapalat"/>
                <w:sz w:val="18"/>
                <w:szCs w:val="18"/>
                <w:lang w:val="hy-AM"/>
              </w:rPr>
            </w:pPr>
            <w:r w:rsidRPr="005C7866">
              <w:rPr>
                <w:rFonts w:ascii="GHEA Grapalat" w:hAnsi="GHEA Grapalat" w:cs="Calibri"/>
                <w:sz w:val="18"/>
                <w:szCs w:val="18"/>
                <w:lang w:val="hy-AM"/>
              </w:rPr>
              <w:t>Ул. Бабаджанян дом</w:t>
            </w:r>
            <w:r w:rsidRPr="00693C35">
              <w:rPr>
                <w:rFonts w:ascii="GHEA Grapalat" w:hAnsi="GHEA Grapalat" w:cs="Calibri"/>
                <w:sz w:val="18"/>
                <w:szCs w:val="18"/>
                <w:lang w:val="hy-AM"/>
              </w:rPr>
              <w:t xml:space="preserve"> </w:t>
            </w:r>
            <w:r w:rsidRPr="00693C35">
              <w:rPr>
                <w:rFonts w:ascii="GHEA Grapalat" w:hAnsi="GHEA Grapalat" w:cs="Calibri"/>
                <w:sz w:val="18"/>
                <w:szCs w:val="18"/>
              </w:rPr>
              <w:t xml:space="preserve">53 </w:t>
            </w:r>
          </w:p>
        </w:tc>
        <w:tc>
          <w:tcPr>
            <w:tcW w:w="2878" w:type="dxa"/>
            <w:tcBorders>
              <w:top w:val="single" w:sz="4" w:space="0" w:color="auto"/>
              <w:left w:val="nil"/>
              <w:bottom w:val="nil"/>
              <w:right w:val="single" w:sz="4" w:space="0" w:color="auto"/>
            </w:tcBorders>
          </w:tcPr>
          <w:p w14:paraId="533E4F4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single" w:sz="4" w:space="0" w:color="auto"/>
              <w:left w:val="nil"/>
              <w:bottom w:val="nil"/>
              <w:right w:val="single" w:sz="4" w:space="0" w:color="auto"/>
            </w:tcBorders>
            <w:vAlign w:val="center"/>
          </w:tcPr>
          <w:p w14:paraId="187527E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single" w:sz="4" w:space="0" w:color="auto"/>
              <w:left w:val="nil"/>
              <w:bottom w:val="nil"/>
              <w:right w:val="single" w:sz="4" w:space="0" w:color="auto"/>
            </w:tcBorders>
            <w:vAlign w:val="center"/>
          </w:tcPr>
          <w:p w14:paraId="61885DB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r>
      <w:tr w:rsidR="00403076" w:rsidRPr="00693C35" w14:paraId="6BFA4724" w14:textId="77777777" w:rsidTr="00176FDD">
        <w:trPr>
          <w:trHeight w:val="244"/>
        </w:trPr>
        <w:tc>
          <w:tcPr>
            <w:tcW w:w="625" w:type="dxa"/>
          </w:tcPr>
          <w:p w14:paraId="47B09BE5"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5220" w:type="dxa"/>
          </w:tcPr>
          <w:p w14:paraId="5D596EA4" w14:textId="77777777" w:rsidR="00403076" w:rsidRPr="00693C35"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693C35">
              <w:rPr>
                <w:rFonts w:ascii="GHEA Grapalat" w:hAnsi="GHEA Grapalat"/>
                <w:sz w:val="18"/>
                <w:szCs w:val="18"/>
                <w:lang w:val="hy-AM"/>
              </w:rPr>
              <w:t>՝ 22</w:t>
            </w:r>
          </w:p>
        </w:tc>
        <w:tc>
          <w:tcPr>
            <w:tcW w:w="2878" w:type="dxa"/>
          </w:tcPr>
          <w:p w14:paraId="4AF66A3C"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6A5665C6"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0F8B3EF0"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r>
      <w:tr w:rsidR="00403076" w:rsidRPr="00693C35" w14:paraId="0BFD1634" w14:textId="77777777" w:rsidTr="00176FDD">
        <w:trPr>
          <w:trHeight w:val="244"/>
        </w:trPr>
        <w:tc>
          <w:tcPr>
            <w:tcW w:w="625" w:type="dxa"/>
            <w:vAlign w:val="center"/>
          </w:tcPr>
          <w:p w14:paraId="7B8814A1"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2E8C5BB3"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59A6BB91"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6C7685D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19F94C9E"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693C35" w14:paraId="7F0F1082" w14:textId="77777777" w:rsidTr="00176FDD">
        <w:trPr>
          <w:trHeight w:val="244"/>
        </w:trPr>
        <w:tc>
          <w:tcPr>
            <w:tcW w:w="625" w:type="dxa"/>
          </w:tcPr>
          <w:p w14:paraId="07498357"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2A4047CB" w14:textId="77777777" w:rsidR="00403076" w:rsidRPr="00E53DE0" w:rsidRDefault="00403076" w:rsidP="00176FDD">
            <w:pPr>
              <w:pStyle w:val="ListBullet2"/>
              <w:numPr>
                <w:ilvl w:val="0"/>
                <w:numId w:val="0"/>
              </w:numPr>
              <w:jc w:val="center"/>
              <w:rPr>
                <w:rFonts w:ascii="GHEA Grapalat" w:hAnsi="GHEA Grapalat"/>
                <w:sz w:val="18"/>
                <w:szCs w:val="18"/>
                <w:lang w:val="ru-RU"/>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Нор Норк</w:t>
            </w:r>
          </w:p>
        </w:tc>
      </w:tr>
      <w:tr w:rsidR="00403076" w:rsidRPr="00693C35" w14:paraId="068BEE51" w14:textId="77777777" w:rsidTr="00176FDD">
        <w:trPr>
          <w:trHeight w:val="244"/>
        </w:trPr>
        <w:tc>
          <w:tcPr>
            <w:tcW w:w="625" w:type="dxa"/>
          </w:tcPr>
          <w:p w14:paraId="7FF93C4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bottom"/>
          </w:tcPr>
          <w:p w14:paraId="178AE6D6"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color w:val="000000"/>
                <w:sz w:val="18"/>
                <w:szCs w:val="18"/>
                <w:lang w:val="ru-RU"/>
              </w:rPr>
              <w:t>Багреванд дом</w:t>
            </w:r>
            <w:r w:rsidRPr="00693C35">
              <w:rPr>
                <w:rFonts w:ascii="GHEA Grapalat" w:hAnsi="GHEA Grapalat" w:cs="Calibri"/>
                <w:color w:val="000000"/>
                <w:sz w:val="18"/>
                <w:szCs w:val="18"/>
              </w:rPr>
              <w:t xml:space="preserve"> 1</w:t>
            </w:r>
          </w:p>
        </w:tc>
        <w:tc>
          <w:tcPr>
            <w:tcW w:w="2878" w:type="dxa"/>
            <w:tcBorders>
              <w:top w:val="single" w:sz="4" w:space="0" w:color="auto"/>
              <w:left w:val="nil"/>
              <w:bottom w:val="single" w:sz="4" w:space="0" w:color="auto"/>
              <w:right w:val="single" w:sz="4" w:space="0" w:color="auto"/>
            </w:tcBorders>
            <w:vAlign w:val="bottom"/>
          </w:tcPr>
          <w:p w14:paraId="46C64E4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single" w:sz="4" w:space="0" w:color="auto"/>
              <w:left w:val="nil"/>
              <w:bottom w:val="single" w:sz="4" w:space="0" w:color="auto"/>
              <w:right w:val="single" w:sz="4" w:space="0" w:color="auto"/>
            </w:tcBorders>
            <w:vAlign w:val="bottom"/>
          </w:tcPr>
          <w:p w14:paraId="40B5A58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single" w:sz="4" w:space="0" w:color="auto"/>
              <w:left w:val="nil"/>
              <w:bottom w:val="single" w:sz="4" w:space="0" w:color="auto"/>
              <w:right w:val="single" w:sz="4" w:space="0" w:color="auto"/>
            </w:tcBorders>
            <w:vAlign w:val="bottom"/>
          </w:tcPr>
          <w:p w14:paraId="139CEF1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351B7FA5" w14:textId="77777777" w:rsidTr="00176FDD">
        <w:trPr>
          <w:trHeight w:val="244"/>
        </w:trPr>
        <w:tc>
          <w:tcPr>
            <w:tcW w:w="625" w:type="dxa"/>
          </w:tcPr>
          <w:p w14:paraId="4142411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w:t>
            </w:r>
          </w:p>
        </w:tc>
        <w:tc>
          <w:tcPr>
            <w:tcW w:w="5220" w:type="dxa"/>
            <w:tcBorders>
              <w:top w:val="single" w:sz="4" w:space="0" w:color="auto"/>
              <w:left w:val="single" w:sz="4" w:space="0" w:color="auto"/>
              <w:bottom w:val="single" w:sz="4" w:space="0" w:color="auto"/>
              <w:right w:val="single" w:sz="4" w:space="0" w:color="auto"/>
            </w:tcBorders>
            <w:vAlign w:val="bottom"/>
          </w:tcPr>
          <w:p w14:paraId="25C6E006" w14:textId="77777777" w:rsidR="00403076" w:rsidRPr="00E53DE0" w:rsidRDefault="00403076" w:rsidP="00176FDD">
            <w:pPr>
              <w:pStyle w:val="ListBullet2"/>
              <w:numPr>
                <w:ilvl w:val="0"/>
                <w:numId w:val="0"/>
              </w:numPr>
              <w:rPr>
                <w:rFonts w:ascii="GHEA Grapalat" w:hAnsi="GHEA Grapalat"/>
                <w:sz w:val="18"/>
                <w:szCs w:val="18"/>
                <w:lang w:val="ru-RU"/>
              </w:rPr>
            </w:pPr>
            <w:r>
              <w:rPr>
                <w:rFonts w:ascii="GHEA Grapalat" w:hAnsi="GHEA Grapalat" w:cs="Calibri"/>
                <w:color w:val="000000"/>
                <w:sz w:val="18"/>
                <w:szCs w:val="18"/>
                <w:lang w:val="ru-RU"/>
              </w:rPr>
              <w:t>Ул. Минска дом</w:t>
            </w:r>
            <w:r w:rsidRPr="00E53DE0">
              <w:rPr>
                <w:rFonts w:ascii="GHEA Grapalat" w:hAnsi="GHEA Grapalat" w:cs="Calibri"/>
                <w:color w:val="000000"/>
                <w:sz w:val="18"/>
                <w:szCs w:val="18"/>
                <w:lang w:val="ru-RU"/>
              </w:rPr>
              <w:t xml:space="preserve"> 34 </w:t>
            </w:r>
            <w:r>
              <w:rPr>
                <w:rFonts w:ascii="GHEA Grapalat" w:hAnsi="GHEA Grapalat" w:cs="Calibri"/>
                <w:color w:val="000000"/>
                <w:sz w:val="18"/>
                <w:szCs w:val="18"/>
                <w:lang w:val="ru-RU"/>
              </w:rPr>
              <w:t>под.</w:t>
            </w:r>
            <w:r w:rsidRPr="00E53DE0">
              <w:rPr>
                <w:rFonts w:ascii="GHEA Grapalat" w:hAnsi="GHEA Grapalat" w:cs="Calibri"/>
                <w:color w:val="000000"/>
                <w:sz w:val="18"/>
                <w:szCs w:val="18"/>
                <w:lang w:val="ru-RU"/>
              </w:rPr>
              <w:t xml:space="preserve"> 1</w:t>
            </w:r>
          </w:p>
        </w:tc>
        <w:tc>
          <w:tcPr>
            <w:tcW w:w="2878" w:type="dxa"/>
            <w:tcBorders>
              <w:top w:val="single" w:sz="4" w:space="0" w:color="auto"/>
              <w:left w:val="nil"/>
              <w:bottom w:val="single" w:sz="4" w:space="0" w:color="auto"/>
              <w:right w:val="single" w:sz="4" w:space="0" w:color="auto"/>
            </w:tcBorders>
            <w:vAlign w:val="bottom"/>
          </w:tcPr>
          <w:p w14:paraId="598D1E8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single" w:sz="4" w:space="0" w:color="auto"/>
              <w:left w:val="nil"/>
              <w:bottom w:val="single" w:sz="4" w:space="0" w:color="auto"/>
              <w:right w:val="single" w:sz="4" w:space="0" w:color="auto"/>
            </w:tcBorders>
            <w:vAlign w:val="bottom"/>
          </w:tcPr>
          <w:p w14:paraId="15D8B41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single" w:sz="4" w:space="0" w:color="auto"/>
              <w:left w:val="nil"/>
              <w:bottom w:val="single" w:sz="4" w:space="0" w:color="auto"/>
              <w:right w:val="single" w:sz="4" w:space="0" w:color="auto"/>
            </w:tcBorders>
            <w:vAlign w:val="bottom"/>
          </w:tcPr>
          <w:p w14:paraId="35811BF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6D6D9603" w14:textId="77777777" w:rsidTr="00176FDD">
        <w:trPr>
          <w:trHeight w:val="244"/>
        </w:trPr>
        <w:tc>
          <w:tcPr>
            <w:tcW w:w="625" w:type="dxa"/>
          </w:tcPr>
          <w:p w14:paraId="7AFCA26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bottom"/>
          </w:tcPr>
          <w:p w14:paraId="48EF0B81" w14:textId="77777777" w:rsidR="00403076" w:rsidRPr="007922AB" w:rsidRDefault="00403076" w:rsidP="00176FDD">
            <w:pPr>
              <w:pStyle w:val="ListBullet2"/>
              <w:numPr>
                <w:ilvl w:val="0"/>
                <w:numId w:val="0"/>
              </w:numPr>
              <w:rPr>
                <w:rFonts w:ascii="GHEA Grapalat" w:hAnsi="GHEA Grapalat"/>
                <w:sz w:val="18"/>
                <w:szCs w:val="18"/>
                <w:lang w:val="hy-AM"/>
              </w:rPr>
            </w:pPr>
            <w:r w:rsidRPr="007922AB">
              <w:rPr>
                <w:rFonts w:ascii="GHEA Grapalat" w:hAnsi="GHEA Grapalat"/>
                <w:sz w:val="20"/>
                <w:szCs w:val="20"/>
                <w:lang w:val="ru-RU"/>
              </w:rPr>
              <w:t xml:space="preserve">8-й массив Нор Норка дом </w:t>
            </w:r>
            <w:r w:rsidRPr="007922AB">
              <w:rPr>
                <w:rFonts w:ascii="GHEA Grapalat" w:hAnsi="GHEA Grapalat" w:cs="Calibri"/>
                <w:color w:val="000000"/>
                <w:sz w:val="18"/>
                <w:szCs w:val="18"/>
                <w:lang w:val="hy-AM"/>
              </w:rPr>
              <w:t xml:space="preserve">10 </w:t>
            </w:r>
          </w:p>
        </w:tc>
        <w:tc>
          <w:tcPr>
            <w:tcW w:w="2878" w:type="dxa"/>
            <w:tcBorders>
              <w:top w:val="nil"/>
              <w:left w:val="nil"/>
              <w:bottom w:val="single" w:sz="4" w:space="0" w:color="auto"/>
              <w:right w:val="single" w:sz="4" w:space="0" w:color="auto"/>
            </w:tcBorders>
            <w:vAlign w:val="bottom"/>
          </w:tcPr>
          <w:p w14:paraId="159935C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31B1961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04D7FF6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2623A048" w14:textId="77777777" w:rsidTr="00176FDD">
        <w:trPr>
          <w:trHeight w:val="244"/>
        </w:trPr>
        <w:tc>
          <w:tcPr>
            <w:tcW w:w="625" w:type="dxa"/>
          </w:tcPr>
          <w:p w14:paraId="2020E68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bottom"/>
          </w:tcPr>
          <w:p w14:paraId="2937AE9E" w14:textId="77777777" w:rsidR="00403076" w:rsidRPr="007922AB" w:rsidRDefault="00403076" w:rsidP="00176FDD">
            <w:pPr>
              <w:pStyle w:val="ListBullet2"/>
              <w:numPr>
                <w:ilvl w:val="0"/>
                <w:numId w:val="0"/>
              </w:numPr>
              <w:rPr>
                <w:rFonts w:ascii="GHEA Grapalat" w:hAnsi="GHEA Grapalat"/>
                <w:sz w:val="18"/>
                <w:szCs w:val="18"/>
                <w:lang w:val="hy-AM"/>
              </w:rPr>
            </w:pPr>
            <w:r w:rsidRPr="007922AB">
              <w:rPr>
                <w:rFonts w:ascii="GHEA Grapalat" w:hAnsi="GHEA Grapalat"/>
                <w:sz w:val="20"/>
                <w:szCs w:val="20"/>
                <w:lang w:val="ru-RU"/>
              </w:rPr>
              <w:t xml:space="preserve">8-й массив Нор Норка дом </w:t>
            </w:r>
            <w:r w:rsidRPr="007922AB">
              <w:rPr>
                <w:rFonts w:ascii="GHEA Grapalat" w:hAnsi="GHEA Grapalat" w:cs="Calibri"/>
                <w:color w:val="000000"/>
                <w:sz w:val="18"/>
                <w:szCs w:val="18"/>
                <w:lang w:val="hy-AM"/>
              </w:rPr>
              <w:t xml:space="preserve">26 </w:t>
            </w:r>
          </w:p>
        </w:tc>
        <w:tc>
          <w:tcPr>
            <w:tcW w:w="2878" w:type="dxa"/>
            <w:tcBorders>
              <w:top w:val="nil"/>
              <w:left w:val="nil"/>
              <w:bottom w:val="single" w:sz="4" w:space="0" w:color="auto"/>
              <w:right w:val="single" w:sz="4" w:space="0" w:color="auto"/>
            </w:tcBorders>
            <w:vAlign w:val="bottom"/>
          </w:tcPr>
          <w:p w14:paraId="5832AF6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2B7ED6C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3C01A4F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19CC0F62" w14:textId="77777777" w:rsidTr="00176FDD">
        <w:trPr>
          <w:trHeight w:val="244"/>
        </w:trPr>
        <w:tc>
          <w:tcPr>
            <w:tcW w:w="625" w:type="dxa"/>
          </w:tcPr>
          <w:p w14:paraId="3FC8B53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bottom"/>
          </w:tcPr>
          <w:p w14:paraId="11DD98CA" w14:textId="77777777" w:rsidR="00403076" w:rsidRPr="007922AB" w:rsidRDefault="00403076" w:rsidP="00176FDD">
            <w:pPr>
              <w:pStyle w:val="ListBullet2"/>
              <w:numPr>
                <w:ilvl w:val="0"/>
                <w:numId w:val="0"/>
              </w:numPr>
              <w:rPr>
                <w:rFonts w:ascii="GHEA Grapalat" w:hAnsi="GHEA Grapalat"/>
                <w:sz w:val="18"/>
                <w:szCs w:val="18"/>
                <w:lang w:val="ru-RU"/>
              </w:rPr>
            </w:pPr>
            <w:r w:rsidRPr="007922AB">
              <w:rPr>
                <w:rFonts w:ascii="GHEA Grapalat" w:hAnsi="GHEA Grapalat"/>
                <w:sz w:val="20"/>
                <w:szCs w:val="20"/>
                <w:lang w:val="ru-RU"/>
              </w:rPr>
              <w:t xml:space="preserve">8-й массив Нор Норка дом </w:t>
            </w:r>
            <w:r w:rsidRPr="007922AB">
              <w:rPr>
                <w:rFonts w:ascii="GHEA Grapalat" w:hAnsi="GHEA Grapalat" w:cs="Calibri"/>
                <w:color w:val="000000"/>
                <w:sz w:val="18"/>
                <w:szCs w:val="18"/>
                <w:lang w:val="hy-AM"/>
              </w:rPr>
              <w:t xml:space="preserve">28 </w:t>
            </w:r>
            <w:r w:rsidRPr="007922AB">
              <w:rPr>
                <w:rFonts w:ascii="GHEA Grapalat" w:hAnsi="GHEA Grapalat" w:cs="Calibri"/>
                <w:color w:val="000000"/>
                <w:sz w:val="18"/>
                <w:szCs w:val="18"/>
                <w:lang w:val="ru-RU"/>
              </w:rPr>
              <w:t>под.</w:t>
            </w:r>
            <w:r w:rsidRPr="007922AB">
              <w:rPr>
                <w:rFonts w:ascii="GHEA Grapalat" w:hAnsi="GHEA Grapalat" w:cs="Calibri"/>
                <w:color w:val="000000"/>
                <w:sz w:val="18"/>
                <w:szCs w:val="18"/>
                <w:lang w:val="hy-AM"/>
              </w:rPr>
              <w:t xml:space="preserve"> 1</w:t>
            </w:r>
          </w:p>
        </w:tc>
        <w:tc>
          <w:tcPr>
            <w:tcW w:w="2878" w:type="dxa"/>
            <w:tcBorders>
              <w:top w:val="nil"/>
              <w:left w:val="nil"/>
              <w:bottom w:val="single" w:sz="4" w:space="0" w:color="auto"/>
              <w:right w:val="single" w:sz="4" w:space="0" w:color="auto"/>
            </w:tcBorders>
            <w:vAlign w:val="bottom"/>
          </w:tcPr>
          <w:p w14:paraId="7D3B36A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63AB8FA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47B22F4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47A7FDA1" w14:textId="77777777" w:rsidTr="00176FDD">
        <w:trPr>
          <w:trHeight w:val="244"/>
        </w:trPr>
        <w:tc>
          <w:tcPr>
            <w:tcW w:w="625" w:type="dxa"/>
          </w:tcPr>
          <w:p w14:paraId="4476E79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bottom"/>
          </w:tcPr>
          <w:p w14:paraId="20A030AD" w14:textId="77777777" w:rsidR="00403076" w:rsidRPr="007922AB" w:rsidRDefault="00403076" w:rsidP="00176FDD">
            <w:pPr>
              <w:pStyle w:val="ListBullet2"/>
              <w:numPr>
                <w:ilvl w:val="0"/>
                <w:numId w:val="0"/>
              </w:numPr>
              <w:rPr>
                <w:rFonts w:ascii="GHEA Grapalat" w:hAnsi="GHEA Grapalat"/>
                <w:sz w:val="18"/>
                <w:szCs w:val="18"/>
                <w:lang w:val="ru-RU"/>
              </w:rPr>
            </w:pPr>
            <w:r w:rsidRPr="007922AB">
              <w:rPr>
                <w:rFonts w:ascii="GHEA Grapalat" w:hAnsi="GHEA Grapalat"/>
                <w:sz w:val="20"/>
                <w:szCs w:val="20"/>
                <w:lang w:val="ru-RU"/>
              </w:rPr>
              <w:t xml:space="preserve">8-й массив Нор Норка дом </w:t>
            </w:r>
            <w:r w:rsidRPr="007922AB">
              <w:rPr>
                <w:rFonts w:ascii="GHEA Grapalat" w:hAnsi="GHEA Grapalat" w:cs="Calibri"/>
                <w:color w:val="000000"/>
                <w:sz w:val="18"/>
                <w:szCs w:val="18"/>
                <w:lang w:val="hy-AM"/>
              </w:rPr>
              <w:t xml:space="preserve">28 </w:t>
            </w:r>
            <w:r w:rsidRPr="007922AB">
              <w:rPr>
                <w:rFonts w:ascii="GHEA Grapalat" w:hAnsi="GHEA Grapalat" w:cs="Calibri"/>
                <w:color w:val="000000"/>
                <w:sz w:val="18"/>
                <w:szCs w:val="18"/>
                <w:lang w:val="ru-RU"/>
              </w:rPr>
              <w:t>под.</w:t>
            </w:r>
            <w:r w:rsidRPr="007922AB">
              <w:rPr>
                <w:rFonts w:ascii="GHEA Grapalat" w:hAnsi="GHEA Grapalat" w:cs="Calibri"/>
                <w:color w:val="000000"/>
                <w:sz w:val="18"/>
                <w:szCs w:val="18"/>
                <w:lang w:val="hy-AM"/>
              </w:rPr>
              <w:t xml:space="preserve"> </w:t>
            </w:r>
            <w:r w:rsidRPr="007922AB">
              <w:rPr>
                <w:rFonts w:ascii="GHEA Grapalat" w:hAnsi="GHEA Grapalat" w:cs="Calibri"/>
                <w:color w:val="000000"/>
                <w:sz w:val="18"/>
                <w:szCs w:val="18"/>
                <w:lang w:val="ru-RU"/>
              </w:rPr>
              <w:t>4</w:t>
            </w:r>
          </w:p>
        </w:tc>
        <w:tc>
          <w:tcPr>
            <w:tcW w:w="2878" w:type="dxa"/>
            <w:tcBorders>
              <w:top w:val="nil"/>
              <w:left w:val="nil"/>
              <w:bottom w:val="single" w:sz="4" w:space="0" w:color="auto"/>
              <w:right w:val="single" w:sz="4" w:space="0" w:color="auto"/>
            </w:tcBorders>
            <w:vAlign w:val="bottom"/>
          </w:tcPr>
          <w:p w14:paraId="3C7830F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69FC597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10FFFD60"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6BDF3E5F" w14:textId="77777777" w:rsidTr="00176FDD">
        <w:trPr>
          <w:trHeight w:val="244"/>
        </w:trPr>
        <w:tc>
          <w:tcPr>
            <w:tcW w:w="625" w:type="dxa"/>
          </w:tcPr>
          <w:p w14:paraId="12B9D45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bottom"/>
          </w:tcPr>
          <w:p w14:paraId="7E13F90D" w14:textId="77777777" w:rsidR="00403076" w:rsidRPr="00693C35" w:rsidRDefault="00403076" w:rsidP="00176FDD">
            <w:pPr>
              <w:pStyle w:val="ListBullet2"/>
              <w:numPr>
                <w:ilvl w:val="0"/>
                <w:numId w:val="0"/>
              </w:numPr>
              <w:rPr>
                <w:rFonts w:ascii="GHEA Grapalat" w:hAnsi="GHEA Grapalat"/>
                <w:sz w:val="18"/>
                <w:szCs w:val="18"/>
                <w:lang w:val="hy-AM"/>
              </w:rPr>
            </w:pPr>
            <w:r w:rsidRPr="007922AB">
              <w:rPr>
                <w:rFonts w:ascii="GHEA Grapalat" w:hAnsi="GHEA Grapalat"/>
                <w:sz w:val="20"/>
                <w:szCs w:val="20"/>
                <w:lang w:val="ru-RU"/>
              </w:rPr>
              <w:t>8-й массив</w:t>
            </w:r>
            <w:r>
              <w:rPr>
                <w:rFonts w:ascii="GHEA Grapalat" w:hAnsi="GHEA Grapalat"/>
                <w:sz w:val="20"/>
                <w:szCs w:val="20"/>
                <w:lang w:val="hy-AM"/>
              </w:rPr>
              <w:t xml:space="preserve"> 2-</w:t>
            </w:r>
            <w:r>
              <w:rPr>
                <w:rFonts w:ascii="GHEA Grapalat" w:hAnsi="GHEA Grapalat"/>
                <w:sz w:val="20"/>
                <w:szCs w:val="20"/>
                <w:lang w:val="ru-RU"/>
              </w:rPr>
              <w:t>й поворотный</w:t>
            </w:r>
            <w:r w:rsidRPr="007922AB">
              <w:rPr>
                <w:rFonts w:ascii="GHEA Grapalat" w:hAnsi="GHEA Grapalat"/>
                <w:sz w:val="20"/>
                <w:szCs w:val="20"/>
                <w:lang w:val="ru-RU"/>
              </w:rPr>
              <w:t xml:space="preserve"> Нор Норка дом </w:t>
            </w:r>
            <w:r>
              <w:rPr>
                <w:rFonts w:ascii="GHEA Grapalat" w:hAnsi="GHEA Grapalat" w:cs="Calibri"/>
                <w:color w:val="000000"/>
                <w:sz w:val="18"/>
                <w:szCs w:val="18"/>
                <w:lang w:val="ru-RU"/>
              </w:rPr>
              <w:t>1 под. 1</w:t>
            </w:r>
            <w:r w:rsidRPr="007922AB">
              <w:rPr>
                <w:rFonts w:ascii="GHEA Grapalat" w:hAnsi="GHEA Grapalat" w:cs="Calibri"/>
                <w:color w:val="000000"/>
                <w:sz w:val="18"/>
                <w:szCs w:val="18"/>
                <w:lang w:val="hy-AM"/>
              </w:rPr>
              <w:t xml:space="preserve"> </w:t>
            </w:r>
          </w:p>
        </w:tc>
        <w:tc>
          <w:tcPr>
            <w:tcW w:w="2878" w:type="dxa"/>
            <w:tcBorders>
              <w:top w:val="nil"/>
              <w:left w:val="nil"/>
              <w:bottom w:val="single" w:sz="4" w:space="0" w:color="auto"/>
              <w:right w:val="single" w:sz="4" w:space="0" w:color="auto"/>
            </w:tcBorders>
            <w:vAlign w:val="bottom"/>
          </w:tcPr>
          <w:p w14:paraId="5F4653B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2805A3C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7B68505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4807330E" w14:textId="77777777" w:rsidTr="00176FDD">
        <w:trPr>
          <w:trHeight w:val="244"/>
        </w:trPr>
        <w:tc>
          <w:tcPr>
            <w:tcW w:w="625" w:type="dxa"/>
          </w:tcPr>
          <w:p w14:paraId="6E68ACD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8</w:t>
            </w:r>
          </w:p>
        </w:tc>
        <w:tc>
          <w:tcPr>
            <w:tcW w:w="5220" w:type="dxa"/>
            <w:tcBorders>
              <w:top w:val="nil"/>
              <w:left w:val="single" w:sz="4" w:space="0" w:color="auto"/>
              <w:bottom w:val="single" w:sz="4" w:space="0" w:color="auto"/>
              <w:right w:val="single" w:sz="4" w:space="0" w:color="auto"/>
            </w:tcBorders>
            <w:vAlign w:val="bottom"/>
          </w:tcPr>
          <w:p w14:paraId="40BB5DFE" w14:textId="77777777" w:rsidR="00403076" w:rsidRPr="00E53DE0" w:rsidRDefault="00403076" w:rsidP="00176FDD">
            <w:pPr>
              <w:pStyle w:val="ListBullet2"/>
              <w:numPr>
                <w:ilvl w:val="0"/>
                <w:numId w:val="0"/>
              </w:numPr>
              <w:rPr>
                <w:rFonts w:ascii="GHEA Grapalat" w:hAnsi="GHEA Grapalat"/>
                <w:sz w:val="18"/>
                <w:szCs w:val="18"/>
                <w:lang w:val="ru-RU"/>
              </w:rPr>
            </w:pPr>
            <w:r>
              <w:rPr>
                <w:rFonts w:ascii="GHEA Grapalat" w:hAnsi="GHEA Grapalat" w:cs="Calibri"/>
                <w:color w:val="000000"/>
                <w:sz w:val="18"/>
                <w:szCs w:val="18"/>
                <w:lang w:val="ru-RU"/>
              </w:rPr>
              <w:t>Ул. Вильнюса дом</w:t>
            </w:r>
            <w:r w:rsidRPr="00693C35">
              <w:rPr>
                <w:rFonts w:ascii="GHEA Grapalat" w:hAnsi="GHEA Grapalat" w:cs="Calibri"/>
                <w:color w:val="000000"/>
                <w:sz w:val="18"/>
                <w:szCs w:val="18"/>
              </w:rPr>
              <w:t xml:space="preserve"> 23</w:t>
            </w:r>
          </w:p>
        </w:tc>
        <w:tc>
          <w:tcPr>
            <w:tcW w:w="2878" w:type="dxa"/>
            <w:tcBorders>
              <w:top w:val="nil"/>
              <w:left w:val="nil"/>
              <w:bottom w:val="single" w:sz="4" w:space="0" w:color="auto"/>
              <w:right w:val="single" w:sz="4" w:space="0" w:color="auto"/>
            </w:tcBorders>
            <w:vAlign w:val="bottom"/>
          </w:tcPr>
          <w:p w14:paraId="6F11A16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126ACFB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26AFF99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7099DB8F" w14:textId="77777777" w:rsidTr="00176FDD">
        <w:trPr>
          <w:trHeight w:val="244"/>
        </w:trPr>
        <w:tc>
          <w:tcPr>
            <w:tcW w:w="625" w:type="dxa"/>
          </w:tcPr>
          <w:p w14:paraId="573E7D1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9</w:t>
            </w:r>
          </w:p>
        </w:tc>
        <w:tc>
          <w:tcPr>
            <w:tcW w:w="5220" w:type="dxa"/>
            <w:tcBorders>
              <w:top w:val="nil"/>
              <w:left w:val="single" w:sz="4" w:space="0" w:color="auto"/>
              <w:bottom w:val="single" w:sz="4" w:space="0" w:color="auto"/>
              <w:right w:val="single" w:sz="4" w:space="0" w:color="auto"/>
            </w:tcBorders>
            <w:vAlign w:val="bottom"/>
          </w:tcPr>
          <w:p w14:paraId="13510557" w14:textId="77777777" w:rsidR="00403076" w:rsidRPr="00693C35" w:rsidRDefault="00403076" w:rsidP="00176FDD">
            <w:pPr>
              <w:pStyle w:val="ListBullet2"/>
              <w:numPr>
                <w:ilvl w:val="0"/>
                <w:numId w:val="0"/>
              </w:numPr>
              <w:rPr>
                <w:rFonts w:ascii="GHEA Grapalat" w:hAnsi="GHEA Grapalat"/>
                <w:sz w:val="18"/>
                <w:szCs w:val="18"/>
                <w:lang w:val="hy-AM"/>
              </w:rPr>
            </w:pPr>
            <w:r w:rsidRPr="00E53DE0">
              <w:rPr>
                <w:rFonts w:ascii="GHEA Grapalat" w:hAnsi="GHEA Grapalat" w:cs="Calibri"/>
                <w:color w:val="000000"/>
                <w:sz w:val="18"/>
                <w:szCs w:val="18"/>
                <w:lang w:val="hy-AM"/>
              </w:rPr>
              <w:t xml:space="preserve">Ул. Вильнюса дом </w:t>
            </w:r>
            <w:r w:rsidRPr="00693C35">
              <w:rPr>
                <w:rFonts w:ascii="GHEA Grapalat" w:hAnsi="GHEA Grapalat" w:cs="Calibri"/>
                <w:color w:val="000000"/>
                <w:sz w:val="18"/>
                <w:szCs w:val="18"/>
                <w:lang w:val="hy-AM"/>
              </w:rPr>
              <w:t xml:space="preserve">33 </w:t>
            </w:r>
            <w:r>
              <w:rPr>
                <w:rFonts w:ascii="GHEA Grapalat" w:hAnsi="GHEA Grapalat" w:cs="Calibri"/>
                <w:color w:val="000000"/>
                <w:sz w:val="18"/>
                <w:szCs w:val="18"/>
                <w:lang w:val="ru-RU"/>
              </w:rPr>
              <w:t>под.</w:t>
            </w:r>
            <w:r w:rsidRPr="00693C35">
              <w:rPr>
                <w:rFonts w:ascii="GHEA Grapalat" w:hAnsi="GHEA Grapalat" w:cs="Calibri"/>
                <w:color w:val="000000"/>
                <w:sz w:val="18"/>
                <w:szCs w:val="18"/>
                <w:lang w:val="hy-AM"/>
              </w:rPr>
              <w:t xml:space="preserve"> 1</w:t>
            </w:r>
          </w:p>
        </w:tc>
        <w:tc>
          <w:tcPr>
            <w:tcW w:w="2878" w:type="dxa"/>
            <w:tcBorders>
              <w:top w:val="nil"/>
              <w:left w:val="nil"/>
              <w:bottom w:val="single" w:sz="4" w:space="0" w:color="auto"/>
              <w:right w:val="single" w:sz="4" w:space="0" w:color="auto"/>
            </w:tcBorders>
            <w:vAlign w:val="bottom"/>
          </w:tcPr>
          <w:p w14:paraId="2646A05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7E82EDB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7FE789A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122FEB5D" w14:textId="77777777" w:rsidTr="00176FDD">
        <w:trPr>
          <w:trHeight w:val="244"/>
        </w:trPr>
        <w:tc>
          <w:tcPr>
            <w:tcW w:w="625" w:type="dxa"/>
          </w:tcPr>
          <w:p w14:paraId="5988E6D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10</w:t>
            </w:r>
          </w:p>
        </w:tc>
        <w:tc>
          <w:tcPr>
            <w:tcW w:w="5220" w:type="dxa"/>
            <w:tcBorders>
              <w:top w:val="nil"/>
              <w:left w:val="single" w:sz="4" w:space="0" w:color="auto"/>
              <w:bottom w:val="single" w:sz="4" w:space="0" w:color="auto"/>
              <w:right w:val="single" w:sz="4" w:space="0" w:color="auto"/>
            </w:tcBorders>
            <w:vAlign w:val="bottom"/>
          </w:tcPr>
          <w:p w14:paraId="740BF973" w14:textId="77777777" w:rsidR="00403076" w:rsidRPr="00693C35" w:rsidRDefault="00403076" w:rsidP="00176FDD">
            <w:pPr>
              <w:pStyle w:val="ListBullet2"/>
              <w:numPr>
                <w:ilvl w:val="0"/>
                <w:numId w:val="0"/>
              </w:numPr>
              <w:rPr>
                <w:rFonts w:ascii="GHEA Grapalat" w:hAnsi="GHEA Grapalat"/>
                <w:sz w:val="18"/>
                <w:szCs w:val="18"/>
                <w:lang w:val="hy-AM"/>
              </w:rPr>
            </w:pPr>
            <w:r w:rsidRPr="00E53DE0">
              <w:rPr>
                <w:rFonts w:ascii="GHEA Grapalat" w:hAnsi="GHEA Grapalat" w:cs="Calibri"/>
                <w:color w:val="000000"/>
                <w:sz w:val="18"/>
                <w:szCs w:val="18"/>
                <w:lang w:val="hy-AM"/>
              </w:rPr>
              <w:t xml:space="preserve">Ул. Вильнюса дом </w:t>
            </w:r>
            <w:r w:rsidRPr="00693C35">
              <w:rPr>
                <w:rFonts w:ascii="GHEA Grapalat" w:hAnsi="GHEA Grapalat" w:cs="Calibri"/>
                <w:color w:val="000000"/>
                <w:sz w:val="18"/>
                <w:szCs w:val="18"/>
                <w:lang w:val="hy-AM"/>
              </w:rPr>
              <w:t xml:space="preserve">33 </w:t>
            </w:r>
            <w:r>
              <w:rPr>
                <w:rFonts w:ascii="GHEA Grapalat" w:hAnsi="GHEA Grapalat" w:cs="Calibri"/>
                <w:color w:val="000000"/>
                <w:sz w:val="18"/>
                <w:szCs w:val="18"/>
                <w:lang w:val="ru-RU"/>
              </w:rPr>
              <w:t>под.</w:t>
            </w:r>
            <w:r w:rsidRPr="00693C35">
              <w:rPr>
                <w:rFonts w:ascii="GHEA Grapalat" w:hAnsi="GHEA Grapalat" w:cs="Calibri"/>
                <w:color w:val="000000"/>
                <w:sz w:val="18"/>
                <w:szCs w:val="18"/>
                <w:lang w:val="hy-AM"/>
              </w:rPr>
              <w:t xml:space="preserve"> 4</w:t>
            </w:r>
          </w:p>
        </w:tc>
        <w:tc>
          <w:tcPr>
            <w:tcW w:w="2878" w:type="dxa"/>
            <w:tcBorders>
              <w:top w:val="nil"/>
              <w:left w:val="nil"/>
              <w:bottom w:val="single" w:sz="4" w:space="0" w:color="auto"/>
              <w:right w:val="single" w:sz="4" w:space="0" w:color="auto"/>
            </w:tcBorders>
            <w:vAlign w:val="bottom"/>
          </w:tcPr>
          <w:p w14:paraId="0A6DB7F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2E36B2D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037748C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27A7EF52" w14:textId="77777777" w:rsidTr="00176FDD">
        <w:trPr>
          <w:trHeight w:val="244"/>
        </w:trPr>
        <w:tc>
          <w:tcPr>
            <w:tcW w:w="625" w:type="dxa"/>
          </w:tcPr>
          <w:p w14:paraId="536505E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11</w:t>
            </w:r>
          </w:p>
        </w:tc>
        <w:tc>
          <w:tcPr>
            <w:tcW w:w="5220" w:type="dxa"/>
            <w:tcBorders>
              <w:top w:val="nil"/>
              <w:left w:val="single" w:sz="4" w:space="0" w:color="auto"/>
              <w:bottom w:val="single" w:sz="4" w:space="0" w:color="auto"/>
              <w:right w:val="single" w:sz="4" w:space="0" w:color="auto"/>
            </w:tcBorders>
            <w:vAlign w:val="bottom"/>
          </w:tcPr>
          <w:p w14:paraId="65A16FAC"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color w:val="000000"/>
                <w:sz w:val="18"/>
                <w:szCs w:val="18"/>
                <w:lang w:val="ru-RU"/>
              </w:rPr>
              <w:t>Ул. Вильнюса дом</w:t>
            </w:r>
            <w:r w:rsidRPr="00E53DE0">
              <w:rPr>
                <w:rFonts w:ascii="GHEA Grapalat" w:hAnsi="GHEA Grapalat" w:cs="Calibri"/>
                <w:color w:val="000000"/>
                <w:sz w:val="18"/>
                <w:szCs w:val="18"/>
                <w:lang w:val="ru-RU"/>
              </w:rPr>
              <w:t xml:space="preserve"> 45 </w:t>
            </w:r>
            <w:r>
              <w:rPr>
                <w:rFonts w:ascii="GHEA Grapalat" w:hAnsi="GHEA Grapalat" w:cs="Calibri"/>
                <w:color w:val="000000"/>
                <w:sz w:val="18"/>
                <w:szCs w:val="18"/>
                <w:lang w:val="ru-RU"/>
              </w:rPr>
              <w:t xml:space="preserve">под. </w:t>
            </w:r>
            <w:r w:rsidRPr="00E53DE0">
              <w:rPr>
                <w:rFonts w:ascii="GHEA Grapalat" w:hAnsi="GHEA Grapalat" w:cs="Calibri"/>
                <w:color w:val="000000"/>
                <w:sz w:val="18"/>
                <w:szCs w:val="18"/>
                <w:lang w:val="ru-RU"/>
              </w:rPr>
              <w:t>4</w:t>
            </w:r>
          </w:p>
        </w:tc>
        <w:tc>
          <w:tcPr>
            <w:tcW w:w="2878" w:type="dxa"/>
            <w:tcBorders>
              <w:top w:val="nil"/>
              <w:left w:val="nil"/>
              <w:bottom w:val="single" w:sz="4" w:space="0" w:color="auto"/>
              <w:right w:val="single" w:sz="4" w:space="0" w:color="auto"/>
            </w:tcBorders>
            <w:vAlign w:val="bottom"/>
          </w:tcPr>
          <w:p w14:paraId="7D460F1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03BEF8D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505D558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18C20DE9" w14:textId="77777777" w:rsidTr="00176FDD">
        <w:trPr>
          <w:trHeight w:val="244"/>
        </w:trPr>
        <w:tc>
          <w:tcPr>
            <w:tcW w:w="625" w:type="dxa"/>
          </w:tcPr>
          <w:p w14:paraId="7094E23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12</w:t>
            </w:r>
          </w:p>
        </w:tc>
        <w:tc>
          <w:tcPr>
            <w:tcW w:w="5220" w:type="dxa"/>
            <w:tcBorders>
              <w:top w:val="nil"/>
              <w:left w:val="single" w:sz="4" w:space="0" w:color="auto"/>
              <w:bottom w:val="single" w:sz="4" w:space="0" w:color="auto"/>
              <w:right w:val="single" w:sz="4" w:space="0" w:color="auto"/>
            </w:tcBorders>
            <w:vAlign w:val="bottom"/>
          </w:tcPr>
          <w:p w14:paraId="1AB87357"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Calibri"/>
                <w:color w:val="000000"/>
                <w:sz w:val="18"/>
                <w:szCs w:val="18"/>
                <w:lang w:val="ru-RU"/>
              </w:rPr>
              <w:t>Ул. Вильнюса дом</w:t>
            </w:r>
            <w:r w:rsidRPr="00693C35">
              <w:rPr>
                <w:rFonts w:ascii="GHEA Grapalat" w:hAnsi="GHEA Grapalat" w:cs="Calibri"/>
                <w:color w:val="000000"/>
                <w:sz w:val="18"/>
                <w:szCs w:val="18"/>
              </w:rPr>
              <w:t xml:space="preserve"> 83 </w:t>
            </w:r>
          </w:p>
        </w:tc>
        <w:tc>
          <w:tcPr>
            <w:tcW w:w="2878" w:type="dxa"/>
            <w:tcBorders>
              <w:top w:val="nil"/>
              <w:left w:val="nil"/>
              <w:bottom w:val="single" w:sz="4" w:space="0" w:color="auto"/>
              <w:right w:val="single" w:sz="4" w:space="0" w:color="auto"/>
            </w:tcBorders>
            <w:vAlign w:val="bottom"/>
          </w:tcPr>
          <w:p w14:paraId="312D8C2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3B675D5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07746E8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306BF82B" w14:textId="77777777" w:rsidTr="00176FDD">
        <w:trPr>
          <w:trHeight w:val="244"/>
        </w:trPr>
        <w:tc>
          <w:tcPr>
            <w:tcW w:w="625" w:type="dxa"/>
          </w:tcPr>
          <w:p w14:paraId="679C72B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13</w:t>
            </w:r>
          </w:p>
        </w:tc>
        <w:tc>
          <w:tcPr>
            <w:tcW w:w="5220" w:type="dxa"/>
            <w:tcBorders>
              <w:top w:val="nil"/>
              <w:left w:val="single" w:sz="4" w:space="0" w:color="auto"/>
              <w:bottom w:val="single" w:sz="4" w:space="0" w:color="auto"/>
              <w:right w:val="single" w:sz="4" w:space="0" w:color="auto"/>
            </w:tcBorders>
            <w:vAlign w:val="bottom"/>
          </w:tcPr>
          <w:p w14:paraId="77E8E257" w14:textId="77777777" w:rsidR="00403076" w:rsidRPr="00693C35" w:rsidRDefault="00403076" w:rsidP="00176FDD">
            <w:pPr>
              <w:pStyle w:val="ListBullet2"/>
              <w:numPr>
                <w:ilvl w:val="0"/>
                <w:numId w:val="0"/>
              </w:numPr>
              <w:rPr>
                <w:rFonts w:ascii="GHEA Grapalat" w:hAnsi="GHEA Grapalat"/>
                <w:sz w:val="18"/>
                <w:szCs w:val="18"/>
                <w:lang w:val="hy-AM"/>
              </w:rPr>
            </w:pPr>
            <w:r w:rsidRPr="00E53DE0">
              <w:rPr>
                <w:rFonts w:ascii="GHEA Grapalat" w:hAnsi="GHEA Grapalat" w:cs="Calibri"/>
                <w:color w:val="000000"/>
                <w:sz w:val="18"/>
                <w:szCs w:val="18"/>
                <w:lang w:val="hy-AM"/>
              </w:rPr>
              <w:t xml:space="preserve">Ул. Вильнюса дом </w:t>
            </w:r>
            <w:r w:rsidRPr="00693C35">
              <w:rPr>
                <w:rFonts w:ascii="GHEA Grapalat" w:hAnsi="GHEA Grapalat" w:cs="Calibri"/>
                <w:color w:val="000000"/>
                <w:sz w:val="18"/>
                <w:szCs w:val="18"/>
                <w:lang w:val="hy-AM"/>
              </w:rPr>
              <w:t xml:space="preserve">85 </w:t>
            </w:r>
            <w:r>
              <w:rPr>
                <w:rFonts w:ascii="GHEA Grapalat" w:hAnsi="GHEA Grapalat" w:cs="Calibri"/>
                <w:color w:val="000000"/>
                <w:sz w:val="18"/>
                <w:szCs w:val="18"/>
                <w:lang w:val="ru-RU"/>
              </w:rPr>
              <w:t>под.</w:t>
            </w:r>
            <w:r w:rsidRPr="00693C35">
              <w:rPr>
                <w:rFonts w:ascii="GHEA Grapalat" w:hAnsi="GHEA Grapalat" w:cs="Calibri"/>
                <w:color w:val="000000"/>
                <w:sz w:val="18"/>
                <w:szCs w:val="18"/>
                <w:lang w:val="hy-AM"/>
              </w:rPr>
              <w:t xml:space="preserve"> 6</w:t>
            </w:r>
          </w:p>
        </w:tc>
        <w:tc>
          <w:tcPr>
            <w:tcW w:w="2878" w:type="dxa"/>
            <w:tcBorders>
              <w:top w:val="nil"/>
              <w:left w:val="nil"/>
              <w:bottom w:val="single" w:sz="4" w:space="0" w:color="auto"/>
              <w:right w:val="single" w:sz="4" w:space="0" w:color="auto"/>
            </w:tcBorders>
            <w:vAlign w:val="bottom"/>
          </w:tcPr>
          <w:p w14:paraId="3C400EF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008B71E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009D5FA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07502204" w14:textId="77777777" w:rsidTr="00176FDD">
        <w:trPr>
          <w:trHeight w:val="244"/>
        </w:trPr>
        <w:tc>
          <w:tcPr>
            <w:tcW w:w="625" w:type="dxa"/>
          </w:tcPr>
          <w:p w14:paraId="391C4ED1" w14:textId="77777777" w:rsidR="00403076" w:rsidRPr="002833FC" w:rsidRDefault="00403076" w:rsidP="00176FDD">
            <w:pPr>
              <w:pStyle w:val="ListBullet2"/>
              <w:numPr>
                <w:ilvl w:val="0"/>
                <w:numId w:val="0"/>
              </w:numPr>
              <w:jc w:val="center"/>
              <w:rPr>
                <w:rFonts w:ascii="GHEA Grapalat" w:hAnsi="GHEA Grapalat"/>
                <w:sz w:val="18"/>
                <w:szCs w:val="18"/>
                <w:lang w:val="ru-RU"/>
              </w:rPr>
            </w:pPr>
            <w:r>
              <w:rPr>
                <w:rFonts w:ascii="GHEA Grapalat" w:hAnsi="GHEA Grapalat"/>
                <w:sz w:val="18"/>
                <w:szCs w:val="18"/>
                <w:lang w:val="ru-RU"/>
              </w:rPr>
              <w:t>14</w:t>
            </w:r>
          </w:p>
        </w:tc>
        <w:tc>
          <w:tcPr>
            <w:tcW w:w="5220" w:type="dxa"/>
            <w:tcBorders>
              <w:top w:val="nil"/>
              <w:left w:val="single" w:sz="4" w:space="0" w:color="auto"/>
              <w:bottom w:val="single" w:sz="4" w:space="0" w:color="auto"/>
              <w:right w:val="single" w:sz="4" w:space="0" w:color="auto"/>
            </w:tcBorders>
            <w:vAlign w:val="bottom"/>
          </w:tcPr>
          <w:p w14:paraId="0E08742B" w14:textId="77777777" w:rsidR="00403076" w:rsidRPr="00E53DE0" w:rsidRDefault="00403076" w:rsidP="00176FDD">
            <w:pPr>
              <w:pStyle w:val="ListBullet2"/>
              <w:numPr>
                <w:ilvl w:val="0"/>
                <w:numId w:val="0"/>
              </w:numPr>
              <w:rPr>
                <w:rFonts w:ascii="GHEA Grapalat" w:hAnsi="GHEA Grapalat"/>
                <w:sz w:val="18"/>
                <w:szCs w:val="18"/>
                <w:lang w:val="ru-RU"/>
              </w:rPr>
            </w:pPr>
            <w:r w:rsidRPr="00E53DE0">
              <w:rPr>
                <w:rFonts w:ascii="GHEA Grapalat" w:hAnsi="GHEA Grapalat" w:cs="Calibri"/>
                <w:color w:val="000000"/>
                <w:sz w:val="18"/>
                <w:szCs w:val="18"/>
                <w:lang w:val="hy-AM"/>
              </w:rPr>
              <w:t xml:space="preserve">Ул. Вильнюса дом </w:t>
            </w:r>
            <w:r w:rsidRPr="00693C35">
              <w:rPr>
                <w:rFonts w:ascii="GHEA Grapalat" w:hAnsi="GHEA Grapalat" w:cs="Calibri"/>
                <w:color w:val="000000"/>
                <w:sz w:val="18"/>
                <w:szCs w:val="18"/>
                <w:lang w:val="hy-AM"/>
              </w:rPr>
              <w:t xml:space="preserve">93 </w:t>
            </w:r>
            <w:r>
              <w:rPr>
                <w:rFonts w:ascii="GHEA Grapalat" w:hAnsi="GHEA Grapalat" w:cs="Calibri"/>
                <w:color w:val="000000"/>
                <w:sz w:val="18"/>
                <w:szCs w:val="18"/>
                <w:lang w:val="ru-RU"/>
              </w:rPr>
              <w:t>под.</w:t>
            </w:r>
            <w:r w:rsidRPr="00693C35">
              <w:rPr>
                <w:rFonts w:ascii="GHEA Grapalat" w:hAnsi="GHEA Grapalat" w:cs="Calibri"/>
                <w:color w:val="000000"/>
                <w:sz w:val="18"/>
                <w:szCs w:val="18"/>
                <w:lang w:val="hy-AM"/>
              </w:rPr>
              <w:t xml:space="preserve"> </w:t>
            </w:r>
            <w:r>
              <w:rPr>
                <w:rFonts w:ascii="GHEA Grapalat" w:hAnsi="GHEA Grapalat" w:cs="Calibri"/>
                <w:color w:val="000000"/>
                <w:sz w:val="18"/>
                <w:szCs w:val="18"/>
                <w:lang w:val="ru-RU"/>
              </w:rPr>
              <w:t>1</w:t>
            </w:r>
          </w:p>
        </w:tc>
        <w:tc>
          <w:tcPr>
            <w:tcW w:w="2878" w:type="dxa"/>
            <w:tcBorders>
              <w:top w:val="nil"/>
              <w:left w:val="nil"/>
              <w:bottom w:val="single" w:sz="4" w:space="0" w:color="auto"/>
              <w:right w:val="single" w:sz="4" w:space="0" w:color="auto"/>
            </w:tcBorders>
            <w:vAlign w:val="bottom"/>
          </w:tcPr>
          <w:p w14:paraId="755D554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189EA0AD"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1886D2C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color w:val="000000"/>
                <w:sz w:val="18"/>
                <w:szCs w:val="18"/>
              </w:rPr>
              <w:t>9</w:t>
            </w:r>
          </w:p>
        </w:tc>
      </w:tr>
      <w:tr w:rsidR="00403076" w:rsidRPr="00693C35" w14:paraId="07E7BC4D" w14:textId="77777777" w:rsidTr="00176FDD">
        <w:trPr>
          <w:trHeight w:val="244"/>
        </w:trPr>
        <w:tc>
          <w:tcPr>
            <w:tcW w:w="625" w:type="dxa"/>
          </w:tcPr>
          <w:p w14:paraId="28359626"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5220" w:type="dxa"/>
          </w:tcPr>
          <w:p w14:paraId="2ACDE71A" w14:textId="77777777" w:rsidR="00403076" w:rsidRPr="00693C35"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693C35">
              <w:rPr>
                <w:rFonts w:ascii="GHEA Grapalat" w:hAnsi="GHEA Grapalat"/>
                <w:sz w:val="18"/>
                <w:szCs w:val="18"/>
                <w:lang w:val="hy-AM"/>
              </w:rPr>
              <w:t>՝ 14</w:t>
            </w:r>
          </w:p>
        </w:tc>
        <w:tc>
          <w:tcPr>
            <w:tcW w:w="2878" w:type="dxa"/>
          </w:tcPr>
          <w:p w14:paraId="3827AC3C"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650740D4"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624EE659"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r>
      <w:tr w:rsidR="00403076" w:rsidRPr="00693C35" w14:paraId="13CD96AF" w14:textId="77777777" w:rsidTr="00176FDD">
        <w:trPr>
          <w:trHeight w:val="244"/>
        </w:trPr>
        <w:tc>
          <w:tcPr>
            <w:tcW w:w="625" w:type="dxa"/>
            <w:vAlign w:val="center"/>
          </w:tcPr>
          <w:p w14:paraId="602F92E3"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1C230228"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06167D65"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27D53C6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3A7ACB14"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693C35" w14:paraId="3B9D5847" w14:textId="77777777" w:rsidTr="00176FDD">
        <w:trPr>
          <w:trHeight w:val="244"/>
        </w:trPr>
        <w:tc>
          <w:tcPr>
            <w:tcW w:w="625" w:type="dxa"/>
          </w:tcPr>
          <w:p w14:paraId="511A77F0"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7F780D26" w14:textId="77777777" w:rsidR="00403076" w:rsidRPr="00693C35"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Шенгавит</w:t>
            </w:r>
          </w:p>
        </w:tc>
      </w:tr>
      <w:tr w:rsidR="00403076" w:rsidRPr="00693C35" w14:paraId="2B56777A" w14:textId="77777777" w:rsidTr="00176FDD">
        <w:trPr>
          <w:trHeight w:val="244"/>
        </w:trPr>
        <w:tc>
          <w:tcPr>
            <w:tcW w:w="625" w:type="dxa"/>
          </w:tcPr>
          <w:p w14:paraId="1E505DCF"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0C2B82A7" w14:textId="77777777" w:rsidR="00403076" w:rsidRPr="00F92FB0" w:rsidRDefault="00403076" w:rsidP="00176FDD">
            <w:pPr>
              <w:pStyle w:val="ListBullet2"/>
              <w:numPr>
                <w:ilvl w:val="0"/>
                <w:numId w:val="0"/>
              </w:numPr>
              <w:rPr>
                <w:rFonts w:ascii="GHEA Grapalat" w:hAnsi="GHEA Grapalat"/>
                <w:sz w:val="18"/>
                <w:szCs w:val="18"/>
                <w:lang w:val="ru-RU"/>
              </w:rPr>
            </w:pPr>
            <w:r>
              <w:rPr>
                <w:rFonts w:ascii="GHEA Grapalat" w:hAnsi="GHEA Grapalat" w:cs="Sylfaen"/>
                <w:sz w:val="18"/>
                <w:szCs w:val="18"/>
                <w:lang w:val="ru-RU"/>
              </w:rPr>
              <w:t>Ул. Багратуняц дом</w:t>
            </w:r>
            <w:r w:rsidRPr="00693C35">
              <w:rPr>
                <w:rFonts w:ascii="GHEA Grapalat" w:hAnsi="GHEA Grapalat" w:cs="Calibri"/>
                <w:sz w:val="18"/>
                <w:szCs w:val="18"/>
                <w:lang w:val="hy-AM"/>
              </w:rPr>
              <w:t xml:space="preserve"> 15 </w:t>
            </w:r>
            <w:r>
              <w:rPr>
                <w:rFonts w:ascii="GHEA Grapalat" w:hAnsi="GHEA Grapalat" w:cs="Calibri"/>
                <w:sz w:val="18"/>
                <w:szCs w:val="18"/>
                <w:lang w:val="ru-RU"/>
              </w:rPr>
              <w:t>под.</w:t>
            </w:r>
            <w:r w:rsidRPr="00693C35">
              <w:rPr>
                <w:rFonts w:ascii="GHEA Grapalat" w:hAnsi="GHEA Grapalat" w:cs="Sylfaen"/>
                <w:sz w:val="18"/>
                <w:szCs w:val="18"/>
                <w:lang w:val="hy-AM"/>
              </w:rPr>
              <w:t xml:space="preserve"> </w:t>
            </w:r>
            <w:r>
              <w:rPr>
                <w:rFonts w:ascii="GHEA Grapalat" w:hAnsi="GHEA Grapalat" w:cs="Sylfaen"/>
                <w:sz w:val="18"/>
                <w:szCs w:val="18"/>
                <w:lang w:val="ru-RU"/>
              </w:rPr>
              <w:t>3</w:t>
            </w:r>
          </w:p>
        </w:tc>
        <w:tc>
          <w:tcPr>
            <w:tcW w:w="2878" w:type="dxa"/>
            <w:tcBorders>
              <w:top w:val="single" w:sz="4" w:space="0" w:color="auto"/>
              <w:left w:val="nil"/>
              <w:bottom w:val="single" w:sz="4" w:space="0" w:color="auto"/>
              <w:right w:val="single" w:sz="4" w:space="0" w:color="auto"/>
            </w:tcBorders>
            <w:vAlign w:val="center"/>
          </w:tcPr>
          <w:p w14:paraId="7C3FF9D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320</w:t>
            </w:r>
          </w:p>
        </w:tc>
        <w:tc>
          <w:tcPr>
            <w:tcW w:w="2878" w:type="dxa"/>
            <w:tcBorders>
              <w:top w:val="single" w:sz="4" w:space="0" w:color="auto"/>
              <w:left w:val="nil"/>
              <w:bottom w:val="single" w:sz="4" w:space="0" w:color="auto"/>
              <w:right w:val="single" w:sz="4" w:space="0" w:color="auto"/>
            </w:tcBorders>
            <w:vAlign w:val="center"/>
          </w:tcPr>
          <w:p w14:paraId="3D60774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7</w:t>
            </w:r>
          </w:p>
        </w:tc>
        <w:tc>
          <w:tcPr>
            <w:tcW w:w="2878" w:type="dxa"/>
            <w:tcBorders>
              <w:top w:val="single" w:sz="4" w:space="0" w:color="auto"/>
              <w:left w:val="nil"/>
              <w:bottom w:val="single" w:sz="4" w:space="0" w:color="auto"/>
              <w:right w:val="single" w:sz="4" w:space="0" w:color="auto"/>
            </w:tcBorders>
            <w:vAlign w:val="center"/>
          </w:tcPr>
          <w:p w14:paraId="38CCFEC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6</w:t>
            </w:r>
          </w:p>
        </w:tc>
      </w:tr>
      <w:tr w:rsidR="00403076" w:rsidRPr="00693C35" w14:paraId="640590B8" w14:textId="77777777" w:rsidTr="00176FDD">
        <w:trPr>
          <w:trHeight w:val="244"/>
        </w:trPr>
        <w:tc>
          <w:tcPr>
            <w:tcW w:w="625" w:type="dxa"/>
          </w:tcPr>
          <w:p w14:paraId="2F3247B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36F6A48E"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Sylfaen"/>
                <w:sz w:val="18"/>
                <w:szCs w:val="18"/>
                <w:lang w:val="ru-RU"/>
              </w:rPr>
              <w:t>Ул. Багратуняц дом</w:t>
            </w:r>
            <w:r w:rsidRPr="00693C35">
              <w:rPr>
                <w:rFonts w:ascii="GHEA Grapalat" w:hAnsi="GHEA Grapalat" w:cs="Calibri"/>
                <w:sz w:val="18"/>
                <w:szCs w:val="18"/>
                <w:lang w:val="hy-AM"/>
              </w:rPr>
              <w:t xml:space="preserve"> </w:t>
            </w:r>
            <w:r w:rsidRPr="00693C35">
              <w:rPr>
                <w:rFonts w:ascii="GHEA Grapalat" w:hAnsi="GHEA Grapalat" w:cs="Calibri"/>
                <w:sz w:val="18"/>
                <w:szCs w:val="18"/>
              </w:rPr>
              <w:t xml:space="preserve">49 </w:t>
            </w:r>
          </w:p>
        </w:tc>
        <w:tc>
          <w:tcPr>
            <w:tcW w:w="2878" w:type="dxa"/>
            <w:tcBorders>
              <w:top w:val="nil"/>
              <w:left w:val="nil"/>
              <w:bottom w:val="single" w:sz="4" w:space="0" w:color="auto"/>
              <w:right w:val="single" w:sz="4" w:space="0" w:color="auto"/>
            </w:tcBorders>
            <w:vAlign w:val="center"/>
          </w:tcPr>
          <w:p w14:paraId="2F13AA5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07A7B6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5DD40A4"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45D36C8A" w14:textId="77777777" w:rsidTr="00176FDD">
        <w:trPr>
          <w:trHeight w:val="244"/>
        </w:trPr>
        <w:tc>
          <w:tcPr>
            <w:tcW w:w="625" w:type="dxa"/>
          </w:tcPr>
          <w:p w14:paraId="448DC51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0DCE48C4" w14:textId="77777777" w:rsidR="00403076" w:rsidRPr="00F92FB0" w:rsidRDefault="00403076" w:rsidP="00176FDD">
            <w:pPr>
              <w:pStyle w:val="ListBullet2"/>
              <w:numPr>
                <w:ilvl w:val="0"/>
                <w:numId w:val="0"/>
              </w:numPr>
              <w:rPr>
                <w:rFonts w:ascii="GHEA Grapalat" w:hAnsi="GHEA Grapalat"/>
                <w:sz w:val="18"/>
                <w:szCs w:val="18"/>
                <w:lang w:val="ru-RU"/>
              </w:rPr>
            </w:pPr>
            <w:r>
              <w:rPr>
                <w:rFonts w:ascii="GHEA Grapalat" w:hAnsi="GHEA Grapalat" w:cs="Sylfaen"/>
                <w:sz w:val="18"/>
                <w:szCs w:val="18"/>
                <w:lang w:val="ru-RU"/>
              </w:rPr>
              <w:t>Ул. Чехова дом</w:t>
            </w:r>
            <w:r w:rsidRPr="00693C35">
              <w:rPr>
                <w:rFonts w:ascii="GHEA Grapalat" w:hAnsi="GHEA Grapalat" w:cs="Calibri"/>
                <w:sz w:val="18"/>
                <w:szCs w:val="18"/>
                <w:lang w:val="hy-AM"/>
              </w:rPr>
              <w:t xml:space="preserve"> 29 </w:t>
            </w:r>
            <w:r>
              <w:rPr>
                <w:rFonts w:ascii="GHEA Grapalat" w:hAnsi="GHEA Grapalat" w:cs="Sylfaen"/>
                <w:sz w:val="18"/>
                <w:szCs w:val="18"/>
                <w:lang w:val="ru-RU"/>
              </w:rPr>
              <w:t>под.</w:t>
            </w:r>
            <w:r w:rsidRPr="00693C35">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3DCA390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1FAB9B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5AB3FBE5"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0C112312" w14:textId="77777777" w:rsidTr="00176FDD">
        <w:trPr>
          <w:trHeight w:val="305"/>
        </w:trPr>
        <w:tc>
          <w:tcPr>
            <w:tcW w:w="625" w:type="dxa"/>
          </w:tcPr>
          <w:p w14:paraId="5AF7B6A2"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lastRenderedPageBreak/>
              <w:t>4</w:t>
            </w:r>
          </w:p>
        </w:tc>
        <w:tc>
          <w:tcPr>
            <w:tcW w:w="5220" w:type="dxa"/>
            <w:tcBorders>
              <w:top w:val="nil"/>
              <w:left w:val="single" w:sz="4" w:space="0" w:color="auto"/>
              <w:bottom w:val="single" w:sz="4" w:space="0" w:color="auto"/>
              <w:right w:val="single" w:sz="4" w:space="0" w:color="auto"/>
            </w:tcBorders>
            <w:vAlign w:val="center"/>
          </w:tcPr>
          <w:p w14:paraId="6C265026"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Sylfaen"/>
                <w:sz w:val="18"/>
                <w:szCs w:val="18"/>
                <w:lang w:val="ru-RU"/>
              </w:rPr>
              <w:t>Ул. Чехова дом</w:t>
            </w:r>
            <w:r w:rsidRPr="00693C35">
              <w:rPr>
                <w:rFonts w:ascii="GHEA Grapalat" w:hAnsi="GHEA Grapalat" w:cs="Calibri"/>
                <w:sz w:val="18"/>
                <w:szCs w:val="18"/>
                <w:lang w:val="hy-AM"/>
              </w:rPr>
              <w:t xml:space="preserve"> 29 </w:t>
            </w:r>
            <w:r>
              <w:rPr>
                <w:rFonts w:ascii="GHEA Grapalat" w:hAnsi="GHEA Grapalat" w:cs="Sylfaen"/>
                <w:sz w:val="18"/>
                <w:szCs w:val="18"/>
                <w:lang w:val="ru-RU"/>
              </w:rPr>
              <w:t>под.</w:t>
            </w:r>
            <w:r w:rsidRPr="00693C35">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14DD9FD8"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549D373"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C419C2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9</w:t>
            </w:r>
          </w:p>
        </w:tc>
      </w:tr>
      <w:tr w:rsidR="00403076" w:rsidRPr="00693C35" w14:paraId="6892C071" w14:textId="77777777" w:rsidTr="00176FDD">
        <w:trPr>
          <w:trHeight w:val="244"/>
        </w:trPr>
        <w:tc>
          <w:tcPr>
            <w:tcW w:w="625" w:type="dxa"/>
          </w:tcPr>
          <w:p w14:paraId="087B3046"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78F7B2E3" w14:textId="77777777" w:rsidR="00403076" w:rsidRPr="00404029" w:rsidRDefault="00403076" w:rsidP="00176FDD">
            <w:pPr>
              <w:pStyle w:val="ListBullet2"/>
              <w:numPr>
                <w:ilvl w:val="0"/>
                <w:numId w:val="0"/>
              </w:numPr>
              <w:rPr>
                <w:rFonts w:ascii="GHEA Grapalat" w:hAnsi="GHEA Grapalat"/>
                <w:sz w:val="18"/>
                <w:szCs w:val="18"/>
                <w:lang w:val="hy-AM"/>
              </w:rPr>
            </w:pPr>
            <w:r>
              <w:rPr>
                <w:rFonts w:ascii="GHEA Grapalat" w:hAnsi="GHEA Grapalat" w:cs="Sylfaen"/>
                <w:sz w:val="18"/>
                <w:szCs w:val="18"/>
                <w:lang w:val="ru-RU"/>
              </w:rPr>
              <w:t>Ул. 9-го Мая дом</w:t>
            </w:r>
            <w:r w:rsidRPr="00693C35">
              <w:rPr>
                <w:rFonts w:ascii="GHEA Grapalat" w:hAnsi="GHEA Grapalat" w:cs="Calibri"/>
                <w:sz w:val="18"/>
                <w:szCs w:val="18"/>
                <w:lang w:val="hy-AM"/>
              </w:rPr>
              <w:t xml:space="preserve"> 51 </w:t>
            </w:r>
            <w:r>
              <w:rPr>
                <w:rFonts w:ascii="GHEA Grapalat" w:hAnsi="GHEA Grapalat" w:cs="Sylfaen"/>
                <w:sz w:val="18"/>
                <w:szCs w:val="18"/>
                <w:lang w:val="ru-RU"/>
              </w:rPr>
              <w:t xml:space="preserve">под. </w:t>
            </w:r>
            <w:r>
              <w:rPr>
                <w:rFonts w:ascii="GHEA Grapalat" w:hAnsi="GHEA Grapalat" w:cs="Sylfaen"/>
                <w:sz w:val="18"/>
                <w:szCs w:val="18"/>
                <w:lang w:val="hy-AM"/>
              </w:rPr>
              <w:t>1</w:t>
            </w:r>
          </w:p>
        </w:tc>
        <w:tc>
          <w:tcPr>
            <w:tcW w:w="2878" w:type="dxa"/>
            <w:tcBorders>
              <w:top w:val="nil"/>
              <w:left w:val="nil"/>
              <w:bottom w:val="single" w:sz="4" w:space="0" w:color="auto"/>
              <w:right w:val="single" w:sz="4" w:space="0" w:color="auto"/>
            </w:tcBorders>
            <w:vAlign w:val="center"/>
          </w:tcPr>
          <w:p w14:paraId="519696EA"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92870F1"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3F81908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r>
      <w:tr w:rsidR="00403076" w:rsidRPr="00693C35" w14:paraId="5A8DBF10" w14:textId="77777777" w:rsidTr="00176FDD">
        <w:trPr>
          <w:trHeight w:val="244"/>
        </w:trPr>
        <w:tc>
          <w:tcPr>
            <w:tcW w:w="625" w:type="dxa"/>
          </w:tcPr>
          <w:p w14:paraId="60EDA5B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17FC12B6"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Sylfaen"/>
                <w:sz w:val="18"/>
                <w:szCs w:val="18"/>
                <w:lang w:val="ru-RU"/>
              </w:rPr>
              <w:t>Ул. Чехова дом</w:t>
            </w:r>
            <w:r w:rsidRPr="00693C35">
              <w:rPr>
                <w:rFonts w:ascii="GHEA Grapalat" w:hAnsi="GHEA Grapalat" w:cs="Calibri"/>
                <w:sz w:val="18"/>
                <w:szCs w:val="18"/>
                <w:lang w:val="hy-AM"/>
              </w:rPr>
              <w:t xml:space="preserve"> 10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w:t>
            </w:r>
            <w:r>
              <w:rPr>
                <w:rFonts w:ascii="GHEA Grapalat" w:hAnsi="GHEA Grapalat" w:cs="Calibri"/>
                <w:sz w:val="18"/>
                <w:szCs w:val="18"/>
                <w:lang w:val="ru-RU"/>
              </w:rPr>
              <w:t>3</w:t>
            </w:r>
            <w:r w:rsidRPr="00693C35">
              <w:rPr>
                <w:rFonts w:ascii="GHEA Grapalat" w:hAnsi="GHEA Grapalat" w:cs="Calibri"/>
                <w:sz w:val="18"/>
                <w:szCs w:val="18"/>
                <w:lang w:val="hy-AM"/>
              </w:rPr>
              <w:t xml:space="preserve"> </w:t>
            </w:r>
          </w:p>
        </w:tc>
        <w:tc>
          <w:tcPr>
            <w:tcW w:w="2878" w:type="dxa"/>
            <w:tcBorders>
              <w:top w:val="nil"/>
              <w:left w:val="nil"/>
              <w:bottom w:val="single" w:sz="4" w:space="0" w:color="auto"/>
              <w:right w:val="single" w:sz="4" w:space="0" w:color="auto"/>
            </w:tcBorders>
            <w:vAlign w:val="center"/>
          </w:tcPr>
          <w:p w14:paraId="3C669BCC"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773A61E"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3AB8B1E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r>
      <w:tr w:rsidR="00403076" w:rsidRPr="00693C35" w14:paraId="7A29D373" w14:textId="77777777" w:rsidTr="00176FDD">
        <w:trPr>
          <w:trHeight w:val="244"/>
        </w:trPr>
        <w:tc>
          <w:tcPr>
            <w:tcW w:w="625" w:type="dxa"/>
          </w:tcPr>
          <w:p w14:paraId="0AE7A1F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733DD380"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cs="Sylfaen"/>
                <w:sz w:val="18"/>
                <w:szCs w:val="18"/>
                <w:lang w:val="ru-RU"/>
              </w:rPr>
              <w:t>Ул. Ег. Тадевосян дом</w:t>
            </w:r>
            <w:r w:rsidRPr="00693C35">
              <w:rPr>
                <w:rFonts w:ascii="GHEA Grapalat" w:hAnsi="GHEA Grapalat" w:cs="Calibri"/>
                <w:sz w:val="18"/>
                <w:szCs w:val="18"/>
                <w:lang w:val="hy-AM"/>
              </w:rPr>
              <w:t xml:space="preserve"> 4 </w:t>
            </w:r>
            <w:r>
              <w:rPr>
                <w:rFonts w:ascii="GHEA Grapalat" w:hAnsi="GHEA Grapalat" w:cs="Calibri"/>
                <w:sz w:val="18"/>
                <w:szCs w:val="18"/>
                <w:lang w:val="ru-RU"/>
              </w:rPr>
              <w:t>под.</w:t>
            </w:r>
            <w:r w:rsidRPr="00693C35">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25E7D3FB"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9BC0F09"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4E99B7B7" w14:textId="77777777" w:rsidR="00403076" w:rsidRPr="00693C35"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rPr>
              <w:t>10</w:t>
            </w:r>
          </w:p>
        </w:tc>
      </w:tr>
      <w:tr w:rsidR="00403076" w:rsidRPr="00693C35" w14:paraId="28312EA2" w14:textId="77777777" w:rsidTr="00176FDD">
        <w:trPr>
          <w:trHeight w:val="244"/>
        </w:trPr>
        <w:tc>
          <w:tcPr>
            <w:tcW w:w="625" w:type="dxa"/>
          </w:tcPr>
          <w:p w14:paraId="31A1D92A"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5220" w:type="dxa"/>
          </w:tcPr>
          <w:p w14:paraId="2914F9CD" w14:textId="77777777" w:rsidR="00403076" w:rsidRPr="00693C35"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693C35">
              <w:rPr>
                <w:rFonts w:ascii="GHEA Grapalat" w:hAnsi="GHEA Grapalat"/>
                <w:sz w:val="18"/>
                <w:szCs w:val="18"/>
                <w:lang w:val="hy-AM"/>
              </w:rPr>
              <w:t>՝ 7</w:t>
            </w:r>
          </w:p>
        </w:tc>
        <w:tc>
          <w:tcPr>
            <w:tcW w:w="2878" w:type="dxa"/>
          </w:tcPr>
          <w:p w14:paraId="24BFE346"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707EB7F0"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48636547"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r>
      <w:tr w:rsidR="00403076" w:rsidRPr="00693C35" w14:paraId="1F1F3280" w14:textId="77777777" w:rsidTr="00176FDD">
        <w:trPr>
          <w:trHeight w:val="244"/>
        </w:trPr>
        <w:tc>
          <w:tcPr>
            <w:tcW w:w="625" w:type="dxa"/>
          </w:tcPr>
          <w:p w14:paraId="01D6CE87"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5220" w:type="dxa"/>
          </w:tcPr>
          <w:p w14:paraId="28BDC412" w14:textId="77777777" w:rsidR="00403076" w:rsidRPr="00693C35" w:rsidRDefault="00403076" w:rsidP="00176FDD">
            <w:pPr>
              <w:pStyle w:val="ListBullet2"/>
              <w:numPr>
                <w:ilvl w:val="0"/>
                <w:numId w:val="0"/>
              </w:numPr>
              <w:rPr>
                <w:rFonts w:ascii="GHEA Grapalat" w:hAnsi="GHEA Grapalat"/>
                <w:sz w:val="18"/>
                <w:szCs w:val="18"/>
                <w:lang w:val="hy-AM"/>
              </w:rPr>
            </w:pPr>
            <w:r>
              <w:rPr>
                <w:rFonts w:ascii="GHEA Grapalat" w:hAnsi="GHEA Grapalat"/>
                <w:sz w:val="18"/>
                <w:szCs w:val="18"/>
                <w:lang w:val="ru-RU"/>
              </w:rPr>
              <w:t>Итого</w:t>
            </w:r>
            <w:r w:rsidRPr="00693C35">
              <w:rPr>
                <w:rFonts w:ascii="GHEA Grapalat" w:hAnsi="GHEA Grapalat"/>
                <w:sz w:val="18"/>
                <w:szCs w:val="18"/>
                <w:lang w:val="hy-AM"/>
              </w:rPr>
              <w:t>՝ 100</w:t>
            </w:r>
          </w:p>
        </w:tc>
        <w:tc>
          <w:tcPr>
            <w:tcW w:w="2878" w:type="dxa"/>
          </w:tcPr>
          <w:p w14:paraId="1317B4C5"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0F7EA5F6"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c>
          <w:tcPr>
            <w:tcW w:w="2878" w:type="dxa"/>
          </w:tcPr>
          <w:p w14:paraId="08B19148" w14:textId="77777777" w:rsidR="00403076" w:rsidRPr="00693C35" w:rsidRDefault="00403076" w:rsidP="00176FDD">
            <w:pPr>
              <w:pStyle w:val="ListBullet2"/>
              <w:numPr>
                <w:ilvl w:val="0"/>
                <w:numId w:val="0"/>
              </w:numPr>
              <w:jc w:val="center"/>
              <w:rPr>
                <w:rFonts w:ascii="GHEA Grapalat" w:hAnsi="GHEA Grapalat"/>
                <w:sz w:val="18"/>
                <w:szCs w:val="18"/>
                <w:lang w:val="hy-AM"/>
              </w:rPr>
            </w:pPr>
          </w:p>
        </w:tc>
      </w:tr>
    </w:tbl>
    <w:p w14:paraId="0AE12CF3" w14:textId="77777777" w:rsidR="00403076" w:rsidRDefault="00403076" w:rsidP="00403076">
      <w:pPr>
        <w:pStyle w:val="ListBullet2"/>
        <w:numPr>
          <w:ilvl w:val="0"/>
          <w:numId w:val="0"/>
        </w:numPr>
        <w:jc w:val="center"/>
        <w:rPr>
          <w:rFonts w:ascii="GHEA Grapalat" w:hAnsi="GHEA Grapalat"/>
          <w:sz w:val="18"/>
          <w:szCs w:val="18"/>
          <w:lang w:val="hy-AM"/>
        </w:rPr>
      </w:pPr>
    </w:p>
    <w:p w14:paraId="7B860E96" w14:textId="77777777" w:rsidR="00403076" w:rsidRPr="00BC7D4E" w:rsidRDefault="00403076" w:rsidP="00403076">
      <w:pPr>
        <w:pStyle w:val="ListBullet2"/>
        <w:numPr>
          <w:ilvl w:val="0"/>
          <w:numId w:val="0"/>
        </w:numPr>
        <w:jc w:val="center"/>
        <w:rPr>
          <w:rFonts w:ascii="GHEA Grapalat" w:hAnsi="GHEA Grapalat"/>
          <w:sz w:val="18"/>
          <w:szCs w:val="18"/>
          <w:lang w:val="ru-RU"/>
        </w:rPr>
      </w:pPr>
      <w:r w:rsidRPr="00BC7D4E">
        <w:rPr>
          <w:rFonts w:ascii="GHEA Grapalat" w:hAnsi="GHEA Grapalat"/>
          <w:sz w:val="18"/>
          <w:szCs w:val="18"/>
          <w:lang w:val="ru-RU"/>
        </w:rPr>
        <w:t xml:space="preserve">Список адресов предназначенные для </w:t>
      </w:r>
      <w:r w:rsidRPr="00C0582B">
        <w:rPr>
          <w:rFonts w:ascii="GHEA Grapalat" w:hAnsi="GHEA Grapalat"/>
          <w:sz w:val="18"/>
          <w:szCs w:val="18"/>
          <w:lang w:val="ru-RU"/>
        </w:rPr>
        <w:t>2</w:t>
      </w:r>
      <w:r w:rsidRPr="00BC7D4E">
        <w:rPr>
          <w:rFonts w:ascii="GHEA Grapalat" w:hAnsi="GHEA Grapalat"/>
          <w:sz w:val="18"/>
          <w:szCs w:val="18"/>
          <w:lang w:val="ru-RU"/>
        </w:rPr>
        <w:t>-го лота</w:t>
      </w:r>
    </w:p>
    <w:p w14:paraId="60EA860E" w14:textId="77777777" w:rsidR="00403076" w:rsidRPr="0075408E" w:rsidRDefault="00403076" w:rsidP="00403076">
      <w:pPr>
        <w:pStyle w:val="ListBullet2"/>
        <w:numPr>
          <w:ilvl w:val="0"/>
          <w:numId w:val="0"/>
        </w:numPr>
        <w:jc w:val="center"/>
        <w:rPr>
          <w:rFonts w:ascii="GHEA Grapalat" w:hAnsi="GHEA Grapalat"/>
          <w:sz w:val="18"/>
          <w:szCs w:val="18"/>
          <w:lang w:val="ru-RU"/>
        </w:rPr>
      </w:pPr>
    </w:p>
    <w:tbl>
      <w:tblPr>
        <w:tblStyle w:val="TableGrid"/>
        <w:tblW w:w="14479" w:type="dxa"/>
        <w:tblLook w:val="04A0" w:firstRow="1" w:lastRow="0" w:firstColumn="1" w:lastColumn="0" w:noHBand="0" w:noVBand="1"/>
      </w:tblPr>
      <w:tblGrid>
        <w:gridCol w:w="625"/>
        <w:gridCol w:w="5220"/>
        <w:gridCol w:w="2878"/>
        <w:gridCol w:w="2878"/>
        <w:gridCol w:w="2878"/>
      </w:tblGrid>
      <w:tr w:rsidR="00403076" w:rsidRPr="008143C3" w14:paraId="3FA9769A" w14:textId="77777777" w:rsidTr="00176FDD">
        <w:trPr>
          <w:trHeight w:val="244"/>
        </w:trPr>
        <w:tc>
          <w:tcPr>
            <w:tcW w:w="625" w:type="dxa"/>
            <w:vAlign w:val="center"/>
          </w:tcPr>
          <w:p w14:paraId="2025A0C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693C35">
              <w:rPr>
                <w:rFonts w:ascii="GHEA Grapalat" w:hAnsi="GHEA Grapalat" w:cs="Calibri"/>
                <w:sz w:val="18"/>
                <w:szCs w:val="18"/>
                <w:lang w:val="ru-RU"/>
              </w:rPr>
              <w:t>П/н</w:t>
            </w:r>
          </w:p>
        </w:tc>
        <w:tc>
          <w:tcPr>
            <w:tcW w:w="5220" w:type="dxa"/>
            <w:vAlign w:val="center"/>
          </w:tcPr>
          <w:p w14:paraId="5E95B607" w14:textId="77777777" w:rsidR="00403076" w:rsidRPr="00E27EA1"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Адресс</w:t>
            </w:r>
            <w:proofErr w:type="spellEnd"/>
            <w:r w:rsidRPr="00693C35">
              <w:rPr>
                <w:rFonts w:ascii="GHEA Grapalat" w:hAnsi="GHEA Grapalat" w:cs="Calibri"/>
                <w:sz w:val="18"/>
                <w:szCs w:val="18"/>
              </w:rPr>
              <w:t>/</w:t>
            </w:r>
            <w:proofErr w:type="spellStart"/>
            <w:r w:rsidRPr="00693C35">
              <w:rPr>
                <w:rFonts w:ascii="GHEA Grapalat" w:hAnsi="GHEA Grapalat" w:cs="Calibri"/>
                <w:sz w:val="18"/>
                <w:szCs w:val="18"/>
              </w:rPr>
              <w:t>подъезд</w:t>
            </w:r>
            <w:proofErr w:type="spellEnd"/>
          </w:p>
        </w:tc>
        <w:tc>
          <w:tcPr>
            <w:tcW w:w="2878" w:type="dxa"/>
            <w:vAlign w:val="center"/>
          </w:tcPr>
          <w:p w14:paraId="30750C2D" w14:textId="77777777" w:rsidR="00403076" w:rsidRPr="00E27EA1"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Грузоподъемность</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кг</w:t>
            </w:r>
            <w:proofErr w:type="spellEnd"/>
            <w:r w:rsidRPr="00693C35">
              <w:rPr>
                <w:rFonts w:ascii="GHEA Grapalat" w:hAnsi="GHEA Grapalat" w:cs="Calibri"/>
                <w:sz w:val="18"/>
                <w:szCs w:val="18"/>
              </w:rPr>
              <w:t>/</w:t>
            </w:r>
          </w:p>
        </w:tc>
        <w:tc>
          <w:tcPr>
            <w:tcW w:w="2878" w:type="dxa"/>
            <w:vAlign w:val="center"/>
          </w:tcPr>
          <w:p w14:paraId="1560E7D4" w14:textId="77777777" w:rsidR="00403076" w:rsidRPr="00E27EA1"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Этажность</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этаж</w:t>
            </w:r>
            <w:proofErr w:type="spellEnd"/>
            <w:r w:rsidRPr="00693C35">
              <w:rPr>
                <w:rFonts w:ascii="GHEA Grapalat" w:hAnsi="GHEA Grapalat" w:cs="Calibri"/>
                <w:sz w:val="18"/>
                <w:szCs w:val="18"/>
              </w:rPr>
              <w:t>/</w:t>
            </w:r>
          </w:p>
        </w:tc>
        <w:tc>
          <w:tcPr>
            <w:tcW w:w="2878" w:type="dxa"/>
            <w:vAlign w:val="center"/>
          </w:tcPr>
          <w:p w14:paraId="41AA5C73" w14:textId="77777777" w:rsidR="00403076" w:rsidRPr="00E27EA1"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Колличество</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остановок</w:t>
            </w:r>
            <w:proofErr w:type="spellEnd"/>
          </w:p>
        </w:tc>
      </w:tr>
      <w:tr w:rsidR="00403076" w:rsidRPr="00693C35" w14:paraId="1D2323DD" w14:textId="77777777" w:rsidTr="00176FDD">
        <w:trPr>
          <w:trHeight w:val="244"/>
        </w:trPr>
        <w:tc>
          <w:tcPr>
            <w:tcW w:w="625" w:type="dxa"/>
            <w:vAlign w:val="center"/>
          </w:tcPr>
          <w:p w14:paraId="6337CF14"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6F102A00"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5A2825E1"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5142078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6D2770E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8143C3" w14:paraId="7E98B1BC" w14:textId="77777777" w:rsidTr="00176FDD">
        <w:trPr>
          <w:trHeight w:val="244"/>
        </w:trPr>
        <w:tc>
          <w:tcPr>
            <w:tcW w:w="625" w:type="dxa"/>
            <w:vAlign w:val="center"/>
          </w:tcPr>
          <w:p w14:paraId="682395F2" w14:textId="77777777" w:rsidR="00403076" w:rsidRPr="00E27EA1" w:rsidRDefault="00403076" w:rsidP="00176FDD">
            <w:pPr>
              <w:pStyle w:val="ListBullet2"/>
              <w:numPr>
                <w:ilvl w:val="0"/>
                <w:numId w:val="0"/>
              </w:numPr>
              <w:jc w:val="center"/>
              <w:rPr>
                <w:rFonts w:ascii="GHEA Grapalat" w:hAnsi="GHEA Grapalat" w:cs="Calibri"/>
                <w:sz w:val="18"/>
                <w:szCs w:val="18"/>
              </w:rPr>
            </w:pPr>
          </w:p>
        </w:tc>
        <w:tc>
          <w:tcPr>
            <w:tcW w:w="13854" w:type="dxa"/>
            <w:gridSpan w:val="4"/>
            <w:vAlign w:val="center"/>
          </w:tcPr>
          <w:p w14:paraId="383C5BC0" w14:textId="77777777" w:rsidR="00403076" w:rsidRPr="00E27EA1" w:rsidRDefault="00403076" w:rsidP="00176FDD">
            <w:pPr>
              <w:pStyle w:val="ListBullet2"/>
              <w:numPr>
                <w:ilvl w:val="0"/>
                <w:numId w:val="0"/>
              </w:numPr>
              <w:jc w:val="center"/>
              <w:rPr>
                <w:rFonts w:ascii="GHEA Grapalat" w:hAnsi="GHEA Grapalat" w:cs="Calibri"/>
                <w:sz w:val="18"/>
                <w:szCs w:val="18"/>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Ачапняк</w:t>
            </w:r>
            <w:proofErr w:type="spellEnd"/>
          </w:p>
        </w:tc>
      </w:tr>
      <w:tr w:rsidR="00403076" w14:paraId="50714B7A" w14:textId="77777777" w:rsidTr="00176FDD">
        <w:trPr>
          <w:trHeight w:val="244"/>
        </w:trPr>
        <w:tc>
          <w:tcPr>
            <w:tcW w:w="625" w:type="dxa"/>
            <w:hideMark/>
          </w:tcPr>
          <w:p w14:paraId="42E76319"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sz w:val="18"/>
                <w:szCs w:val="18"/>
              </w:rPr>
              <w:t>1</w:t>
            </w:r>
          </w:p>
        </w:tc>
        <w:tc>
          <w:tcPr>
            <w:tcW w:w="5220" w:type="dxa"/>
            <w:tcBorders>
              <w:top w:val="single" w:sz="4" w:space="0" w:color="auto"/>
              <w:left w:val="single" w:sz="4" w:space="0" w:color="auto"/>
              <w:bottom w:val="single" w:sz="4" w:space="0" w:color="auto"/>
              <w:right w:val="single" w:sz="4" w:space="0" w:color="auto"/>
            </w:tcBorders>
            <w:shd w:val="clear" w:color="000000" w:fill="FFFFFF"/>
            <w:hideMark/>
          </w:tcPr>
          <w:p w14:paraId="41D17BD7" w14:textId="77777777" w:rsidR="00403076" w:rsidRPr="00A776B3" w:rsidRDefault="00403076" w:rsidP="00176FDD">
            <w:pPr>
              <w:rPr>
                <w:rFonts w:ascii="GHEA Grapalat" w:hAnsi="GHEA Grapalat" w:cs="Calibri"/>
                <w:sz w:val="18"/>
                <w:szCs w:val="18"/>
              </w:rPr>
            </w:pPr>
            <w:r>
              <w:rPr>
                <w:rFonts w:ascii="GHEA Grapalat" w:hAnsi="GHEA Grapalat" w:cs="Calibri"/>
                <w:sz w:val="18"/>
                <w:szCs w:val="18"/>
              </w:rPr>
              <w:t>Квартал Назарбекян дом</w:t>
            </w:r>
            <w:r w:rsidRPr="00A776B3">
              <w:rPr>
                <w:rFonts w:ascii="GHEA Grapalat" w:hAnsi="GHEA Grapalat" w:cs="Calibri"/>
                <w:sz w:val="18"/>
                <w:szCs w:val="18"/>
              </w:rPr>
              <w:t xml:space="preserve"> 17 </w:t>
            </w:r>
            <w:r>
              <w:rPr>
                <w:rFonts w:ascii="GHEA Grapalat" w:hAnsi="GHEA Grapalat" w:cs="Calibri"/>
                <w:sz w:val="18"/>
                <w:szCs w:val="18"/>
              </w:rPr>
              <w:t>под.</w:t>
            </w:r>
            <w:r w:rsidRPr="00A776B3">
              <w:rPr>
                <w:rFonts w:ascii="GHEA Grapalat" w:hAnsi="GHEA Grapalat" w:cs="Calibri"/>
                <w:sz w:val="18"/>
                <w:szCs w:val="18"/>
              </w:rPr>
              <w:t xml:space="preserve"> 1</w:t>
            </w:r>
          </w:p>
        </w:tc>
        <w:tc>
          <w:tcPr>
            <w:tcW w:w="2878" w:type="dxa"/>
            <w:tcBorders>
              <w:top w:val="single" w:sz="4" w:space="0" w:color="auto"/>
              <w:left w:val="nil"/>
              <w:bottom w:val="single" w:sz="4" w:space="0" w:color="auto"/>
              <w:right w:val="single" w:sz="4" w:space="0" w:color="auto"/>
            </w:tcBorders>
            <w:vAlign w:val="center"/>
            <w:hideMark/>
          </w:tcPr>
          <w:p w14:paraId="1C88C511" w14:textId="77777777" w:rsidR="00403076" w:rsidRPr="00E27EA1" w:rsidRDefault="00403076" w:rsidP="00176FDD">
            <w:pPr>
              <w:jc w:val="center"/>
              <w:rPr>
                <w:rFonts w:ascii="GHEA Grapalat" w:hAnsi="GHEA Grapalat" w:cs="Calibri"/>
                <w:color w:val="000000"/>
                <w:sz w:val="18"/>
                <w:szCs w:val="18"/>
              </w:rPr>
            </w:pPr>
            <w:r w:rsidRPr="00E27EA1">
              <w:rPr>
                <w:rFonts w:ascii="GHEA Grapalat" w:hAnsi="GHEA Grapalat" w:cs="Calibri"/>
                <w:color w:val="000000"/>
                <w:sz w:val="18"/>
                <w:szCs w:val="18"/>
              </w:rPr>
              <w:t>400</w:t>
            </w:r>
          </w:p>
        </w:tc>
        <w:tc>
          <w:tcPr>
            <w:tcW w:w="2878" w:type="dxa"/>
            <w:tcBorders>
              <w:top w:val="single" w:sz="4" w:space="0" w:color="auto"/>
              <w:left w:val="nil"/>
              <w:bottom w:val="single" w:sz="4" w:space="0" w:color="auto"/>
              <w:right w:val="single" w:sz="4" w:space="0" w:color="auto"/>
            </w:tcBorders>
            <w:vAlign w:val="center"/>
            <w:hideMark/>
          </w:tcPr>
          <w:p w14:paraId="45FCEE79"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color w:val="000000"/>
                <w:sz w:val="18"/>
                <w:szCs w:val="18"/>
              </w:rPr>
              <w:t>9</w:t>
            </w:r>
          </w:p>
        </w:tc>
        <w:tc>
          <w:tcPr>
            <w:tcW w:w="2878" w:type="dxa"/>
            <w:tcBorders>
              <w:top w:val="single" w:sz="4" w:space="0" w:color="auto"/>
              <w:left w:val="nil"/>
              <w:bottom w:val="single" w:sz="4" w:space="0" w:color="auto"/>
              <w:right w:val="single" w:sz="4" w:space="0" w:color="auto"/>
            </w:tcBorders>
            <w:vAlign w:val="center"/>
            <w:hideMark/>
          </w:tcPr>
          <w:p w14:paraId="135574DF"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color w:val="000000"/>
                <w:sz w:val="18"/>
                <w:szCs w:val="18"/>
              </w:rPr>
              <w:t>9</w:t>
            </w:r>
          </w:p>
        </w:tc>
      </w:tr>
      <w:tr w:rsidR="00403076" w14:paraId="659328FC" w14:textId="77777777" w:rsidTr="00176FDD">
        <w:trPr>
          <w:trHeight w:val="244"/>
        </w:trPr>
        <w:tc>
          <w:tcPr>
            <w:tcW w:w="625" w:type="dxa"/>
            <w:hideMark/>
          </w:tcPr>
          <w:p w14:paraId="25697791"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sz w:val="18"/>
                <w:szCs w:val="18"/>
              </w:rPr>
              <w:t>2</w:t>
            </w:r>
          </w:p>
        </w:tc>
        <w:tc>
          <w:tcPr>
            <w:tcW w:w="5220" w:type="dxa"/>
            <w:tcBorders>
              <w:top w:val="nil"/>
              <w:left w:val="single" w:sz="4" w:space="0" w:color="auto"/>
              <w:bottom w:val="single" w:sz="4" w:space="0" w:color="auto"/>
              <w:right w:val="single" w:sz="4" w:space="0" w:color="auto"/>
            </w:tcBorders>
            <w:shd w:val="clear" w:color="000000" w:fill="FFFFFF"/>
            <w:hideMark/>
          </w:tcPr>
          <w:p w14:paraId="5A1CACE6" w14:textId="77777777" w:rsidR="00403076" w:rsidRPr="00A776B3" w:rsidRDefault="00403076" w:rsidP="00176FDD">
            <w:pPr>
              <w:rPr>
                <w:rFonts w:ascii="GHEA Grapalat" w:hAnsi="GHEA Grapalat" w:cs="Calibri"/>
                <w:sz w:val="18"/>
                <w:szCs w:val="18"/>
              </w:rPr>
            </w:pPr>
            <w:r>
              <w:rPr>
                <w:rFonts w:ascii="GHEA Grapalat" w:hAnsi="GHEA Grapalat" w:cs="Calibri"/>
                <w:sz w:val="18"/>
                <w:szCs w:val="18"/>
              </w:rPr>
              <w:t>Квартал Назарбекян дом</w:t>
            </w:r>
            <w:r w:rsidRPr="00A776B3">
              <w:rPr>
                <w:rFonts w:ascii="GHEA Grapalat" w:hAnsi="GHEA Grapalat" w:cs="Calibri"/>
                <w:sz w:val="18"/>
                <w:szCs w:val="18"/>
              </w:rPr>
              <w:t xml:space="preserve"> 17 </w:t>
            </w:r>
            <w:r>
              <w:rPr>
                <w:rFonts w:ascii="GHEA Grapalat" w:hAnsi="GHEA Grapalat" w:cs="Calibri"/>
                <w:sz w:val="18"/>
                <w:szCs w:val="18"/>
              </w:rPr>
              <w:t>под.</w:t>
            </w:r>
            <w:r w:rsidRPr="00A776B3">
              <w:rPr>
                <w:rFonts w:ascii="GHEA Grapalat" w:hAnsi="GHEA Grapalat" w:cs="Calibri"/>
                <w:sz w:val="18"/>
                <w:szCs w:val="18"/>
              </w:rPr>
              <w:t xml:space="preserve"> 2</w:t>
            </w:r>
          </w:p>
        </w:tc>
        <w:tc>
          <w:tcPr>
            <w:tcW w:w="2878" w:type="dxa"/>
            <w:tcBorders>
              <w:top w:val="nil"/>
              <w:left w:val="nil"/>
              <w:bottom w:val="single" w:sz="4" w:space="0" w:color="auto"/>
              <w:right w:val="single" w:sz="4" w:space="0" w:color="auto"/>
            </w:tcBorders>
            <w:vAlign w:val="center"/>
            <w:hideMark/>
          </w:tcPr>
          <w:p w14:paraId="1921C860" w14:textId="77777777" w:rsidR="00403076" w:rsidRPr="00E27EA1" w:rsidRDefault="00403076" w:rsidP="00176FDD">
            <w:pPr>
              <w:jc w:val="center"/>
              <w:rPr>
                <w:rFonts w:ascii="GHEA Grapalat" w:hAnsi="GHEA Grapalat" w:cs="Calibri"/>
                <w:color w:val="000000"/>
                <w:sz w:val="18"/>
                <w:szCs w:val="18"/>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hideMark/>
          </w:tcPr>
          <w:p w14:paraId="4010D607"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center"/>
            <w:hideMark/>
          </w:tcPr>
          <w:p w14:paraId="60EFAB80"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color w:val="000000"/>
                <w:sz w:val="18"/>
                <w:szCs w:val="18"/>
              </w:rPr>
              <w:t>9</w:t>
            </w:r>
          </w:p>
        </w:tc>
      </w:tr>
      <w:tr w:rsidR="00403076" w14:paraId="7F241323" w14:textId="77777777" w:rsidTr="00176FDD">
        <w:trPr>
          <w:trHeight w:val="244"/>
        </w:trPr>
        <w:tc>
          <w:tcPr>
            <w:tcW w:w="625" w:type="dxa"/>
            <w:hideMark/>
          </w:tcPr>
          <w:p w14:paraId="5998436E"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sz w:val="18"/>
                <w:szCs w:val="18"/>
              </w:rPr>
              <w:t>3</w:t>
            </w:r>
          </w:p>
        </w:tc>
        <w:tc>
          <w:tcPr>
            <w:tcW w:w="5220" w:type="dxa"/>
            <w:tcBorders>
              <w:top w:val="nil"/>
              <w:left w:val="single" w:sz="4" w:space="0" w:color="auto"/>
              <w:bottom w:val="single" w:sz="4" w:space="0" w:color="auto"/>
              <w:right w:val="single" w:sz="4" w:space="0" w:color="auto"/>
            </w:tcBorders>
            <w:shd w:val="clear" w:color="000000" w:fill="FFFFFF"/>
            <w:hideMark/>
          </w:tcPr>
          <w:p w14:paraId="415FC4C7" w14:textId="77777777" w:rsidR="00403076" w:rsidRPr="00A776B3" w:rsidRDefault="00403076" w:rsidP="00176FDD">
            <w:pPr>
              <w:rPr>
                <w:rFonts w:ascii="GHEA Grapalat" w:hAnsi="GHEA Grapalat" w:cs="Calibri"/>
                <w:sz w:val="18"/>
                <w:szCs w:val="18"/>
              </w:rPr>
            </w:pPr>
            <w:r>
              <w:rPr>
                <w:rFonts w:ascii="GHEA Grapalat" w:hAnsi="GHEA Grapalat" w:cs="Calibri"/>
                <w:sz w:val="18"/>
                <w:szCs w:val="18"/>
              </w:rPr>
              <w:t>Квартал Назарбекян дом</w:t>
            </w:r>
            <w:r w:rsidRPr="00A776B3">
              <w:rPr>
                <w:rFonts w:ascii="GHEA Grapalat" w:hAnsi="GHEA Grapalat" w:cs="Calibri"/>
                <w:sz w:val="18"/>
                <w:szCs w:val="18"/>
              </w:rPr>
              <w:t xml:space="preserve"> 17 </w:t>
            </w:r>
            <w:r>
              <w:rPr>
                <w:rFonts w:ascii="GHEA Grapalat" w:hAnsi="GHEA Grapalat" w:cs="Calibri"/>
                <w:sz w:val="18"/>
                <w:szCs w:val="18"/>
              </w:rPr>
              <w:t>под.</w:t>
            </w:r>
            <w:r w:rsidRPr="00A776B3">
              <w:rPr>
                <w:rFonts w:ascii="GHEA Grapalat" w:hAnsi="GHEA Grapalat" w:cs="Calibri"/>
                <w:sz w:val="18"/>
                <w:szCs w:val="18"/>
              </w:rPr>
              <w:t xml:space="preserve"> 3</w:t>
            </w:r>
          </w:p>
        </w:tc>
        <w:tc>
          <w:tcPr>
            <w:tcW w:w="2878" w:type="dxa"/>
            <w:tcBorders>
              <w:top w:val="nil"/>
              <w:left w:val="nil"/>
              <w:bottom w:val="single" w:sz="4" w:space="0" w:color="auto"/>
              <w:right w:val="single" w:sz="4" w:space="0" w:color="auto"/>
            </w:tcBorders>
            <w:vAlign w:val="center"/>
            <w:hideMark/>
          </w:tcPr>
          <w:p w14:paraId="120CDCC3" w14:textId="77777777" w:rsidR="00403076" w:rsidRPr="00E27EA1" w:rsidRDefault="00403076" w:rsidP="00176FDD">
            <w:pPr>
              <w:jc w:val="center"/>
              <w:rPr>
                <w:rFonts w:ascii="GHEA Grapalat" w:hAnsi="GHEA Grapalat" w:cs="Calibri"/>
                <w:color w:val="000000"/>
                <w:sz w:val="18"/>
                <w:szCs w:val="18"/>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hideMark/>
          </w:tcPr>
          <w:p w14:paraId="127DEFD9"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center"/>
            <w:hideMark/>
          </w:tcPr>
          <w:p w14:paraId="0467047E"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color w:val="000000"/>
                <w:sz w:val="18"/>
                <w:szCs w:val="18"/>
              </w:rPr>
              <w:t>9</w:t>
            </w:r>
          </w:p>
        </w:tc>
      </w:tr>
      <w:tr w:rsidR="00403076" w14:paraId="3010B2A0" w14:textId="77777777" w:rsidTr="00176FDD">
        <w:trPr>
          <w:trHeight w:val="244"/>
        </w:trPr>
        <w:tc>
          <w:tcPr>
            <w:tcW w:w="625" w:type="dxa"/>
            <w:hideMark/>
          </w:tcPr>
          <w:p w14:paraId="25FF1CDA"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sz w:val="18"/>
                <w:szCs w:val="18"/>
              </w:rPr>
              <w:t>4</w:t>
            </w:r>
          </w:p>
        </w:tc>
        <w:tc>
          <w:tcPr>
            <w:tcW w:w="5220" w:type="dxa"/>
            <w:tcBorders>
              <w:top w:val="nil"/>
              <w:left w:val="single" w:sz="4" w:space="0" w:color="auto"/>
              <w:bottom w:val="single" w:sz="4" w:space="0" w:color="auto"/>
              <w:right w:val="single" w:sz="4" w:space="0" w:color="auto"/>
            </w:tcBorders>
            <w:shd w:val="clear" w:color="000000" w:fill="FFFFFF"/>
            <w:hideMark/>
          </w:tcPr>
          <w:p w14:paraId="4702A9D7" w14:textId="77777777" w:rsidR="00403076" w:rsidRPr="00A776B3" w:rsidRDefault="00403076" w:rsidP="00176FDD">
            <w:pPr>
              <w:rPr>
                <w:rFonts w:ascii="GHEA Grapalat" w:hAnsi="GHEA Grapalat" w:cs="Calibri"/>
                <w:sz w:val="18"/>
                <w:szCs w:val="18"/>
              </w:rPr>
            </w:pPr>
            <w:r>
              <w:rPr>
                <w:rFonts w:ascii="GHEA Grapalat" w:hAnsi="GHEA Grapalat" w:cs="Calibri"/>
                <w:sz w:val="18"/>
                <w:szCs w:val="18"/>
              </w:rPr>
              <w:t>Квартал Назарбекян дом</w:t>
            </w:r>
            <w:r w:rsidRPr="00A776B3">
              <w:rPr>
                <w:rFonts w:ascii="GHEA Grapalat" w:hAnsi="GHEA Grapalat" w:cs="Calibri"/>
                <w:sz w:val="18"/>
                <w:szCs w:val="18"/>
              </w:rPr>
              <w:t xml:space="preserve"> 31</w:t>
            </w:r>
            <w:r>
              <w:rPr>
                <w:rFonts w:ascii="GHEA Grapalat" w:hAnsi="GHEA Grapalat" w:cs="Calibri"/>
                <w:sz w:val="18"/>
                <w:szCs w:val="18"/>
              </w:rPr>
              <w:t>а</w:t>
            </w:r>
            <w:r w:rsidRPr="00A776B3">
              <w:rPr>
                <w:rFonts w:ascii="GHEA Grapalat" w:hAnsi="GHEA Grapalat" w:cs="Calibri"/>
                <w:sz w:val="18"/>
                <w:szCs w:val="18"/>
              </w:rPr>
              <w:t xml:space="preserve"> </w:t>
            </w:r>
            <w:r>
              <w:rPr>
                <w:rFonts w:ascii="GHEA Grapalat" w:hAnsi="GHEA Grapalat" w:cs="Calibri"/>
                <w:sz w:val="18"/>
                <w:szCs w:val="18"/>
              </w:rPr>
              <w:t>под.</w:t>
            </w:r>
            <w:r w:rsidRPr="00A776B3">
              <w:rPr>
                <w:rFonts w:ascii="GHEA Grapalat" w:hAnsi="GHEA Grapalat" w:cs="Calibri"/>
                <w:sz w:val="18"/>
                <w:szCs w:val="18"/>
              </w:rPr>
              <w:t xml:space="preserve"> </w:t>
            </w:r>
            <w:r>
              <w:rPr>
                <w:rFonts w:ascii="GHEA Grapalat" w:hAnsi="GHEA Grapalat" w:cs="Calibri"/>
                <w:sz w:val="18"/>
                <w:szCs w:val="18"/>
              </w:rPr>
              <w:t>1</w:t>
            </w:r>
          </w:p>
        </w:tc>
        <w:tc>
          <w:tcPr>
            <w:tcW w:w="2878" w:type="dxa"/>
            <w:tcBorders>
              <w:top w:val="nil"/>
              <w:left w:val="nil"/>
              <w:bottom w:val="single" w:sz="4" w:space="0" w:color="auto"/>
              <w:right w:val="single" w:sz="4" w:space="0" w:color="auto"/>
            </w:tcBorders>
            <w:vAlign w:val="center"/>
            <w:hideMark/>
          </w:tcPr>
          <w:p w14:paraId="4C3A845B" w14:textId="77777777" w:rsidR="00403076" w:rsidRPr="00E27EA1" w:rsidRDefault="00403076" w:rsidP="00176FDD">
            <w:pPr>
              <w:jc w:val="center"/>
              <w:rPr>
                <w:rFonts w:ascii="GHEA Grapalat" w:hAnsi="GHEA Grapalat" w:cs="Calibri"/>
                <w:color w:val="000000"/>
                <w:sz w:val="18"/>
                <w:szCs w:val="18"/>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shd w:val="clear" w:color="000000" w:fill="FFFFFF"/>
            <w:vAlign w:val="center"/>
            <w:hideMark/>
          </w:tcPr>
          <w:p w14:paraId="7BF47C6F"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shd w:val="clear" w:color="000000" w:fill="FFFFFF"/>
            <w:vAlign w:val="center"/>
            <w:hideMark/>
          </w:tcPr>
          <w:p w14:paraId="6D56A54F" w14:textId="77777777" w:rsidR="00403076" w:rsidRPr="00E27EA1" w:rsidRDefault="00403076" w:rsidP="00176FDD">
            <w:pPr>
              <w:jc w:val="center"/>
              <w:rPr>
                <w:rFonts w:ascii="GHEA Grapalat" w:hAnsi="GHEA Grapalat" w:cs="Calibri"/>
                <w:sz w:val="18"/>
                <w:szCs w:val="18"/>
              </w:rPr>
            </w:pPr>
            <w:r w:rsidRPr="00E27EA1">
              <w:rPr>
                <w:rFonts w:ascii="GHEA Grapalat" w:hAnsi="GHEA Grapalat" w:cs="Calibri"/>
                <w:sz w:val="18"/>
                <w:szCs w:val="18"/>
              </w:rPr>
              <w:t>9</w:t>
            </w:r>
          </w:p>
        </w:tc>
      </w:tr>
      <w:tr w:rsidR="00403076" w:rsidRPr="008143C3" w14:paraId="2C4654D9" w14:textId="77777777" w:rsidTr="00176FDD">
        <w:trPr>
          <w:trHeight w:val="244"/>
        </w:trPr>
        <w:tc>
          <w:tcPr>
            <w:tcW w:w="625" w:type="dxa"/>
          </w:tcPr>
          <w:p w14:paraId="0BA15F6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shd w:val="clear" w:color="000000" w:fill="FFFFFF"/>
          </w:tcPr>
          <w:p w14:paraId="48D5732B" w14:textId="77777777" w:rsidR="00403076" w:rsidRPr="00A776B3"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Квартал Назарбекян дом</w:t>
            </w:r>
            <w:r w:rsidRPr="00A776B3">
              <w:rPr>
                <w:rFonts w:ascii="GHEA Grapalat" w:hAnsi="GHEA Grapalat" w:cs="Calibri"/>
                <w:sz w:val="18"/>
                <w:szCs w:val="18"/>
                <w:lang w:val="ru-RU"/>
              </w:rPr>
              <w:t xml:space="preserve"> </w:t>
            </w:r>
            <w:r w:rsidRPr="00E27EA1">
              <w:rPr>
                <w:rFonts w:ascii="GHEA Grapalat" w:hAnsi="GHEA Grapalat" w:cs="Calibri"/>
                <w:sz w:val="18"/>
                <w:szCs w:val="18"/>
                <w:lang w:val="hy-AM"/>
              </w:rPr>
              <w:t xml:space="preserve">5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w:t>
            </w:r>
            <w:r>
              <w:rPr>
                <w:rFonts w:ascii="GHEA Grapalat" w:hAnsi="GHEA Grapalat" w:cs="Calibri"/>
                <w:sz w:val="18"/>
                <w:szCs w:val="18"/>
                <w:lang w:val="ru-RU"/>
              </w:rPr>
              <w:t>1</w:t>
            </w:r>
          </w:p>
        </w:tc>
        <w:tc>
          <w:tcPr>
            <w:tcW w:w="2878" w:type="dxa"/>
            <w:tcBorders>
              <w:top w:val="nil"/>
              <w:left w:val="nil"/>
              <w:bottom w:val="single" w:sz="4" w:space="0" w:color="auto"/>
              <w:right w:val="single" w:sz="4" w:space="0" w:color="auto"/>
            </w:tcBorders>
            <w:vAlign w:val="center"/>
          </w:tcPr>
          <w:p w14:paraId="3FB00B6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5FB2D6B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center"/>
          </w:tcPr>
          <w:p w14:paraId="6AE347C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21B6D96C" w14:textId="77777777" w:rsidTr="00176FDD">
        <w:trPr>
          <w:trHeight w:val="244"/>
        </w:trPr>
        <w:tc>
          <w:tcPr>
            <w:tcW w:w="625" w:type="dxa"/>
          </w:tcPr>
          <w:p w14:paraId="2131C68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shd w:val="clear" w:color="000000" w:fill="FFFFFF"/>
          </w:tcPr>
          <w:p w14:paraId="0D98E2C9"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Квартал Назарбекян дом</w:t>
            </w:r>
            <w:r w:rsidRPr="00A776B3">
              <w:rPr>
                <w:rFonts w:ascii="GHEA Grapalat" w:hAnsi="GHEA Grapalat" w:cs="Calibri"/>
                <w:sz w:val="18"/>
                <w:szCs w:val="18"/>
                <w:lang w:val="ru-RU"/>
              </w:rPr>
              <w:t xml:space="preserve"> </w:t>
            </w:r>
            <w:r w:rsidRPr="00E27EA1">
              <w:rPr>
                <w:rFonts w:ascii="GHEA Grapalat" w:hAnsi="GHEA Grapalat" w:cs="Calibri"/>
                <w:sz w:val="18"/>
                <w:szCs w:val="18"/>
                <w:lang w:val="hy-AM"/>
              </w:rPr>
              <w:t xml:space="preserve">5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3D40FB0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00EB3CB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center"/>
          </w:tcPr>
          <w:p w14:paraId="5B853E6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67ED77CE" w14:textId="77777777" w:rsidTr="00176FDD">
        <w:trPr>
          <w:trHeight w:val="244"/>
        </w:trPr>
        <w:tc>
          <w:tcPr>
            <w:tcW w:w="625" w:type="dxa"/>
          </w:tcPr>
          <w:p w14:paraId="7EBFBC6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shd w:val="clear" w:color="000000" w:fill="FFFFFF"/>
          </w:tcPr>
          <w:p w14:paraId="1CACAAA5"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Квартал Назарбекян дом</w:t>
            </w:r>
            <w:r w:rsidRPr="00A776B3">
              <w:rPr>
                <w:rFonts w:ascii="GHEA Grapalat" w:hAnsi="GHEA Grapalat" w:cs="Calibri"/>
                <w:sz w:val="18"/>
                <w:szCs w:val="18"/>
                <w:lang w:val="ru-RU"/>
              </w:rPr>
              <w:t xml:space="preserve"> </w:t>
            </w:r>
            <w:r w:rsidRPr="00E27EA1">
              <w:rPr>
                <w:rFonts w:ascii="GHEA Grapalat" w:hAnsi="GHEA Grapalat" w:cs="Calibri"/>
                <w:sz w:val="18"/>
                <w:szCs w:val="18"/>
                <w:lang w:val="hy-AM"/>
              </w:rPr>
              <w:t xml:space="preserve">5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271B37F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5A3E9EC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center"/>
          </w:tcPr>
          <w:p w14:paraId="2F5EEE6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4F46121E" w14:textId="77777777" w:rsidTr="00176FDD">
        <w:trPr>
          <w:trHeight w:val="244"/>
        </w:trPr>
        <w:tc>
          <w:tcPr>
            <w:tcW w:w="625" w:type="dxa"/>
          </w:tcPr>
          <w:p w14:paraId="1C19FA1F"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5220" w:type="dxa"/>
          </w:tcPr>
          <w:p w14:paraId="2B9D3A66" w14:textId="77777777" w:rsidR="00403076" w:rsidRPr="00E27EA1"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E27EA1">
              <w:rPr>
                <w:rFonts w:ascii="GHEA Grapalat" w:hAnsi="GHEA Grapalat"/>
                <w:sz w:val="18"/>
                <w:szCs w:val="18"/>
                <w:lang w:val="hy-AM"/>
              </w:rPr>
              <w:t>՝ 7</w:t>
            </w:r>
          </w:p>
        </w:tc>
        <w:tc>
          <w:tcPr>
            <w:tcW w:w="2878" w:type="dxa"/>
          </w:tcPr>
          <w:p w14:paraId="49D62B4D"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3848176B"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40B733AC"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r>
      <w:tr w:rsidR="00403076" w:rsidRPr="00693C35" w14:paraId="5A154D87" w14:textId="77777777" w:rsidTr="00176FDD">
        <w:trPr>
          <w:trHeight w:val="244"/>
        </w:trPr>
        <w:tc>
          <w:tcPr>
            <w:tcW w:w="625" w:type="dxa"/>
            <w:vAlign w:val="center"/>
          </w:tcPr>
          <w:p w14:paraId="4E31F16C"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6D07A4FB"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59512ED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1A7EB91C"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0A903A32"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8143C3" w14:paraId="58F508A4" w14:textId="77777777" w:rsidTr="00176FDD">
        <w:trPr>
          <w:trHeight w:val="244"/>
        </w:trPr>
        <w:tc>
          <w:tcPr>
            <w:tcW w:w="625" w:type="dxa"/>
            <w:vAlign w:val="center"/>
          </w:tcPr>
          <w:p w14:paraId="7E4C2B2D" w14:textId="77777777" w:rsidR="00403076" w:rsidRPr="00E27EA1" w:rsidRDefault="00403076" w:rsidP="00176FDD">
            <w:pPr>
              <w:pStyle w:val="ListBullet2"/>
              <w:numPr>
                <w:ilvl w:val="0"/>
                <w:numId w:val="0"/>
              </w:numPr>
              <w:jc w:val="center"/>
              <w:rPr>
                <w:rFonts w:ascii="GHEA Grapalat" w:hAnsi="GHEA Grapalat" w:cs="Calibri"/>
                <w:sz w:val="18"/>
                <w:szCs w:val="18"/>
              </w:rPr>
            </w:pPr>
          </w:p>
        </w:tc>
        <w:tc>
          <w:tcPr>
            <w:tcW w:w="13854" w:type="dxa"/>
            <w:gridSpan w:val="4"/>
            <w:vAlign w:val="center"/>
          </w:tcPr>
          <w:p w14:paraId="4B215635" w14:textId="77777777" w:rsidR="00403076" w:rsidRPr="00CF3B24" w:rsidRDefault="00403076" w:rsidP="00176FDD">
            <w:pPr>
              <w:pStyle w:val="ListBullet2"/>
              <w:numPr>
                <w:ilvl w:val="0"/>
                <w:numId w:val="0"/>
              </w:numPr>
              <w:jc w:val="center"/>
              <w:rPr>
                <w:rFonts w:ascii="GHEA Grapalat" w:hAnsi="GHEA Grapalat" w:cs="Calibri"/>
                <w:sz w:val="18"/>
                <w:szCs w:val="18"/>
                <w:lang w:val="ru-RU"/>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Аван</w:t>
            </w:r>
          </w:p>
        </w:tc>
      </w:tr>
      <w:tr w:rsidR="00403076" w:rsidRPr="008143C3" w14:paraId="6A1FEAA9" w14:textId="77777777" w:rsidTr="00176FDD">
        <w:trPr>
          <w:trHeight w:val="244"/>
        </w:trPr>
        <w:tc>
          <w:tcPr>
            <w:tcW w:w="625" w:type="dxa"/>
          </w:tcPr>
          <w:p w14:paraId="4B59702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4130ED60" w14:textId="77777777" w:rsidR="00403076" w:rsidRPr="00E27EA1" w:rsidRDefault="00403076" w:rsidP="00176FDD">
            <w:pPr>
              <w:pStyle w:val="ListBullet2"/>
              <w:numPr>
                <w:ilvl w:val="0"/>
                <w:numId w:val="0"/>
              </w:numPr>
              <w:rPr>
                <w:rFonts w:ascii="GHEA Grapalat" w:hAnsi="GHEA Grapalat"/>
                <w:sz w:val="18"/>
                <w:szCs w:val="18"/>
                <w:lang w:val="hy-AM"/>
              </w:rPr>
            </w:pPr>
            <w:r w:rsidRPr="00813B00">
              <w:rPr>
                <w:rFonts w:ascii="GHEA Grapalat" w:hAnsi="GHEA Grapalat" w:cs="Calibri"/>
                <w:sz w:val="18"/>
                <w:szCs w:val="18"/>
                <w:lang w:val="hy-AM"/>
              </w:rPr>
              <w:t xml:space="preserve">Квартал </w:t>
            </w:r>
            <w:r>
              <w:rPr>
                <w:rFonts w:ascii="GHEA Grapalat" w:hAnsi="GHEA Grapalat" w:cs="Calibri"/>
                <w:sz w:val="18"/>
                <w:szCs w:val="18"/>
                <w:lang w:val="ru-RU"/>
              </w:rPr>
              <w:t>Дурян дом</w:t>
            </w:r>
            <w:r w:rsidRPr="00693C35">
              <w:rPr>
                <w:rFonts w:ascii="GHEA Grapalat" w:hAnsi="GHEA Grapalat" w:cs="Calibri"/>
                <w:sz w:val="18"/>
                <w:szCs w:val="18"/>
                <w:lang w:val="hy-AM"/>
              </w:rPr>
              <w:t xml:space="preserve"> </w:t>
            </w:r>
            <w:r w:rsidRPr="00E27EA1">
              <w:rPr>
                <w:rFonts w:ascii="GHEA Grapalat" w:hAnsi="GHEA Grapalat" w:cs="Calibri"/>
                <w:sz w:val="18"/>
                <w:szCs w:val="18"/>
                <w:lang w:val="hy-AM"/>
              </w:rPr>
              <w:t xml:space="preserve">50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w:t>
            </w:r>
          </w:p>
        </w:tc>
        <w:tc>
          <w:tcPr>
            <w:tcW w:w="2878" w:type="dxa"/>
            <w:tcBorders>
              <w:top w:val="single" w:sz="4" w:space="0" w:color="auto"/>
              <w:left w:val="nil"/>
              <w:bottom w:val="single" w:sz="4" w:space="0" w:color="auto"/>
              <w:right w:val="single" w:sz="4" w:space="0" w:color="auto"/>
            </w:tcBorders>
            <w:vAlign w:val="center"/>
          </w:tcPr>
          <w:p w14:paraId="0D0F47D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vAlign w:val="center"/>
          </w:tcPr>
          <w:p w14:paraId="1E44571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3ECD6EC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6C61314" w14:textId="77777777" w:rsidTr="00176FDD">
        <w:trPr>
          <w:trHeight w:val="244"/>
        </w:trPr>
        <w:tc>
          <w:tcPr>
            <w:tcW w:w="625" w:type="dxa"/>
          </w:tcPr>
          <w:p w14:paraId="657A46D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1EFC59BC" w14:textId="77777777" w:rsidR="00403076" w:rsidRPr="00E27EA1" w:rsidRDefault="00403076" w:rsidP="00176FDD">
            <w:pPr>
              <w:pStyle w:val="ListBullet2"/>
              <w:numPr>
                <w:ilvl w:val="0"/>
                <w:numId w:val="0"/>
              </w:numPr>
              <w:rPr>
                <w:rFonts w:ascii="GHEA Grapalat" w:hAnsi="GHEA Grapalat"/>
                <w:sz w:val="18"/>
                <w:szCs w:val="18"/>
                <w:lang w:val="hy-AM"/>
              </w:rPr>
            </w:pPr>
            <w:r w:rsidRPr="00813B00">
              <w:rPr>
                <w:rFonts w:ascii="GHEA Grapalat" w:hAnsi="GHEA Grapalat" w:cs="Calibri"/>
                <w:sz w:val="18"/>
                <w:szCs w:val="18"/>
                <w:lang w:val="hy-AM"/>
              </w:rPr>
              <w:t xml:space="preserve">Квартал </w:t>
            </w:r>
            <w:r>
              <w:rPr>
                <w:rFonts w:ascii="GHEA Grapalat" w:hAnsi="GHEA Grapalat" w:cs="Calibri"/>
                <w:sz w:val="18"/>
                <w:szCs w:val="18"/>
                <w:lang w:val="ru-RU"/>
              </w:rPr>
              <w:t>Дурян дом</w:t>
            </w:r>
            <w:r w:rsidRPr="00693C35">
              <w:rPr>
                <w:rFonts w:ascii="GHEA Grapalat" w:hAnsi="GHEA Grapalat" w:cs="Calibri"/>
                <w:sz w:val="18"/>
                <w:szCs w:val="18"/>
                <w:lang w:val="hy-AM"/>
              </w:rPr>
              <w:t xml:space="preserve"> </w:t>
            </w:r>
            <w:r w:rsidRPr="00E27EA1">
              <w:rPr>
                <w:rFonts w:ascii="GHEA Grapalat" w:hAnsi="GHEA Grapalat" w:cs="Calibri"/>
                <w:sz w:val="18"/>
                <w:szCs w:val="18"/>
                <w:lang w:val="hy-AM"/>
              </w:rPr>
              <w:t>47</w:t>
            </w:r>
            <w:r>
              <w:rPr>
                <w:rFonts w:ascii="GHEA Grapalat" w:hAnsi="GHEA Grapalat" w:cs="Calibri"/>
                <w:sz w:val="18"/>
                <w:szCs w:val="18"/>
                <w:lang w:val="ru-RU"/>
              </w:rPr>
              <w:t xml:space="preserve"> под.</w:t>
            </w:r>
            <w:r w:rsidRPr="00E27EA1">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520B3A8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3D1B7A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6F7F03E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6C15241B" w14:textId="77777777" w:rsidTr="00176FDD">
        <w:trPr>
          <w:trHeight w:val="244"/>
        </w:trPr>
        <w:tc>
          <w:tcPr>
            <w:tcW w:w="625" w:type="dxa"/>
          </w:tcPr>
          <w:p w14:paraId="27D6D5D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77D6380C" w14:textId="77777777" w:rsidR="00403076" w:rsidRPr="00940C3D" w:rsidRDefault="00403076" w:rsidP="00176FDD">
            <w:pPr>
              <w:pStyle w:val="ListBullet2"/>
              <w:numPr>
                <w:ilvl w:val="0"/>
                <w:numId w:val="0"/>
              </w:numPr>
              <w:rPr>
                <w:rFonts w:ascii="GHEA Grapalat" w:hAnsi="GHEA Grapalat"/>
                <w:sz w:val="18"/>
                <w:szCs w:val="18"/>
                <w:lang w:val="hy-AM"/>
              </w:rPr>
            </w:pPr>
            <w:r w:rsidRPr="00813B00">
              <w:rPr>
                <w:rFonts w:ascii="GHEA Grapalat" w:hAnsi="GHEA Grapalat" w:cs="Calibri"/>
                <w:sz w:val="18"/>
                <w:szCs w:val="18"/>
                <w:lang w:val="hy-AM"/>
              </w:rPr>
              <w:t xml:space="preserve">Квартал </w:t>
            </w:r>
            <w:r>
              <w:rPr>
                <w:rFonts w:ascii="GHEA Grapalat" w:hAnsi="GHEA Grapalat" w:cs="Calibri"/>
                <w:sz w:val="18"/>
                <w:szCs w:val="18"/>
                <w:lang w:val="ru-RU"/>
              </w:rPr>
              <w:t>Туманян дом</w:t>
            </w:r>
            <w:r w:rsidRPr="00E27EA1">
              <w:rPr>
                <w:rFonts w:ascii="GHEA Grapalat" w:hAnsi="GHEA Grapalat" w:cs="Calibri"/>
                <w:sz w:val="18"/>
                <w:szCs w:val="18"/>
              </w:rPr>
              <w:t xml:space="preserve"> 6/2</w:t>
            </w:r>
          </w:p>
        </w:tc>
        <w:tc>
          <w:tcPr>
            <w:tcW w:w="2878" w:type="dxa"/>
            <w:tcBorders>
              <w:top w:val="nil"/>
              <w:left w:val="nil"/>
              <w:bottom w:val="single" w:sz="4" w:space="0" w:color="auto"/>
              <w:right w:val="single" w:sz="4" w:space="0" w:color="auto"/>
            </w:tcBorders>
            <w:vAlign w:val="center"/>
          </w:tcPr>
          <w:p w14:paraId="7031253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86E58D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2C524B0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04DE5FFF" w14:textId="77777777" w:rsidTr="00176FDD">
        <w:trPr>
          <w:trHeight w:val="244"/>
        </w:trPr>
        <w:tc>
          <w:tcPr>
            <w:tcW w:w="625" w:type="dxa"/>
          </w:tcPr>
          <w:p w14:paraId="0217147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4A7938C1" w14:textId="77777777" w:rsidR="00403076" w:rsidRPr="00E27EA1" w:rsidRDefault="00403076" w:rsidP="00176FDD">
            <w:pPr>
              <w:pStyle w:val="ListBullet2"/>
              <w:numPr>
                <w:ilvl w:val="0"/>
                <w:numId w:val="0"/>
              </w:numPr>
              <w:rPr>
                <w:rFonts w:ascii="GHEA Grapalat" w:hAnsi="GHEA Grapalat"/>
                <w:sz w:val="18"/>
                <w:szCs w:val="18"/>
                <w:lang w:val="hy-AM"/>
              </w:rPr>
            </w:pPr>
            <w:r w:rsidRPr="00813B00">
              <w:rPr>
                <w:rFonts w:ascii="GHEA Grapalat" w:hAnsi="GHEA Grapalat" w:cs="Calibri"/>
                <w:sz w:val="18"/>
                <w:szCs w:val="18"/>
                <w:lang w:val="hy-AM"/>
              </w:rPr>
              <w:t xml:space="preserve">Квартал </w:t>
            </w:r>
            <w:r>
              <w:rPr>
                <w:rFonts w:ascii="GHEA Grapalat" w:hAnsi="GHEA Grapalat" w:cs="Calibri"/>
                <w:sz w:val="18"/>
                <w:szCs w:val="18"/>
                <w:lang w:val="ru-RU"/>
              </w:rPr>
              <w:t xml:space="preserve">О. Оганнисян дом </w:t>
            </w:r>
            <w:r w:rsidRPr="00940C3D">
              <w:rPr>
                <w:rFonts w:ascii="GHEA Grapalat" w:hAnsi="GHEA Grapalat" w:cs="Calibri"/>
                <w:sz w:val="18"/>
                <w:szCs w:val="18"/>
                <w:lang w:val="ru-RU"/>
              </w:rPr>
              <w:t xml:space="preserve">25/2 </w:t>
            </w:r>
          </w:p>
        </w:tc>
        <w:tc>
          <w:tcPr>
            <w:tcW w:w="2878" w:type="dxa"/>
            <w:tcBorders>
              <w:top w:val="nil"/>
              <w:left w:val="nil"/>
              <w:bottom w:val="single" w:sz="4" w:space="0" w:color="auto"/>
              <w:right w:val="single" w:sz="4" w:space="0" w:color="auto"/>
            </w:tcBorders>
            <w:vAlign w:val="center"/>
          </w:tcPr>
          <w:p w14:paraId="278312F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6A7A755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6F3DFD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5E068C1" w14:textId="77777777" w:rsidTr="00176FDD">
        <w:trPr>
          <w:trHeight w:val="244"/>
        </w:trPr>
        <w:tc>
          <w:tcPr>
            <w:tcW w:w="625" w:type="dxa"/>
          </w:tcPr>
          <w:p w14:paraId="621571E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6BBFBAEE" w14:textId="77777777" w:rsidR="00403076" w:rsidRPr="00E27EA1" w:rsidRDefault="00403076" w:rsidP="00176FDD">
            <w:pPr>
              <w:pStyle w:val="ListBullet2"/>
              <w:numPr>
                <w:ilvl w:val="0"/>
                <w:numId w:val="0"/>
              </w:numPr>
              <w:rPr>
                <w:rFonts w:ascii="GHEA Grapalat" w:hAnsi="GHEA Grapalat"/>
                <w:sz w:val="18"/>
                <w:szCs w:val="18"/>
                <w:lang w:val="hy-AM"/>
              </w:rPr>
            </w:pPr>
            <w:r w:rsidRPr="00813B00">
              <w:rPr>
                <w:rFonts w:ascii="GHEA Grapalat" w:hAnsi="GHEA Grapalat" w:cs="Calibri"/>
                <w:sz w:val="18"/>
                <w:szCs w:val="18"/>
                <w:lang w:val="hy-AM"/>
              </w:rPr>
              <w:t xml:space="preserve">Квартал </w:t>
            </w:r>
            <w:r>
              <w:rPr>
                <w:rFonts w:ascii="GHEA Grapalat" w:hAnsi="GHEA Grapalat" w:cs="Calibri"/>
                <w:sz w:val="18"/>
                <w:szCs w:val="18"/>
                <w:lang w:val="ru-RU"/>
              </w:rPr>
              <w:t xml:space="preserve">О. Оганнисян дом </w:t>
            </w:r>
            <w:r w:rsidRPr="00940C3D">
              <w:rPr>
                <w:rFonts w:ascii="GHEA Grapalat" w:hAnsi="GHEA Grapalat" w:cs="Calibri"/>
                <w:sz w:val="18"/>
                <w:szCs w:val="18"/>
                <w:lang w:val="ru-RU"/>
              </w:rPr>
              <w:t xml:space="preserve">27 </w:t>
            </w:r>
          </w:p>
        </w:tc>
        <w:tc>
          <w:tcPr>
            <w:tcW w:w="2878" w:type="dxa"/>
            <w:tcBorders>
              <w:top w:val="nil"/>
              <w:left w:val="nil"/>
              <w:bottom w:val="single" w:sz="4" w:space="0" w:color="auto"/>
              <w:right w:val="single" w:sz="4" w:space="0" w:color="auto"/>
            </w:tcBorders>
            <w:vAlign w:val="center"/>
          </w:tcPr>
          <w:p w14:paraId="35731AA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BD2123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6511C5D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37C0FD88" w14:textId="77777777" w:rsidTr="00176FDD">
        <w:trPr>
          <w:trHeight w:val="244"/>
        </w:trPr>
        <w:tc>
          <w:tcPr>
            <w:tcW w:w="625" w:type="dxa"/>
          </w:tcPr>
          <w:p w14:paraId="3D1F9A2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006A2663"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Квартал Нарекаци дом</w:t>
            </w:r>
            <w:r w:rsidRPr="00E27EA1">
              <w:rPr>
                <w:rFonts w:ascii="GHEA Grapalat" w:hAnsi="GHEA Grapalat" w:cs="Calibri"/>
                <w:sz w:val="18"/>
                <w:szCs w:val="18"/>
              </w:rPr>
              <w:t xml:space="preserve"> 32 </w:t>
            </w:r>
          </w:p>
        </w:tc>
        <w:tc>
          <w:tcPr>
            <w:tcW w:w="2878" w:type="dxa"/>
            <w:tcBorders>
              <w:top w:val="nil"/>
              <w:left w:val="nil"/>
              <w:bottom w:val="single" w:sz="4" w:space="0" w:color="auto"/>
              <w:right w:val="single" w:sz="4" w:space="0" w:color="auto"/>
            </w:tcBorders>
            <w:vAlign w:val="center"/>
          </w:tcPr>
          <w:p w14:paraId="034F516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4F1863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0B62BF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89BABBD" w14:textId="77777777" w:rsidTr="00176FDD">
        <w:trPr>
          <w:trHeight w:val="244"/>
        </w:trPr>
        <w:tc>
          <w:tcPr>
            <w:tcW w:w="625" w:type="dxa"/>
          </w:tcPr>
          <w:p w14:paraId="01CB09F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654AD3EC"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Квартал Чаренц дом</w:t>
            </w:r>
            <w:r w:rsidRPr="00E27EA1">
              <w:rPr>
                <w:rFonts w:ascii="GHEA Grapalat" w:hAnsi="GHEA Grapalat" w:cs="Calibri"/>
                <w:sz w:val="18"/>
                <w:szCs w:val="18"/>
              </w:rPr>
              <w:t xml:space="preserve"> 17 </w:t>
            </w:r>
          </w:p>
        </w:tc>
        <w:tc>
          <w:tcPr>
            <w:tcW w:w="2878" w:type="dxa"/>
            <w:tcBorders>
              <w:top w:val="nil"/>
              <w:left w:val="nil"/>
              <w:bottom w:val="single" w:sz="4" w:space="0" w:color="auto"/>
              <w:right w:val="single" w:sz="4" w:space="0" w:color="auto"/>
            </w:tcBorders>
            <w:vAlign w:val="center"/>
          </w:tcPr>
          <w:p w14:paraId="02B0FA9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630</w:t>
            </w:r>
          </w:p>
        </w:tc>
        <w:tc>
          <w:tcPr>
            <w:tcW w:w="2878" w:type="dxa"/>
            <w:tcBorders>
              <w:top w:val="nil"/>
              <w:left w:val="nil"/>
              <w:bottom w:val="single" w:sz="4" w:space="0" w:color="auto"/>
              <w:right w:val="single" w:sz="4" w:space="0" w:color="auto"/>
            </w:tcBorders>
            <w:vAlign w:val="center"/>
          </w:tcPr>
          <w:p w14:paraId="5A8AA5B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14</w:t>
            </w:r>
          </w:p>
        </w:tc>
        <w:tc>
          <w:tcPr>
            <w:tcW w:w="2878" w:type="dxa"/>
            <w:tcBorders>
              <w:top w:val="nil"/>
              <w:left w:val="nil"/>
              <w:bottom w:val="single" w:sz="4" w:space="0" w:color="auto"/>
              <w:right w:val="single" w:sz="4" w:space="0" w:color="auto"/>
            </w:tcBorders>
            <w:vAlign w:val="center"/>
          </w:tcPr>
          <w:p w14:paraId="140400B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14</w:t>
            </w:r>
          </w:p>
        </w:tc>
      </w:tr>
      <w:tr w:rsidR="00403076" w:rsidRPr="008143C3" w14:paraId="773AF5FA" w14:textId="77777777" w:rsidTr="00176FDD">
        <w:trPr>
          <w:trHeight w:val="244"/>
        </w:trPr>
        <w:tc>
          <w:tcPr>
            <w:tcW w:w="625" w:type="dxa"/>
          </w:tcPr>
          <w:p w14:paraId="0718744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8</w:t>
            </w:r>
          </w:p>
        </w:tc>
        <w:tc>
          <w:tcPr>
            <w:tcW w:w="5220" w:type="dxa"/>
            <w:tcBorders>
              <w:top w:val="nil"/>
              <w:left w:val="single" w:sz="4" w:space="0" w:color="auto"/>
              <w:bottom w:val="single" w:sz="4" w:space="0" w:color="auto"/>
              <w:right w:val="single" w:sz="4" w:space="0" w:color="auto"/>
            </w:tcBorders>
            <w:vAlign w:val="center"/>
          </w:tcPr>
          <w:p w14:paraId="5030F8E5"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Квартал Саят-Нова дом</w:t>
            </w:r>
            <w:r w:rsidRPr="00940C3D">
              <w:rPr>
                <w:rFonts w:ascii="GHEA Grapalat" w:hAnsi="GHEA Grapalat" w:cs="Calibri"/>
                <w:sz w:val="18"/>
                <w:szCs w:val="18"/>
                <w:lang w:val="ru-RU"/>
              </w:rPr>
              <w:t xml:space="preserve"> 3 </w:t>
            </w:r>
          </w:p>
        </w:tc>
        <w:tc>
          <w:tcPr>
            <w:tcW w:w="2878" w:type="dxa"/>
            <w:tcBorders>
              <w:top w:val="nil"/>
              <w:left w:val="nil"/>
              <w:bottom w:val="single" w:sz="4" w:space="0" w:color="auto"/>
              <w:right w:val="single" w:sz="4" w:space="0" w:color="auto"/>
            </w:tcBorders>
            <w:vAlign w:val="center"/>
          </w:tcPr>
          <w:p w14:paraId="01C938C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F938D4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AA06B2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D382F0C" w14:textId="77777777" w:rsidTr="00176FDD">
        <w:trPr>
          <w:trHeight w:val="244"/>
        </w:trPr>
        <w:tc>
          <w:tcPr>
            <w:tcW w:w="625" w:type="dxa"/>
          </w:tcPr>
          <w:p w14:paraId="2BFB7720"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5220" w:type="dxa"/>
          </w:tcPr>
          <w:p w14:paraId="6915D17A" w14:textId="77777777" w:rsidR="00403076" w:rsidRPr="00E27EA1"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E27EA1">
              <w:rPr>
                <w:rFonts w:ascii="GHEA Grapalat" w:hAnsi="GHEA Grapalat"/>
                <w:sz w:val="18"/>
                <w:szCs w:val="18"/>
                <w:lang w:val="hy-AM"/>
              </w:rPr>
              <w:t>՝ 8</w:t>
            </w:r>
          </w:p>
        </w:tc>
        <w:tc>
          <w:tcPr>
            <w:tcW w:w="2878" w:type="dxa"/>
          </w:tcPr>
          <w:p w14:paraId="051220C5"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237FEB2D"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7D6DED5E"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r>
      <w:tr w:rsidR="00403076" w:rsidRPr="00693C35" w14:paraId="32D19BC9" w14:textId="77777777" w:rsidTr="00176FDD">
        <w:trPr>
          <w:trHeight w:val="244"/>
        </w:trPr>
        <w:tc>
          <w:tcPr>
            <w:tcW w:w="625" w:type="dxa"/>
            <w:vAlign w:val="center"/>
          </w:tcPr>
          <w:p w14:paraId="6F71E1F5"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7EF664EB"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4D8A8162"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559269BD"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6CEF4908"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8143C3" w14:paraId="4AC7B164" w14:textId="77777777" w:rsidTr="00176FDD">
        <w:trPr>
          <w:trHeight w:val="244"/>
        </w:trPr>
        <w:tc>
          <w:tcPr>
            <w:tcW w:w="625" w:type="dxa"/>
            <w:vAlign w:val="center"/>
          </w:tcPr>
          <w:p w14:paraId="2E524CCE" w14:textId="77777777" w:rsidR="00403076" w:rsidRPr="00E27EA1" w:rsidRDefault="00403076" w:rsidP="00176FDD">
            <w:pPr>
              <w:pStyle w:val="ListBullet2"/>
              <w:numPr>
                <w:ilvl w:val="0"/>
                <w:numId w:val="0"/>
              </w:numPr>
              <w:jc w:val="center"/>
              <w:rPr>
                <w:rFonts w:ascii="GHEA Grapalat" w:hAnsi="GHEA Grapalat" w:cs="Calibri"/>
                <w:sz w:val="18"/>
                <w:szCs w:val="18"/>
              </w:rPr>
            </w:pPr>
          </w:p>
        </w:tc>
        <w:tc>
          <w:tcPr>
            <w:tcW w:w="13854" w:type="dxa"/>
            <w:gridSpan w:val="4"/>
            <w:vAlign w:val="center"/>
          </w:tcPr>
          <w:p w14:paraId="26594C0F" w14:textId="77777777" w:rsidR="00403076" w:rsidRPr="00E27EA1" w:rsidRDefault="00403076" w:rsidP="00176FDD">
            <w:pPr>
              <w:pStyle w:val="ListBullet2"/>
              <w:numPr>
                <w:ilvl w:val="0"/>
                <w:numId w:val="0"/>
              </w:numPr>
              <w:jc w:val="center"/>
              <w:rPr>
                <w:rFonts w:ascii="GHEA Grapalat" w:hAnsi="GHEA Grapalat" w:cs="Calibri"/>
                <w:sz w:val="18"/>
                <w:szCs w:val="18"/>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Арабкир</w:t>
            </w:r>
          </w:p>
        </w:tc>
      </w:tr>
      <w:tr w:rsidR="00403076" w:rsidRPr="008143C3" w14:paraId="63DAD497" w14:textId="77777777" w:rsidTr="00176FDD">
        <w:trPr>
          <w:trHeight w:val="244"/>
        </w:trPr>
        <w:tc>
          <w:tcPr>
            <w:tcW w:w="625" w:type="dxa"/>
          </w:tcPr>
          <w:p w14:paraId="69ED304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4B6203A9"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Айгедзор дом</w:t>
            </w:r>
            <w:r w:rsidRPr="00E27EA1">
              <w:rPr>
                <w:rFonts w:ascii="GHEA Grapalat" w:hAnsi="GHEA Grapalat" w:cs="Calibri"/>
                <w:sz w:val="18"/>
                <w:szCs w:val="18"/>
              </w:rPr>
              <w:t xml:space="preserve"> 76</w:t>
            </w:r>
          </w:p>
        </w:tc>
        <w:tc>
          <w:tcPr>
            <w:tcW w:w="2878" w:type="dxa"/>
            <w:tcBorders>
              <w:top w:val="single" w:sz="4" w:space="0" w:color="auto"/>
              <w:left w:val="nil"/>
              <w:bottom w:val="single" w:sz="4" w:space="0" w:color="auto"/>
              <w:right w:val="single" w:sz="4" w:space="0" w:color="auto"/>
            </w:tcBorders>
            <w:vAlign w:val="center"/>
          </w:tcPr>
          <w:p w14:paraId="0A334B8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vAlign w:val="center"/>
          </w:tcPr>
          <w:p w14:paraId="6CE456E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0EE78B6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1DB04066" w14:textId="77777777" w:rsidTr="00176FDD">
        <w:trPr>
          <w:trHeight w:val="244"/>
        </w:trPr>
        <w:tc>
          <w:tcPr>
            <w:tcW w:w="625" w:type="dxa"/>
          </w:tcPr>
          <w:p w14:paraId="5D1A823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5D025E42"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Аветисян дом</w:t>
            </w:r>
            <w:r w:rsidRPr="00E27EA1">
              <w:rPr>
                <w:rFonts w:ascii="GHEA Grapalat" w:hAnsi="GHEA Grapalat" w:cs="Calibri"/>
                <w:sz w:val="18"/>
                <w:szCs w:val="18"/>
                <w:lang w:val="hy-AM"/>
              </w:rPr>
              <w:t xml:space="preserve"> 8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 </w:t>
            </w:r>
          </w:p>
        </w:tc>
        <w:tc>
          <w:tcPr>
            <w:tcW w:w="2878" w:type="dxa"/>
            <w:tcBorders>
              <w:top w:val="nil"/>
              <w:left w:val="nil"/>
              <w:bottom w:val="single" w:sz="4" w:space="0" w:color="auto"/>
              <w:right w:val="single" w:sz="4" w:space="0" w:color="auto"/>
            </w:tcBorders>
            <w:vAlign w:val="center"/>
          </w:tcPr>
          <w:p w14:paraId="3EE6E17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3A657E9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7</w:t>
            </w:r>
          </w:p>
        </w:tc>
        <w:tc>
          <w:tcPr>
            <w:tcW w:w="2878" w:type="dxa"/>
            <w:tcBorders>
              <w:top w:val="nil"/>
              <w:left w:val="nil"/>
              <w:bottom w:val="single" w:sz="4" w:space="0" w:color="auto"/>
              <w:right w:val="single" w:sz="4" w:space="0" w:color="auto"/>
            </w:tcBorders>
            <w:vAlign w:val="center"/>
          </w:tcPr>
          <w:p w14:paraId="62B6E65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6</w:t>
            </w:r>
          </w:p>
        </w:tc>
      </w:tr>
      <w:tr w:rsidR="00403076" w:rsidRPr="008143C3" w14:paraId="543CE6FD" w14:textId="77777777" w:rsidTr="00176FDD">
        <w:trPr>
          <w:trHeight w:val="244"/>
        </w:trPr>
        <w:tc>
          <w:tcPr>
            <w:tcW w:w="625" w:type="dxa"/>
          </w:tcPr>
          <w:p w14:paraId="0DA34EE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lastRenderedPageBreak/>
              <w:t>3</w:t>
            </w:r>
          </w:p>
        </w:tc>
        <w:tc>
          <w:tcPr>
            <w:tcW w:w="5220" w:type="dxa"/>
            <w:tcBorders>
              <w:top w:val="nil"/>
              <w:left w:val="single" w:sz="4" w:space="0" w:color="auto"/>
              <w:bottom w:val="single" w:sz="4" w:space="0" w:color="auto"/>
              <w:right w:val="single" w:sz="4" w:space="0" w:color="auto"/>
            </w:tcBorders>
            <w:vAlign w:val="center"/>
          </w:tcPr>
          <w:p w14:paraId="4D163F65"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Гюлбенкян дом</w:t>
            </w:r>
            <w:r w:rsidRPr="00E27EA1">
              <w:rPr>
                <w:rFonts w:ascii="GHEA Grapalat" w:hAnsi="GHEA Grapalat" w:cs="Calibri"/>
                <w:sz w:val="18"/>
                <w:szCs w:val="18"/>
              </w:rPr>
              <w:t xml:space="preserve"> 44 </w:t>
            </w:r>
          </w:p>
        </w:tc>
        <w:tc>
          <w:tcPr>
            <w:tcW w:w="2878" w:type="dxa"/>
            <w:tcBorders>
              <w:top w:val="nil"/>
              <w:left w:val="nil"/>
              <w:bottom w:val="single" w:sz="4" w:space="0" w:color="auto"/>
              <w:right w:val="single" w:sz="4" w:space="0" w:color="auto"/>
            </w:tcBorders>
            <w:vAlign w:val="center"/>
          </w:tcPr>
          <w:p w14:paraId="698AD2D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DC86BF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5CE18F2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08643DBE" w14:textId="77777777" w:rsidTr="00176FDD">
        <w:trPr>
          <w:trHeight w:val="244"/>
        </w:trPr>
        <w:tc>
          <w:tcPr>
            <w:tcW w:w="625" w:type="dxa"/>
          </w:tcPr>
          <w:p w14:paraId="3F76575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3A029AB9"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Грибоедов дом</w:t>
            </w:r>
            <w:r w:rsidRPr="00E27EA1">
              <w:rPr>
                <w:rFonts w:ascii="GHEA Grapalat" w:hAnsi="GHEA Grapalat" w:cs="Calibri"/>
                <w:sz w:val="18"/>
                <w:szCs w:val="18"/>
                <w:lang w:val="hy-AM"/>
              </w:rPr>
              <w:t xml:space="preserve"> 4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 </w:t>
            </w:r>
          </w:p>
        </w:tc>
        <w:tc>
          <w:tcPr>
            <w:tcW w:w="2878" w:type="dxa"/>
            <w:tcBorders>
              <w:top w:val="nil"/>
              <w:left w:val="nil"/>
              <w:bottom w:val="single" w:sz="4" w:space="0" w:color="auto"/>
              <w:right w:val="single" w:sz="4" w:space="0" w:color="auto"/>
            </w:tcBorders>
            <w:vAlign w:val="center"/>
          </w:tcPr>
          <w:p w14:paraId="10F6826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5BF6538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3F0652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1AF656C5" w14:textId="77777777" w:rsidTr="00176FDD">
        <w:trPr>
          <w:trHeight w:val="244"/>
        </w:trPr>
        <w:tc>
          <w:tcPr>
            <w:tcW w:w="625" w:type="dxa"/>
          </w:tcPr>
          <w:p w14:paraId="08A14F9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2F76CB64"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Грибоедов дом</w:t>
            </w:r>
            <w:r w:rsidRPr="00E27EA1">
              <w:rPr>
                <w:rFonts w:ascii="GHEA Grapalat" w:hAnsi="GHEA Grapalat" w:cs="Calibri"/>
                <w:sz w:val="18"/>
                <w:szCs w:val="18"/>
                <w:lang w:val="hy-AM"/>
              </w:rPr>
              <w:t xml:space="preserve"> 4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 </w:t>
            </w:r>
          </w:p>
        </w:tc>
        <w:tc>
          <w:tcPr>
            <w:tcW w:w="2878" w:type="dxa"/>
            <w:tcBorders>
              <w:top w:val="nil"/>
              <w:left w:val="nil"/>
              <w:bottom w:val="single" w:sz="4" w:space="0" w:color="auto"/>
              <w:right w:val="single" w:sz="4" w:space="0" w:color="auto"/>
            </w:tcBorders>
            <w:vAlign w:val="center"/>
          </w:tcPr>
          <w:p w14:paraId="7B65810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013271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9CF261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36DE84AA" w14:textId="77777777" w:rsidTr="00176FDD">
        <w:trPr>
          <w:trHeight w:val="244"/>
        </w:trPr>
        <w:tc>
          <w:tcPr>
            <w:tcW w:w="625" w:type="dxa"/>
          </w:tcPr>
          <w:p w14:paraId="776B8D3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74158C62"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Лер Камсар дом</w:t>
            </w:r>
            <w:r w:rsidRPr="00E27EA1">
              <w:rPr>
                <w:rFonts w:ascii="GHEA Grapalat" w:hAnsi="GHEA Grapalat" w:cs="Calibri"/>
                <w:sz w:val="18"/>
                <w:szCs w:val="18"/>
                <w:lang w:val="hy-AM"/>
              </w:rPr>
              <w:t xml:space="preserve"> 4 </w:t>
            </w:r>
            <w:r>
              <w:rPr>
                <w:rFonts w:ascii="GHEA Grapalat" w:hAnsi="GHEA Grapalat" w:cs="Calibri"/>
                <w:sz w:val="18"/>
                <w:szCs w:val="18"/>
                <w:lang w:val="ru-RU"/>
              </w:rPr>
              <w:t>под. 2</w:t>
            </w:r>
            <w:r w:rsidRPr="00E27EA1">
              <w:rPr>
                <w:rFonts w:ascii="GHEA Grapalat" w:hAnsi="GHEA Grapalat" w:cs="Calibri"/>
                <w:sz w:val="18"/>
                <w:szCs w:val="18"/>
                <w:lang w:val="hy-AM"/>
              </w:rPr>
              <w:t xml:space="preserve"> </w:t>
            </w:r>
          </w:p>
        </w:tc>
        <w:tc>
          <w:tcPr>
            <w:tcW w:w="2878" w:type="dxa"/>
            <w:tcBorders>
              <w:top w:val="nil"/>
              <w:left w:val="nil"/>
              <w:bottom w:val="single" w:sz="4" w:space="0" w:color="auto"/>
              <w:right w:val="single" w:sz="4" w:space="0" w:color="auto"/>
            </w:tcBorders>
            <w:vAlign w:val="center"/>
          </w:tcPr>
          <w:p w14:paraId="79B7934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29AA2A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515EA4A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r>
      <w:tr w:rsidR="00403076" w:rsidRPr="008143C3" w14:paraId="25A8C491" w14:textId="77777777" w:rsidTr="00176FDD">
        <w:trPr>
          <w:trHeight w:val="244"/>
        </w:trPr>
        <w:tc>
          <w:tcPr>
            <w:tcW w:w="625" w:type="dxa"/>
          </w:tcPr>
          <w:p w14:paraId="11942EE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7CD6F4EE"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 Хачатрян дом</w:t>
            </w:r>
            <w:r w:rsidRPr="00E27EA1">
              <w:rPr>
                <w:rFonts w:ascii="GHEA Grapalat" w:hAnsi="GHEA Grapalat" w:cs="Calibri"/>
                <w:sz w:val="18"/>
                <w:szCs w:val="18"/>
              </w:rPr>
              <w:t xml:space="preserve"> 27</w:t>
            </w:r>
          </w:p>
        </w:tc>
        <w:tc>
          <w:tcPr>
            <w:tcW w:w="2878" w:type="dxa"/>
            <w:tcBorders>
              <w:top w:val="nil"/>
              <w:left w:val="nil"/>
              <w:bottom w:val="single" w:sz="4" w:space="0" w:color="auto"/>
              <w:right w:val="single" w:sz="4" w:space="0" w:color="auto"/>
            </w:tcBorders>
            <w:vAlign w:val="center"/>
          </w:tcPr>
          <w:p w14:paraId="5D7F391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74BDC6B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2F7E91B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5E0DEAD1" w14:textId="77777777" w:rsidTr="00176FDD">
        <w:trPr>
          <w:trHeight w:val="244"/>
        </w:trPr>
        <w:tc>
          <w:tcPr>
            <w:tcW w:w="625" w:type="dxa"/>
          </w:tcPr>
          <w:p w14:paraId="5689B32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8</w:t>
            </w:r>
          </w:p>
        </w:tc>
        <w:tc>
          <w:tcPr>
            <w:tcW w:w="5220" w:type="dxa"/>
            <w:tcBorders>
              <w:top w:val="nil"/>
              <w:left w:val="single" w:sz="4" w:space="0" w:color="auto"/>
              <w:bottom w:val="single" w:sz="4" w:space="0" w:color="auto"/>
              <w:right w:val="single" w:sz="4" w:space="0" w:color="auto"/>
            </w:tcBorders>
            <w:vAlign w:val="center"/>
          </w:tcPr>
          <w:p w14:paraId="7BAB067B"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А. Хачатрян дом</w:t>
            </w:r>
            <w:r w:rsidRPr="00C426DC">
              <w:rPr>
                <w:rFonts w:ascii="GHEA Grapalat" w:hAnsi="GHEA Grapalat" w:cs="Calibri"/>
                <w:sz w:val="18"/>
                <w:szCs w:val="18"/>
                <w:lang w:val="ru-RU"/>
              </w:rPr>
              <w:t xml:space="preserve"> 27/1 </w:t>
            </w:r>
          </w:p>
        </w:tc>
        <w:tc>
          <w:tcPr>
            <w:tcW w:w="2878" w:type="dxa"/>
            <w:tcBorders>
              <w:top w:val="nil"/>
              <w:left w:val="nil"/>
              <w:bottom w:val="single" w:sz="4" w:space="0" w:color="auto"/>
              <w:right w:val="single" w:sz="4" w:space="0" w:color="auto"/>
            </w:tcBorders>
            <w:vAlign w:val="center"/>
          </w:tcPr>
          <w:p w14:paraId="6B248DA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745BFC6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07EE5A6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06000017" w14:textId="77777777" w:rsidTr="00176FDD">
        <w:trPr>
          <w:trHeight w:val="244"/>
        </w:trPr>
        <w:tc>
          <w:tcPr>
            <w:tcW w:w="625" w:type="dxa"/>
          </w:tcPr>
          <w:p w14:paraId="56F63AE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9</w:t>
            </w:r>
          </w:p>
        </w:tc>
        <w:tc>
          <w:tcPr>
            <w:tcW w:w="5220" w:type="dxa"/>
            <w:tcBorders>
              <w:top w:val="nil"/>
              <w:left w:val="single" w:sz="4" w:space="0" w:color="auto"/>
              <w:bottom w:val="single" w:sz="4" w:space="0" w:color="auto"/>
              <w:right w:val="single" w:sz="4" w:space="0" w:color="auto"/>
            </w:tcBorders>
            <w:vAlign w:val="center"/>
          </w:tcPr>
          <w:p w14:paraId="3F3D933E" w14:textId="77777777" w:rsidR="00403076" w:rsidRPr="00E27EA1" w:rsidRDefault="00403076" w:rsidP="00176FDD">
            <w:pPr>
              <w:pStyle w:val="ListBullet2"/>
              <w:numPr>
                <w:ilvl w:val="0"/>
                <w:numId w:val="0"/>
              </w:numPr>
              <w:rPr>
                <w:rFonts w:ascii="GHEA Grapalat" w:hAnsi="GHEA Grapalat"/>
                <w:sz w:val="18"/>
                <w:szCs w:val="18"/>
                <w:lang w:val="hy-AM"/>
              </w:rPr>
            </w:pPr>
            <w:r w:rsidRPr="00C426DC">
              <w:rPr>
                <w:rFonts w:ascii="GHEA Grapalat" w:hAnsi="GHEA Grapalat" w:cs="Calibri"/>
                <w:sz w:val="18"/>
                <w:szCs w:val="18"/>
                <w:lang w:val="hy-AM"/>
              </w:rPr>
              <w:t xml:space="preserve">Ул. А. Хачатрян дом </w:t>
            </w:r>
            <w:r w:rsidRPr="00E27EA1">
              <w:rPr>
                <w:rFonts w:ascii="GHEA Grapalat" w:hAnsi="GHEA Grapalat" w:cs="Calibri"/>
                <w:sz w:val="18"/>
                <w:szCs w:val="18"/>
                <w:lang w:val="hy-AM"/>
              </w:rPr>
              <w:t xml:space="preserve">33/2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384692A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67413E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2E2CC14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59571333" w14:textId="77777777" w:rsidTr="00176FDD">
        <w:trPr>
          <w:trHeight w:val="244"/>
        </w:trPr>
        <w:tc>
          <w:tcPr>
            <w:tcW w:w="625" w:type="dxa"/>
          </w:tcPr>
          <w:p w14:paraId="49101B6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10</w:t>
            </w:r>
          </w:p>
        </w:tc>
        <w:tc>
          <w:tcPr>
            <w:tcW w:w="5220" w:type="dxa"/>
            <w:tcBorders>
              <w:top w:val="nil"/>
              <w:left w:val="single" w:sz="4" w:space="0" w:color="auto"/>
              <w:bottom w:val="single" w:sz="4" w:space="0" w:color="auto"/>
              <w:right w:val="single" w:sz="4" w:space="0" w:color="auto"/>
            </w:tcBorders>
            <w:vAlign w:val="center"/>
          </w:tcPr>
          <w:p w14:paraId="09F8A008"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Проспект Комитас дом</w:t>
            </w:r>
            <w:r w:rsidRPr="00E27EA1">
              <w:rPr>
                <w:rFonts w:ascii="GHEA Grapalat" w:hAnsi="GHEA Grapalat" w:cs="Calibri"/>
                <w:sz w:val="18"/>
                <w:szCs w:val="18"/>
              </w:rPr>
              <w:t xml:space="preserve"> 14</w:t>
            </w:r>
          </w:p>
        </w:tc>
        <w:tc>
          <w:tcPr>
            <w:tcW w:w="2878" w:type="dxa"/>
            <w:tcBorders>
              <w:top w:val="nil"/>
              <w:left w:val="nil"/>
              <w:bottom w:val="single" w:sz="4" w:space="0" w:color="auto"/>
              <w:right w:val="single" w:sz="4" w:space="0" w:color="auto"/>
            </w:tcBorders>
            <w:vAlign w:val="center"/>
          </w:tcPr>
          <w:p w14:paraId="2220035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12BD49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986F44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025A333E" w14:textId="77777777" w:rsidTr="00176FDD">
        <w:trPr>
          <w:trHeight w:val="244"/>
        </w:trPr>
        <w:tc>
          <w:tcPr>
            <w:tcW w:w="625" w:type="dxa"/>
          </w:tcPr>
          <w:p w14:paraId="7C887493"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5220" w:type="dxa"/>
          </w:tcPr>
          <w:p w14:paraId="19ED1E92" w14:textId="77777777" w:rsidR="00403076" w:rsidRPr="00E27EA1"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E27EA1">
              <w:rPr>
                <w:rFonts w:ascii="GHEA Grapalat" w:hAnsi="GHEA Grapalat"/>
                <w:sz w:val="18"/>
                <w:szCs w:val="18"/>
                <w:lang w:val="hy-AM"/>
              </w:rPr>
              <w:t>՝ 10</w:t>
            </w:r>
          </w:p>
        </w:tc>
        <w:tc>
          <w:tcPr>
            <w:tcW w:w="2878" w:type="dxa"/>
          </w:tcPr>
          <w:p w14:paraId="38BA818F"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66091F77"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0709143E"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r>
      <w:tr w:rsidR="00403076" w:rsidRPr="00693C35" w14:paraId="43CFCA11" w14:textId="77777777" w:rsidTr="00176FDD">
        <w:trPr>
          <w:trHeight w:val="244"/>
        </w:trPr>
        <w:tc>
          <w:tcPr>
            <w:tcW w:w="625" w:type="dxa"/>
            <w:vAlign w:val="center"/>
          </w:tcPr>
          <w:p w14:paraId="596C852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333CE26B"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41C6E4A9"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063EED4E"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37228EDF"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8143C3" w14:paraId="431EA470" w14:textId="77777777" w:rsidTr="00176FDD">
        <w:trPr>
          <w:trHeight w:val="244"/>
        </w:trPr>
        <w:tc>
          <w:tcPr>
            <w:tcW w:w="625" w:type="dxa"/>
          </w:tcPr>
          <w:p w14:paraId="1587CBD7"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15A3AC88" w14:textId="77777777" w:rsidR="00403076" w:rsidRPr="00E27EA1"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Давташен</w:t>
            </w:r>
          </w:p>
        </w:tc>
      </w:tr>
      <w:tr w:rsidR="00403076" w:rsidRPr="008143C3" w14:paraId="6918B6A1" w14:textId="77777777" w:rsidTr="00176FDD">
        <w:trPr>
          <w:trHeight w:val="244"/>
        </w:trPr>
        <w:tc>
          <w:tcPr>
            <w:tcW w:w="625" w:type="dxa"/>
          </w:tcPr>
          <w:p w14:paraId="09973E0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0A331DC9" w14:textId="77777777" w:rsidR="00403076" w:rsidRPr="00725CE7"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2-й квартал Давташен дом</w:t>
            </w:r>
            <w:r w:rsidRPr="00693C35">
              <w:rPr>
                <w:rFonts w:ascii="GHEA Grapalat" w:hAnsi="GHEA Grapalat" w:cs="Calibri"/>
                <w:sz w:val="18"/>
                <w:szCs w:val="18"/>
                <w:lang w:val="hy-AM"/>
              </w:rPr>
              <w:t xml:space="preserve"> </w:t>
            </w:r>
            <w:r w:rsidRPr="00E27EA1">
              <w:rPr>
                <w:rFonts w:ascii="GHEA Grapalat" w:hAnsi="GHEA Grapalat" w:cs="Calibri"/>
                <w:sz w:val="18"/>
                <w:szCs w:val="18"/>
                <w:lang w:val="hy-AM"/>
              </w:rPr>
              <w:t xml:space="preserve">40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w:t>
            </w:r>
          </w:p>
        </w:tc>
        <w:tc>
          <w:tcPr>
            <w:tcW w:w="2878" w:type="dxa"/>
            <w:tcBorders>
              <w:top w:val="single" w:sz="4" w:space="0" w:color="auto"/>
              <w:left w:val="nil"/>
              <w:bottom w:val="single" w:sz="4" w:space="0" w:color="auto"/>
              <w:right w:val="single" w:sz="4" w:space="0" w:color="auto"/>
            </w:tcBorders>
            <w:vAlign w:val="center"/>
          </w:tcPr>
          <w:p w14:paraId="660A64E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vAlign w:val="center"/>
          </w:tcPr>
          <w:p w14:paraId="37CF188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single" w:sz="4" w:space="0" w:color="auto"/>
              <w:left w:val="nil"/>
              <w:bottom w:val="single" w:sz="4" w:space="0" w:color="auto"/>
              <w:right w:val="single" w:sz="4" w:space="0" w:color="auto"/>
            </w:tcBorders>
            <w:vAlign w:val="center"/>
          </w:tcPr>
          <w:p w14:paraId="1EEC44D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25D685E3" w14:textId="77777777" w:rsidTr="00176FDD">
        <w:trPr>
          <w:trHeight w:val="244"/>
        </w:trPr>
        <w:tc>
          <w:tcPr>
            <w:tcW w:w="625" w:type="dxa"/>
          </w:tcPr>
          <w:p w14:paraId="74231AD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01CADBCB"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2-й квартал Давташен дом</w:t>
            </w:r>
            <w:r w:rsidRPr="00693C35">
              <w:rPr>
                <w:rFonts w:ascii="GHEA Grapalat" w:hAnsi="GHEA Grapalat" w:cs="Calibri"/>
                <w:sz w:val="18"/>
                <w:szCs w:val="18"/>
                <w:lang w:val="hy-AM"/>
              </w:rPr>
              <w:t xml:space="preserve"> </w:t>
            </w:r>
            <w:r w:rsidRPr="00E27EA1">
              <w:rPr>
                <w:rFonts w:ascii="GHEA Grapalat" w:hAnsi="GHEA Grapalat" w:cs="Calibri"/>
                <w:sz w:val="18"/>
                <w:szCs w:val="18"/>
                <w:lang w:val="hy-AM"/>
              </w:rPr>
              <w:t xml:space="preserve">7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5E5EBB1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733CFC2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05A1A8D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6D77FFAB" w14:textId="77777777" w:rsidTr="00176FDD">
        <w:trPr>
          <w:trHeight w:val="244"/>
        </w:trPr>
        <w:tc>
          <w:tcPr>
            <w:tcW w:w="625" w:type="dxa"/>
          </w:tcPr>
          <w:p w14:paraId="31DB2A2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3FEC3DEE"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2-й квартал Давташен дом</w:t>
            </w:r>
            <w:r w:rsidRPr="00693C35">
              <w:rPr>
                <w:rFonts w:ascii="GHEA Grapalat" w:hAnsi="GHEA Grapalat" w:cs="Calibri"/>
                <w:sz w:val="18"/>
                <w:szCs w:val="18"/>
                <w:lang w:val="hy-AM"/>
              </w:rPr>
              <w:t xml:space="preserve"> </w:t>
            </w:r>
            <w:r w:rsidRPr="00E27EA1">
              <w:rPr>
                <w:rFonts w:ascii="GHEA Grapalat" w:hAnsi="GHEA Grapalat" w:cs="Calibri"/>
                <w:sz w:val="18"/>
                <w:szCs w:val="18"/>
                <w:lang w:val="hy-AM"/>
              </w:rPr>
              <w:t xml:space="preserve">9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6510BCA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E227A2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BB442E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12C73C84" w14:textId="77777777" w:rsidTr="00176FDD">
        <w:trPr>
          <w:trHeight w:val="244"/>
        </w:trPr>
        <w:tc>
          <w:tcPr>
            <w:tcW w:w="625" w:type="dxa"/>
          </w:tcPr>
          <w:p w14:paraId="2F983C3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7E4A851B" w14:textId="77777777" w:rsidR="00403076" w:rsidRPr="00725CE7"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3-й квартал Давташен дом</w:t>
            </w:r>
            <w:r w:rsidRPr="00693C35">
              <w:rPr>
                <w:rFonts w:ascii="GHEA Grapalat" w:hAnsi="GHEA Grapalat" w:cs="Calibri"/>
                <w:sz w:val="18"/>
                <w:szCs w:val="18"/>
                <w:lang w:val="hy-AM"/>
              </w:rPr>
              <w:t xml:space="preserve"> </w:t>
            </w:r>
            <w:r w:rsidRPr="00E27EA1">
              <w:rPr>
                <w:rFonts w:ascii="GHEA Grapalat" w:hAnsi="GHEA Grapalat" w:cs="Calibri"/>
                <w:sz w:val="18"/>
                <w:szCs w:val="18"/>
                <w:lang w:val="hy-AM"/>
              </w:rPr>
              <w:t xml:space="preserve">25 </w:t>
            </w:r>
            <w:r>
              <w:rPr>
                <w:rFonts w:ascii="GHEA Grapalat" w:hAnsi="GHEA Grapalat" w:cs="Calibri"/>
                <w:sz w:val="18"/>
                <w:szCs w:val="18"/>
                <w:lang w:val="ru-RU"/>
              </w:rPr>
              <w:t>под. 1</w:t>
            </w:r>
          </w:p>
        </w:tc>
        <w:tc>
          <w:tcPr>
            <w:tcW w:w="2878" w:type="dxa"/>
            <w:tcBorders>
              <w:top w:val="nil"/>
              <w:left w:val="nil"/>
              <w:bottom w:val="single" w:sz="4" w:space="0" w:color="auto"/>
              <w:right w:val="single" w:sz="4" w:space="0" w:color="auto"/>
            </w:tcBorders>
            <w:vAlign w:val="center"/>
          </w:tcPr>
          <w:p w14:paraId="0BE1646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60D6A11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24EF7E2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A4CD0CE" w14:textId="77777777" w:rsidTr="00176FDD">
        <w:trPr>
          <w:trHeight w:val="244"/>
        </w:trPr>
        <w:tc>
          <w:tcPr>
            <w:tcW w:w="625" w:type="dxa"/>
          </w:tcPr>
          <w:p w14:paraId="00695D1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6524D341" w14:textId="77777777" w:rsidR="00403076" w:rsidRPr="00725CE7"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3-й квартал Давташен дом</w:t>
            </w:r>
            <w:r w:rsidRPr="00693C35">
              <w:rPr>
                <w:rFonts w:ascii="GHEA Grapalat" w:hAnsi="GHEA Grapalat" w:cs="Calibri"/>
                <w:sz w:val="18"/>
                <w:szCs w:val="18"/>
                <w:lang w:val="hy-AM"/>
              </w:rPr>
              <w:t xml:space="preserve"> </w:t>
            </w:r>
            <w:r w:rsidRPr="00E27EA1">
              <w:rPr>
                <w:rFonts w:ascii="GHEA Grapalat" w:hAnsi="GHEA Grapalat" w:cs="Calibri"/>
                <w:sz w:val="18"/>
                <w:szCs w:val="18"/>
                <w:lang w:val="hy-AM"/>
              </w:rPr>
              <w:t xml:space="preserve">6 </w:t>
            </w:r>
            <w:r>
              <w:rPr>
                <w:rFonts w:ascii="GHEA Grapalat" w:hAnsi="GHEA Grapalat" w:cs="Calibri"/>
                <w:sz w:val="18"/>
                <w:szCs w:val="18"/>
                <w:lang w:val="ru-RU"/>
              </w:rPr>
              <w:t>под. 3</w:t>
            </w:r>
          </w:p>
        </w:tc>
        <w:tc>
          <w:tcPr>
            <w:tcW w:w="2878" w:type="dxa"/>
            <w:tcBorders>
              <w:top w:val="nil"/>
              <w:left w:val="nil"/>
              <w:bottom w:val="single" w:sz="4" w:space="0" w:color="auto"/>
              <w:right w:val="single" w:sz="4" w:space="0" w:color="auto"/>
            </w:tcBorders>
            <w:vAlign w:val="center"/>
          </w:tcPr>
          <w:p w14:paraId="50C962A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58DA29B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47FEA5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56594CD" w14:textId="77777777" w:rsidTr="00176FDD">
        <w:trPr>
          <w:trHeight w:val="244"/>
        </w:trPr>
        <w:tc>
          <w:tcPr>
            <w:tcW w:w="625" w:type="dxa"/>
          </w:tcPr>
          <w:p w14:paraId="6FF3758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69F1B933" w14:textId="77777777" w:rsidR="00403076" w:rsidRPr="00725CE7"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4-й квартал Давташен дом</w:t>
            </w:r>
            <w:r w:rsidRPr="00693C35">
              <w:rPr>
                <w:rFonts w:ascii="GHEA Grapalat" w:hAnsi="GHEA Grapalat" w:cs="Calibri"/>
                <w:sz w:val="18"/>
                <w:szCs w:val="18"/>
                <w:lang w:val="hy-AM"/>
              </w:rPr>
              <w:t xml:space="preserve"> </w:t>
            </w:r>
            <w:r w:rsidRPr="00E27EA1">
              <w:rPr>
                <w:rFonts w:ascii="GHEA Grapalat" w:hAnsi="GHEA Grapalat" w:cs="Calibri"/>
                <w:sz w:val="18"/>
                <w:szCs w:val="18"/>
                <w:lang w:val="hy-AM"/>
              </w:rPr>
              <w:t xml:space="preserve">17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795ADA0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D6B2C1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0387376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573CEFF9" w14:textId="77777777" w:rsidTr="00176FDD">
        <w:trPr>
          <w:trHeight w:val="244"/>
        </w:trPr>
        <w:tc>
          <w:tcPr>
            <w:tcW w:w="625" w:type="dxa"/>
          </w:tcPr>
          <w:p w14:paraId="550A7E9F" w14:textId="77777777" w:rsidR="00403076" w:rsidRPr="00E27EA1" w:rsidRDefault="00403076" w:rsidP="00176FDD">
            <w:pPr>
              <w:pStyle w:val="ListBullet2"/>
              <w:numPr>
                <w:ilvl w:val="0"/>
                <w:numId w:val="0"/>
              </w:numPr>
              <w:jc w:val="center"/>
              <w:rPr>
                <w:rFonts w:ascii="GHEA Grapalat" w:hAnsi="GHEA Grapalat"/>
                <w:sz w:val="18"/>
                <w:szCs w:val="18"/>
                <w:lang w:val="hy-AM"/>
              </w:rPr>
            </w:pPr>
            <w:r>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0EA8873C" w14:textId="77777777" w:rsidR="00403076" w:rsidRPr="00725CE7" w:rsidRDefault="00403076" w:rsidP="00176FDD">
            <w:pPr>
              <w:pStyle w:val="ListBullet2"/>
              <w:numPr>
                <w:ilvl w:val="0"/>
                <w:numId w:val="0"/>
              </w:numPr>
              <w:rPr>
                <w:rFonts w:ascii="GHEA Grapalat" w:hAnsi="GHEA Grapalat" w:cs="Calibri"/>
                <w:sz w:val="18"/>
                <w:szCs w:val="18"/>
                <w:lang w:val="ru-RU"/>
              </w:rPr>
            </w:pPr>
            <w:r>
              <w:rPr>
                <w:rFonts w:ascii="GHEA Grapalat" w:hAnsi="GHEA Grapalat" w:cs="Calibri"/>
                <w:sz w:val="18"/>
                <w:szCs w:val="18"/>
                <w:lang w:val="ru-RU"/>
              </w:rPr>
              <w:t>4-й квартал Давташен дом</w:t>
            </w:r>
            <w:r w:rsidRPr="00693C35">
              <w:rPr>
                <w:rFonts w:ascii="GHEA Grapalat" w:hAnsi="GHEA Grapalat" w:cs="Calibri"/>
                <w:sz w:val="18"/>
                <w:szCs w:val="18"/>
                <w:lang w:val="hy-AM"/>
              </w:rPr>
              <w:t xml:space="preserve"> </w:t>
            </w:r>
            <w:r w:rsidRPr="00E27EA1">
              <w:rPr>
                <w:rFonts w:ascii="GHEA Grapalat" w:hAnsi="GHEA Grapalat" w:cs="Calibri"/>
                <w:sz w:val="18"/>
                <w:szCs w:val="18"/>
                <w:lang w:val="hy-AM"/>
              </w:rPr>
              <w:t xml:space="preserve">46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w:t>
            </w:r>
            <w:r>
              <w:rPr>
                <w:rFonts w:ascii="GHEA Grapalat" w:hAnsi="GHEA Grapalat" w:cs="Calibri"/>
                <w:sz w:val="18"/>
                <w:szCs w:val="18"/>
                <w:lang w:val="hy-AM"/>
              </w:rPr>
              <w:t>1</w:t>
            </w:r>
          </w:p>
        </w:tc>
        <w:tc>
          <w:tcPr>
            <w:tcW w:w="2878" w:type="dxa"/>
            <w:tcBorders>
              <w:top w:val="nil"/>
              <w:left w:val="nil"/>
              <w:bottom w:val="single" w:sz="4" w:space="0" w:color="auto"/>
              <w:right w:val="single" w:sz="4" w:space="0" w:color="auto"/>
            </w:tcBorders>
            <w:vAlign w:val="center"/>
          </w:tcPr>
          <w:p w14:paraId="7258CABB" w14:textId="77777777" w:rsidR="00403076" w:rsidRPr="00E27EA1" w:rsidRDefault="00403076" w:rsidP="00176FDD">
            <w:pPr>
              <w:pStyle w:val="ListBullet2"/>
              <w:numPr>
                <w:ilvl w:val="0"/>
                <w:numId w:val="0"/>
              </w:numPr>
              <w:jc w:val="center"/>
              <w:rPr>
                <w:rFonts w:ascii="GHEA Grapalat" w:hAnsi="GHEA Grapalat" w:cs="Calibri"/>
                <w:sz w:val="18"/>
                <w:szCs w:val="18"/>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53666224" w14:textId="77777777" w:rsidR="00403076" w:rsidRPr="00E27EA1" w:rsidRDefault="00403076" w:rsidP="00176FDD">
            <w:pPr>
              <w:pStyle w:val="ListBullet2"/>
              <w:numPr>
                <w:ilvl w:val="0"/>
                <w:numId w:val="0"/>
              </w:numPr>
              <w:jc w:val="center"/>
              <w:rPr>
                <w:rFonts w:ascii="GHEA Grapalat" w:hAnsi="GHEA Grapalat" w:cs="Calibri"/>
                <w:sz w:val="18"/>
                <w:szCs w:val="18"/>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9CFE2CF" w14:textId="77777777" w:rsidR="00403076" w:rsidRPr="00E27EA1" w:rsidRDefault="00403076" w:rsidP="00176FDD">
            <w:pPr>
              <w:pStyle w:val="ListBullet2"/>
              <w:numPr>
                <w:ilvl w:val="0"/>
                <w:numId w:val="0"/>
              </w:numPr>
              <w:jc w:val="center"/>
              <w:rPr>
                <w:rFonts w:ascii="GHEA Grapalat" w:hAnsi="GHEA Grapalat" w:cs="Calibri"/>
                <w:sz w:val="18"/>
                <w:szCs w:val="18"/>
              </w:rPr>
            </w:pPr>
            <w:r w:rsidRPr="00E27EA1">
              <w:rPr>
                <w:rFonts w:ascii="GHEA Grapalat" w:hAnsi="GHEA Grapalat" w:cs="Calibri"/>
                <w:sz w:val="18"/>
                <w:szCs w:val="18"/>
              </w:rPr>
              <w:t>9</w:t>
            </w:r>
          </w:p>
        </w:tc>
      </w:tr>
      <w:tr w:rsidR="00403076" w:rsidRPr="008143C3" w14:paraId="6882A788" w14:textId="77777777" w:rsidTr="00176FDD">
        <w:trPr>
          <w:trHeight w:val="244"/>
        </w:trPr>
        <w:tc>
          <w:tcPr>
            <w:tcW w:w="625" w:type="dxa"/>
          </w:tcPr>
          <w:p w14:paraId="57CEF5F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8</w:t>
            </w:r>
          </w:p>
        </w:tc>
        <w:tc>
          <w:tcPr>
            <w:tcW w:w="5220" w:type="dxa"/>
            <w:tcBorders>
              <w:top w:val="nil"/>
              <w:left w:val="single" w:sz="4" w:space="0" w:color="auto"/>
              <w:bottom w:val="single" w:sz="4" w:space="0" w:color="auto"/>
              <w:right w:val="single" w:sz="4" w:space="0" w:color="auto"/>
            </w:tcBorders>
            <w:vAlign w:val="center"/>
          </w:tcPr>
          <w:p w14:paraId="39BE6AF5"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4-й квартал Давташен дом</w:t>
            </w:r>
            <w:r w:rsidRPr="00693C35">
              <w:rPr>
                <w:rFonts w:ascii="GHEA Grapalat" w:hAnsi="GHEA Grapalat" w:cs="Calibri"/>
                <w:sz w:val="18"/>
                <w:szCs w:val="18"/>
                <w:lang w:val="hy-AM"/>
              </w:rPr>
              <w:t xml:space="preserve"> </w:t>
            </w:r>
            <w:r w:rsidRPr="00E27EA1">
              <w:rPr>
                <w:rFonts w:ascii="GHEA Grapalat" w:hAnsi="GHEA Grapalat" w:cs="Calibri"/>
                <w:sz w:val="18"/>
                <w:szCs w:val="18"/>
                <w:lang w:val="hy-AM"/>
              </w:rPr>
              <w:t xml:space="preserve">46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591A004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5588DA3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E283B9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DFC52A6" w14:textId="77777777" w:rsidTr="00176FDD">
        <w:trPr>
          <w:trHeight w:val="244"/>
        </w:trPr>
        <w:tc>
          <w:tcPr>
            <w:tcW w:w="625" w:type="dxa"/>
          </w:tcPr>
          <w:p w14:paraId="7761F58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9</w:t>
            </w:r>
          </w:p>
        </w:tc>
        <w:tc>
          <w:tcPr>
            <w:tcW w:w="5220" w:type="dxa"/>
            <w:tcBorders>
              <w:top w:val="nil"/>
              <w:left w:val="single" w:sz="4" w:space="0" w:color="auto"/>
              <w:bottom w:val="single" w:sz="4" w:space="0" w:color="auto"/>
              <w:right w:val="single" w:sz="4" w:space="0" w:color="auto"/>
            </w:tcBorders>
            <w:vAlign w:val="center"/>
          </w:tcPr>
          <w:p w14:paraId="0415362E" w14:textId="77777777" w:rsidR="00403076" w:rsidRPr="00725CE7"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4-й квартал Давташен дом</w:t>
            </w:r>
            <w:r w:rsidRPr="00693C35">
              <w:rPr>
                <w:rFonts w:ascii="GHEA Grapalat" w:hAnsi="GHEA Grapalat" w:cs="Calibri"/>
                <w:sz w:val="18"/>
                <w:szCs w:val="18"/>
                <w:lang w:val="hy-AM"/>
              </w:rPr>
              <w:t xml:space="preserve"> </w:t>
            </w:r>
            <w:r w:rsidRPr="00E27EA1">
              <w:rPr>
                <w:rFonts w:ascii="GHEA Grapalat" w:hAnsi="GHEA Grapalat" w:cs="Calibri"/>
                <w:sz w:val="18"/>
                <w:szCs w:val="18"/>
                <w:lang w:val="hy-AM"/>
              </w:rPr>
              <w:t xml:space="preserve">9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3CCC392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1BA9BF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6EFD142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5E9F6776" w14:textId="77777777" w:rsidTr="00176FDD">
        <w:trPr>
          <w:trHeight w:val="244"/>
        </w:trPr>
        <w:tc>
          <w:tcPr>
            <w:tcW w:w="625" w:type="dxa"/>
          </w:tcPr>
          <w:p w14:paraId="53FB99B9"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5220" w:type="dxa"/>
          </w:tcPr>
          <w:p w14:paraId="76452BF0" w14:textId="77777777" w:rsidR="00403076" w:rsidRPr="00E27EA1"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E27EA1">
              <w:rPr>
                <w:rFonts w:ascii="GHEA Grapalat" w:hAnsi="GHEA Grapalat"/>
                <w:sz w:val="18"/>
                <w:szCs w:val="18"/>
                <w:lang w:val="hy-AM"/>
              </w:rPr>
              <w:t>՝ 9</w:t>
            </w:r>
          </w:p>
        </w:tc>
        <w:tc>
          <w:tcPr>
            <w:tcW w:w="2878" w:type="dxa"/>
          </w:tcPr>
          <w:p w14:paraId="56B39F4E"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43F35CC3"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6A3A6E1E"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r>
      <w:tr w:rsidR="00403076" w:rsidRPr="00693C35" w14:paraId="064BFBAD" w14:textId="77777777" w:rsidTr="00176FDD">
        <w:trPr>
          <w:trHeight w:val="244"/>
        </w:trPr>
        <w:tc>
          <w:tcPr>
            <w:tcW w:w="625" w:type="dxa"/>
            <w:vAlign w:val="center"/>
          </w:tcPr>
          <w:p w14:paraId="24510FA8"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54D26830"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26F3D035"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728741C4"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49F2E51A"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8143C3" w14:paraId="36DC93D9" w14:textId="77777777" w:rsidTr="00176FDD">
        <w:trPr>
          <w:trHeight w:val="244"/>
        </w:trPr>
        <w:tc>
          <w:tcPr>
            <w:tcW w:w="625" w:type="dxa"/>
          </w:tcPr>
          <w:p w14:paraId="2C02DE89"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051FFA93" w14:textId="77777777" w:rsidR="00403076" w:rsidRPr="00E27EA1"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Канакер-Зейтун</w:t>
            </w:r>
          </w:p>
        </w:tc>
      </w:tr>
      <w:tr w:rsidR="00403076" w:rsidRPr="008143C3" w14:paraId="6D426895" w14:textId="77777777" w:rsidTr="00176FDD">
        <w:trPr>
          <w:trHeight w:val="244"/>
        </w:trPr>
        <w:tc>
          <w:tcPr>
            <w:tcW w:w="625" w:type="dxa"/>
          </w:tcPr>
          <w:p w14:paraId="4720B96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shd w:val="clear" w:color="000000" w:fill="FFFFFF"/>
          </w:tcPr>
          <w:p w14:paraId="4D74BE5D" w14:textId="77777777" w:rsidR="00403076" w:rsidRPr="00B36AB1" w:rsidRDefault="00403076" w:rsidP="00176FDD">
            <w:pPr>
              <w:pStyle w:val="ListBullet2"/>
              <w:numPr>
                <w:ilvl w:val="0"/>
                <w:numId w:val="0"/>
              </w:numPr>
              <w:rPr>
                <w:rFonts w:ascii="GHEA Grapalat" w:hAnsi="GHEA Grapalat"/>
                <w:sz w:val="18"/>
                <w:szCs w:val="18"/>
                <w:lang w:val="ru-RU"/>
              </w:rPr>
            </w:pPr>
            <w:r w:rsidRPr="00B36AB1">
              <w:rPr>
                <w:rFonts w:ascii="GHEA Grapalat" w:hAnsi="GHEA Grapalat" w:cs="Calibri"/>
                <w:sz w:val="18"/>
                <w:szCs w:val="18"/>
                <w:lang w:val="hy-AM"/>
              </w:rPr>
              <w:t>Ул. К. Улнеци дом</w:t>
            </w:r>
            <w:r w:rsidRPr="00E27EA1">
              <w:rPr>
                <w:rFonts w:ascii="GHEA Grapalat" w:hAnsi="GHEA Grapalat" w:cs="Calibri"/>
                <w:sz w:val="18"/>
                <w:szCs w:val="18"/>
                <w:lang w:val="hy-AM"/>
              </w:rPr>
              <w:t xml:space="preserve"> 51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w:t>
            </w:r>
          </w:p>
        </w:tc>
        <w:tc>
          <w:tcPr>
            <w:tcW w:w="2878" w:type="dxa"/>
            <w:tcBorders>
              <w:top w:val="single" w:sz="4" w:space="0" w:color="auto"/>
              <w:left w:val="nil"/>
              <w:bottom w:val="single" w:sz="4" w:space="0" w:color="auto"/>
              <w:right w:val="single" w:sz="4" w:space="0" w:color="auto"/>
            </w:tcBorders>
            <w:shd w:val="clear" w:color="000000" w:fill="FFFFFF"/>
            <w:vAlign w:val="center"/>
          </w:tcPr>
          <w:p w14:paraId="12B7E6D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shd w:val="clear" w:color="000000" w:fill="FFFFFF"/>
          </w:tcPr>
          <w:p w14:paraId="342016B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7</w:t>
            </w:r>
          </w:p>
        </w:tc>
        <w:tc>
          <w:tcPr>
            <w:tcW w:w="2878" w:type="dxa"/>
            <w:tcBorders>
              <w:top w:val="single" w:sz="4" w:space="0" w:color="auto"/>
              <w:left w:val="nil"/>
              <w:bottom w:val="single" w:sz="4" w:space="0" w:color="auto"/>
              <w:right w:val="single" w:sz="4" w:space="0" w:color="auto"/>
            </w:tcBorders>
            <w:shd w:val="clear" w:color="000000" w:fill="FFFFFF"/>
          </w:tcPr>
          <w:p w14:paraId="4E13EB9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7</w:t>
            </w:r>
          </w:p>
        </w:tc>
      </w:tr>
      <w:tr w:rsidR="00403076" w:rsidRPr="008143C3" w14:paraId="2BD0288C" w14:textId="77777777" w:rsidTr="00176FDD">
        <w:trPr>
          <w:trHeight w:val="244"/>
        </w:trPr>
        <w:tc>
          <w:tcPr>
            <w:tcW w:w="625" w:type="dxa"/>
          </w:tcPr>
          <w:p w14:paraId="27B2FCB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1895B134" w14:textId="77777777" w:rsidR="00403076" w:rsidRPr="00E27EA1" w:rsidRDefault="00403076" w:rsidP="00176FDD">
            <w:pPr>
              <w:pStyle w:val="ListBullet2"/>
              <w:numPr>
                <w:ilvl w:val="0"/>
                <w:numId w:val="0"/>
              </w:numPr>
              <w:rPr>
                <w:rFonts w:ascii="GHEA Grapalat" w:hAnsi="GHEA Grapalat"/>
                <w:sz w:val="18"/>
                <w:szCs w:val="18"/>
                <w:lang w:val="hy-AM"/>
              </w:rPr>
            </w:pPr>
            <w:r w:rsidRPr="00B36AB1">
              <w:rPr>
                <w:rFonts w:ascii="GHEA Grapalat" w:hAnsi="GHEA Grapalat" w:cs="Calibri"/>
                <w:sz w:val="18"/>
                <w:szCs w:val="18"/>
                <w:lang w:val="hy-AM"/>
              </w:rPr>
              <w:t>Ул. К. Улнеци дом</w:t>
            </w:r>
            <w:r w:rsidRPr="00E27EA1">
              <w:rPr>
                <w:rFonts w:ascii="GHEA Grapalat" w:hAnsi="GHEA Grapalat" w:cs="Calibri"/>
                <w:sz w:val="18"/>
                <w:szCs w:val="18"/>
                <w:lang w:val="hy-AM"/>
              </w:rPr>
              <w:t xml:space="preserve"> 72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41BBDEA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5F58659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7</w:t>
            </w:r>
          </w:p>
        </w:tc>
        <w:tc>
          <w:tcPr>
            <w:tcW w:w="2878" w:type="dxa"/>
            <w:tcBorders>
              <w:top w:val="nil"/>
              <w:left w:val="nil"/>
              <w:bottom w:val="single" w:sz="4" w:space="0" w:color="auto"/>
              <w:right w:val="single" w:sz="4" w:space="0" w:color="auto"/>
            </w:tcBorders>
            <w:vAlign w:val="center"/>
          </w:tcPr>
          <w:p w14:paraId="5D3DED9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7</w:t>
            </w:r>
          </w:p>
        </w:tc>
      </w:tr>
      <w:tr w:rsidR="00403076" w:rsidRPr="008143C3" w14:paraId="7C0F07F4" w14:textId="77777777" w:rsidTr="00176FDD">
        <w:trPr>
          <w:trHeight w:val="244"/>
        </w:trPr>
        <w:tc>
          <w:tcPr>
            <w:tcW w:w="625" w:type="dxa"/>
          </w:tcPr>
          <w:p w14:paraId="6BB05E4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shd w:val="clear" w:color="000000" w:fill="FFFFFF"/>
          </w:tcPr>
          <w:p w14:paraId="681D6DFB"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Мелик Меликян дом</w:t>
            </w:r>
            <w:r w:rsidRPr="00E27EA1">
              <w:rPr>
                <w:rFonts w:ascii="GHEA Grapalat" w:hAnsi="GHEA Grapalat" w:cs="Calibri"/>
                <w:sz w:val="18"/>
                <w:szCs w:val="18"/>
              </w:rPr>
              <w:t xml:space="preserve"> 5 </w:t>
            </w:r>
          </w:p>
        </w:tc>
        <w:tc>
          <w:tcPr>
            <w:tcW w:w="2878" w:type="dxa"/>
            <w:tcBorders>
              <w:top w:val="nil"/>
              <w:left w:val="nil"/>
              <w:bottom w:val="single" w:sz="4" w:space="0" w:color="auto"/>
              <w:right w:val="single" w:sz="4" w:space="0" w:color="auto"/>
            </w:tcBorders>
            <w:shd w:val="clear" w:color="000000" w:fill="FFFFFF"/>
            <w:vAlign w:val="center"/>
          </w:tcPr>
          <w:p w14:paraId="4C112C3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shd w:val="clear" w:color="000000" w:fill="FFFFFF"/>
          </w:tcPr>
          <w:p w14:paraId="49D9573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shd w:val="clear" w:color="000000" w:fill="FFFFFF"/>
          </w:tcPr>
          <w:p w14:paraId="31F4167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302DE1BB" w14:textId="77777777" w:rsidTr="00176FDD">
        <w:trPr>
          <w:trHeight w:val="244"/>
        </w:trPr>
        <w:tc>
          <w:tcPr>
            <w:tcW w:w="625" w:type="dxa"/>
          </w:tcPr>
          <w:p w14:paraId="67B1205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11327776" w14:textId="77777777" w:rsidR="00403076" w:rsidRPr="003B5D1E" w:rsidRDefault="00403076" w:rsidP="00176FDD">
            <w:pPr>
              <w:pStyle w:val="ListBullet2"/>
              <w:numPr>
                <w:ilvl w:val="0"/>
                <w:numId w:val="0"/>
              </w:numPr>
              <w:rPr>
                <w:rFonts w:ascii="GHEA Grapalat" w:hAnsi="GHEA Grapalat"/>
                <w:sz w:val="18"/>
                <w:szCs w:val="18"/>
                <w:lang w:val="ru-RU"/>
              </w:rPr>
            </w:pPr>
            <w:r w:rsidRPr="003B5D1E">
              <w:rPr>
                <w:rFonts w:ascii="GHEA Grapalat" w:hAnsi="GHEA Grapalat" w:cs="Calibri"/>
                <w:sz w:val="18"/>
                <w:szCs w:val="18"/>
                <w:lang w:val="hy-AM"/>
              </w:rPr>
              <w:t>Ул. Суренян дом</w:t>
            </w:r>
            <w:r w:rsidRPr="00E27EA1">
              <w:rPr>
                <w:rFonts w:ascii="GHEA Grapalat" w:hAnsi="GHEA Grapalat" w:cs="Calibri"/>
                <w:sz w:val="18"/>
                <w:szCs w:val="18"/>
                <w:lang w:val="hy-AM"/>
              </w:rPr>
              <w:t xml:space="preserve"> 1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581D92C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194BCE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21EBC6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8</w:t>
            </w:r>
          </w:p>
        </w:tc>
      </w:tr>
      <w:tr w:rsidR="00403076" w:rsidRPr="008143C3" w14:paraId="326F66B4" w14:textId="77777777" w:rsidTr="00176FDD">
        <w:trPr>
          <w:trHeight w:val="244"/>
        </w:trPr>
        <w:tc>
          <w:tcPr>
            <w:tcW w:w="625" w:type="dxa"/>
          </w:tcPr>
          <w:p w14:paraId="6B3997F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shd w:val="clear" w:color="000000" w:fill="FFFFFF"/>
          </w:tcPr>
          <w:p w14:paraId="1B8831E2" w14:textId="77777777" w:rsidR="00403076" w:rsidRPr="003B5D1E" w:rsidRDefault="00403076" w:rsidP="00176FDD">
            <w:pPr>
              <w:pStyle w:val="ListBullet2"/>
              <w:numPr>
                <w:ilvl w:val="0"/>
                <w:numId w:val="0"/>
              </w:numPr>
              <w:rPr>
                <w:rFonts w:ascii="GHEA Grapalat" w:hAnsi="GHEA Grapalat"/>
                <w:sz w:val="18"/>
                <w:szCs w:val="18"/>
                <w:lang w:val="ru-RU"/>
              </w:rPr>
            </w:pPr>
            <w:r w:rsidRPr="003B5D1E">
              <w:rPr>
                <w:rFonts w:ascii="GHEA Grapalat" w:hAnsi="GHEA Grapalat" w:cs="Calibri"/>
                <w:sz w:val="18"/>
                <w:szCs w:val="18"/>
                <w:lang w:val="hy-AM"/>
              </w:rPr>
              <w:t>Ул. Суренян дом</w:t>
            </w:r>
            <w:r w:rsidRPr="00E27EA1">
              <w:rPr>
                <w:rFonts w:ascii="GHEA Grapalat" w:hAnsi="GHEA Grapalat" w:cs="Calibri"/>
                <w:sz w:val="18"/>
                <w:szCs w:val="18"/>
                <w:lang w:val="hy-AM"/>
              </w:rPr>
              <w:t xml:space="preserve"> 2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shd w:val="clear" w:color="000000" w:fill="FFFFFF"/>
            <w:vAlign w:val="center"/>
          </w:tcPr>
          <w:p w14:paraId="52EE597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shd w:val="clear" w:color="000000" w:fill="FFFFFF"/>
          </w:tcPr>
          <w:p w14:paraId="1CEBAE3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shd w:val="clear" w:color="000000" w:fill="FFFFFF"/>
          </w:tcPr>
          <w:p w14:paraId="1887F28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8</w:t>
            </w:r>
          </w:p>
        </w:tc>
      </w:tr>
      <w:tr w:rsidR="00403076" w:rsidRPr="008143C3" w14:paraId="283CB305" w14:textId="77777777" w:rsidTr="00176FDD">
        <w:trPr>
          <w:trHeight w:val="244"/>
        </w:trPr>
        <w:tc>
          <w:tcPr>
            <w:tcW w:w="625" w:type="dxa"/>
          </w:tcPr>
          <w:p w14:paraId="76C3DC6E"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5220" w:type="dxa"/>
          </w:tcPr>
          <w:p w14:paraId="52EC6E62" w14:textId="77777777" w:rsidR="00403076" w:rsidRPr="00E27EA1"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E27EA1">
              <w:rPr>
                <w:rFonts w:ascii="GHEA Grapalat" w:hAnsi="GHEA Grapalat"/>
                <w:sz w:val="18"/>
                <w:szCs w:val="18"/>
                <w:lang w:val="hy-AM"/>
              </w:rPr>
              <w:t>՝ 5</w:t>
            </w:r>
          </w:p>
        </w:tc>
        <w:tc>
          <w:tcPr>
            <w:tcW w:w="2878" w:type="dxa"/>
          </w:tcPr>
          <w:p w14:paraId="53537A58"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44896C84"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6714E908"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r>
      <w:tr w:rsidR="00403076" w:rsidRPr="00693C35" w14:paraId="22C75687" w14:textId="77777777" w:rsidTr="00176FDD">
        <w:trPr>
          <w:trHeight w:val="244"/>
        </w:trPr>
        <w:tc>
          <w:tcPr>
            <w:tcW w:w="625" w:type="dxa"/>
            <w:vAlign w:val="center"/>
          </w:tcPr>
          <w:p w14:paraId="3BAC9BDC"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67E426FA"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36B83FC7"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557391E7"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4DB1383D"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8143C3" w14:paraId="38581B05" w14:textId="77777777" w:rsidTr="00176FDD">
        <w:trPr>
          <w:trHeight w:val="244"/>
        </w:trPr>
        <w:tc>
          <w:tcPr>
            <w:tcW w:w="625" w:type="dxa"/>
          </w:tcPr>
          <w:p w14:paraId="544F2EC4"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7CC1F81B" w14:textId="77777777" w:rsidR="00403076" w:rsidRPr="00E27EA1"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Эребуни</w:t>
            </w:r>
          </w:p>
        </w:tc>
      </w:tr>
      <w:tr w:rsidR="00403076" w:rsidRPr="008143C3" w14:paraId="79EC385F" w14:textId="77777777" w:rsidTr="00176FDD">
        <w:trPr>
          <w:trHeight w:val="244"/>
        </w:trPr>
        <w:tc>
          <w:tcPr>
            <w:tcW w:w="625" w:type="dxa"/>
          </w:tcPr>
          <w:p w14:paraId="2711685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61DD4738" w14:textId="77777777" w:rsidR="00403076" w:rsidRPr="00E27EA1" w:rsidRDefault="00403076" w:rsidP="00176FDD">
            <w:pPr>
              <w:pStyle w:val="ListBullet2"/>
              <w:numPr>
                <w:ilvl w:val="0"/>
                <w:numId w:val="0"/>
              </w:numPr>
              <w:rPr>
                <w:rFonts w:ascii="GHEA Grapalat" w:hAnsi="GHEA Grapalat"/>
                <w:sz w:val="18"/>
                <w:szCs w:val="18"/>
                <w:lang w:val="hy-AM"/>
              </w:rPr>
            </w:pPr>
            <w:r w:rsidRPr="00E27EA1">
              <w:rPr>
                <w:rFonts w:ascii="GHEA Grapalat" w:hAnsi="GHEA Grapalat" w:cs="Calibri"/>
                <w:sz w:val="18"/>
                <w:szCs w:val="18"/>
                <w:lang w:val="hy-AM"/>
              </w:rPr>
              <w:t>12</w:t>
            </w:r>
            <w:r w:rsidRPr="00656473">
              <w:rPr>
                <w:rFonts w:ascii="GHEA Grapalat" w:hAnsi="GHEA Grapalat" w:cs="Calibri"/>
                <w:sz w:val="18"/>
                <w:szCs w:val="18"/>
                <w:lang w:val="hy-AM"/>
              </w:rPr>
              <w:t>-я ул</w:t>
            </w:r>
            <w:r>
              <w:rPr>
                <w:rFonts w:ascii="GHEA Grapalat" w:hAnsi="GHEA Grapalat" w:cs="Calibri"/>
                <w:sz w:val="18"/>
                <w:szCs w:val="18"/>
                <w:lang w:val="hy-AM"/>
              </w:rPr>
              <w:t xml:space="preserve"> </w:t>
            </w:r>
            <w:r>
              <w:rPr>
                <w:rFonts w:ascii="GHEA Grapalat" w:hAnsi="GHEA Grapalat" w:cs="Calibri"/>
                <w:sz w:val="18"/>
                <w:szCs w:val="18"/>
                <w:lang w:val="ru-RU"/>
              </w:rPr>
              <w:t>Нор Ареш</w:t>
            </w:r>
            <w:r w:rsidRPr="00E27EA1">
              <w:rPr>
                <w:rFonts w:ascii="GHEA Grapalat" w:hAnsi="GHEA Grapalat" w:cs="Calibri"/>
                <w:sz w:val="18"/>
                <w:szCs w:val="18"/>
                <w:lang w:val="hy-AM"/>
              </w:rPr>
              <w:t xml:space="preserve"> </w:t>
            </w:r>
            <w:r>
              <w:rPr>
                <w:rFonts w:ascii="GHEA Grapalat" w:hAnsi="GHEA Grapalat" w:cs="Calibri"/>
                <w:sz w:val="18"/>
                <w:szCs w:val="18"/>
                <w:lang w:val="ru-RU"/>
              </w:rPr>
              <w:t>дом</w:t>
            </w:r>
            <w:r w:rsidRPr="00E27EA1">
              <w:rPr>
                <w:rFonts w:ascii="GHEA Grapalat" w:hAnsi="GHEA Grapalat" w:cs="Calibri"/>
                <w:sz w:val="18"/>
                <w:szCs w:val="18"/>
                <w:lang w:val="hy-AM"/>
              </w:rPr>
              <w:t xml:space="preserve"> 99/1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w:t>
            </w:r>
          </w:p>
        </w:tc>
        <w:tc>
          <w:tcPr>
            <w:tcW w:w="2878" w:type="dxa"/>
            <w:tcBorders>
              <w:top w:val="single" w:sz="4" w:space="0" w:color="auto"/>
              <w:left w:val="nil"/>
              <w:bottom w:val="single" w:sz="4" w:space="0" w:color="auto"/>
              <w:right w:val="single" w:sz="4" w:space="0" w:color="auto"/>
            </w:tcBorders>
            <w:vAlign w:val="center"/>
          </w:tcPr>
          <w:p w14:paraId="0102193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vAlign w:val="center"/>
          </w:tcPr>
          <w:p w14:paraId="488E461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single" w:sz="4" w:space="0" w:color="auto"/>
              <w:left w:val="nil"/>
              <w:bottom w:val="single" w:sz="4" w:space="0" w:color="auto"/>
              <w:right w:val="single" w:sz="4" w:space="0" w:color="auto"/>
            </w:tcBorders>
            <w:vAlign w:val="center"/>
          </w:tcPr>
          <w:p w14:paraId="1522FA6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3A8793F0" w14:textId="77777777" w:rsidTr="00176FDD">
        <w:trPr>
          <w:trHeight w:val="244"/>
        </w:trPr>
        <w:tc>
          <w:tcPr>
            <w:tcW w:w="625" w:type="dxa"/>
          </w:tcPr>
          <w:p w14:paraId="763B8C3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658030EA" w14:textId="77777777" w:rsidR="00403076" w:rsidRPr="00E27EA1" w:rsidRDefault="00403076" w:rsidP="00176FDD">
            <w:pPr>
              <w:pStyle w:val="ListBullet2"/>
              <w:numPr>
                <w:ilvl w:val="0"/>
                <w:numId w:val="0"/>
              </w:numPr>
              <w:rPr>
                <w:rFonts w:ascii="GHEA Grapalat" w:hAnsi="GHEA Grapalat"/>
                <w:sz w:val="18"/>
                <w:szCs w:val="18"/>
                <w:lang w:val="hy-AM"/>
              </w:rPr>
            </w:pPr>
            <w:r w:rsidRPr="00E27EA1">
              <w:rPr>
                <w:rFonts w:ascii="GHEA Grapalat" w:hAnsi="GHEA Grapalat" w:cs="Calibri"/>
                <w:sz w:val="18"/>
                <w:szCs w:val="18"/>
                <w:lang w:val="hy-AM"/>
              </w:rPr>
              <w:t>12</w:t>
            </w:r>
            <w:r w:rsidRPr="00656473">
              <w:rPr>
                <w:rFonts w:ascii="GHEA Grapalat" w:hAnsi="GHEA Grapalat" w:cs="Calibri"/>
                <w:sz w:val="18"/>
                <w:szCs w:val="18"/>
                <w:lang w:val="hy-AM"/>
              </w:rPr>
              <w:t>-я ул</w:t>
            </w:r>
            <w:r>
              <w:rPr>
                <w:rFonts w:ascii="GHEA Grapalat" w:hAnsi="GHEA Grapalat" w:cs="Calibri"/>
                <w:sz w:val="18"/>
                <w:szCs w:val="18"/>
                <w:lang w:val="hy-AM"/>
              </w:rPr>
              <w:t xml:space="preserve"> </w:t>
            </w:r>
            <w:r>
              <w:rPr>
                <w:rFonts w:ascii="GHEA Grapalat" w:hAnsi="GHEA Grapalat" w:cs="Calibri"/>
                <w:sz w:val="18"/>
                <w:szCs w:val="18"/>
                <w:lang w:val="ru-RU"/>
              </w:rPr>
              <w:t>Нор Ареш</w:t>
            </w:r>
            <w:r w:rsidRPr="00E27EA1">
              <w:rPr>
                <w:rFonts w:ascii="GHEA Grapalat" w:hAnsi="GHEA Grapalat" w:cs="Calibri"/>
                <w:sz w:val="18"/>
                <w:szCs w:val="18"/>
                <w:lang w:val="hy-AM"/>
              </w:rPr>
              <w:t xml:space="preserve"> </w:t>
            </w:r>
            <w:r>
              <w:rPr>
                <w:rFonts w:ascii="GHEA Grapalat" w:hAnsi="GHEA Grapalat" w:cs="Calibri"/>
                <w:sz w:val="18"/>
                <w:szCs w:val="18"/>
                <w:lang w:val="ru-RU"/>
              </w:rPr>
              <w:t>дом</w:t>
            </w:r>
            <w:r w:rsidRPr="00E27EA1">
              <w:rPr>
                <w:rFonts w:ascii="GHEA Grapalat" w:hAnsi="GHEA Grapalat" w:cs="Calibri"/>
                <w:sz w:val="18"/>
                <w:szCs w:val="18"/>
                <w:lang w:val="hy-AM"/>
              </w:rPr>
              <w:t xml:space="preserve"> 99/1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01E16DB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03B67E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20E52B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19FDF9F3" w14:textId="77777777" w:rsidTr="00176FDD">
        <w:trPr>
          <w:trHeight w:val="244"/>
        </w:trPr>
        <w:tc>
          <w:tcPr>
            <w:tcW w:w="625" w:type="dxa"/>
          </w:tcPr>
          <w:p w14:paraId="7E43422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754D44C1" w14:textId="77777777" w:rsidR="00403076" w:rsidRPr="00E27EA1" w:rsidRDefault="00403076" w:rsidP="00176FDD">
            <w:pPr>
              <w:pStyle w:val="ListBullet2"/>
              <w:numPr>
                <w:ilvl w:val="0"/>
                <w:numId w:val="0"/>
              </w:numPr>
              <w:rPr>
                <w:rFonts w:ascii="GHEA Grapalat" w:hAnsi="GHEA Grapalat"/>
                <w:sz w:val="18"/>
                <w:szCs w:val="18"/>
                <w:lang w:val="hy-AM"/>
              </w:rPr>
            </w:pPr>
            <w:r w:rsidRPr="00E27EA1">
              <w:rPr>
                <w:rFonts w:ascii="GHEA Grapalat" w:hAnsi="GHEA Grapalat" w:cs="Calibri"/>
                <w:sz w:val="18"/>
                <w:szCs w:val="18"/>
                <w:lang w:val="hy-AM"/>
              </w:rPr>
              <w:t>12</w:t>
            </w:r>
            <w:r w:rsidRPr="00656473">
              <w:rPr>
                <w:rFonts w:ascii="GHEA Grapalat" w:hAnsi="GHEA Grapalat" w:cs="Calibri"/>
                <w:sz w:val="18"/>
                <w:szCs w:val="18"/>
                <w:lang w:val="hy-AM"/>
              </w:rPr>
              <w:t>-я ул</w:t>
            </w:r>
            <w:r>
              <w:rPr>
                <w:rFonts w:ascii="GHEA Grapalat" w:hAnsi="GHEA Grapalat" w:cs="Calibri"/>
                <w:sz w:val="18"/>
                <w:szCs w:val="18"/>
                <w:lang w:val="hy-AM"/>
              </w:rPr>
              <w:t xml:space="preserve"> </w:t>
            </w:r>
            <w:r>
              <w:rPr>
                <w:rFonts w:ascii="GHEA Grapalat" w:hAnsi="GHEA Grapalat" w:cs="Calibri"/>
                <w:sz w:val="18"/>
                <w:szCs w:val="18"/>
                <w:lang w:val="ru-RU"/>
              </w:rPr>
              <w:t>Нор Ареш</w:t>
            </w:r>
            <w:r w:rsidRPr="00E27EA1">
              <w:rPr>
                <w:rFonts w:ascii="GHEA Grapalat" w:hAnsi="GHEA Grapalat" w:cs="Calibri"/>
                <w:sz w:val="18"/>
                <w:szCs w:val="18"/>
                <w:lang w:val="hy-AM"/>
              </w:rPr>
              <w:t xml:space="preserve"> </w:t>
            </w:r>
            <w:r>
              <w:rPr>
                <w:rFonts w:ascii="GHEA Grapalat" w:hAnsi="GHEA Grapalat" w:cs="Calibri"/>
                <w:sz w:val="18"/>
                <w:szCs w:val="18"/>
                <w:lang w:val="ru-RU"/>
              </w:rPr>
              <w:t>дом</w:t>
            </w:r>
            <w:r w:rsidRPr="00E27EA1">
              <w:rPr>
                <w:rFonts w:ascii="GHEA Grapalat" w:hAnsi="GHEA Grapalat" w:cs="Calibri"/>
                <w:sz w:val="18"/>
                <w:szCs w:val="18"/>
                <w:lang w:val="hy-AM"/>
              </w:rPr>
              <w:t xml:space="preserve"> 99/1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30538CB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048F70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5A3AB9F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CCB3556" w14:textId="77777777" w:rsidTr="00176FDD">
        <w:trPr>
          <w:trHeight w:val="244"/>
        </w:trPr>
        <w:tc>
          <w:tcPr>
            <w:tcW w:w="625" w:type="dxa"/>
          </w:tcPr>
          <w:p w14:paraId="3F6AAD5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7A8939DF" w14:textId="77777777" w:rsidR="00403076" w:rsidRPr="00E27EA1" w:rsidRDefault="00403076" w:rsidP="00176FDD">
            <w:pPr>
              <w:pStyle w:val="ListBullet2"/>
              <w:numPr>
                <w:ilvl w:val="0"/>
                <w:numId w:val="0"/>
              </w:numPr>
              <w:rPr>
                <w:rFonts w:ascii="GHEA Grapalat" w:hAnsi="GHEA Grapalat"/>
                <w:sz w:val="18"/>
                <w:szCs w:val="18"/>
                <w:lang w:val="hy-AM"/>
              </w:rPr>
            </w:pPr>
            <w:r w:rsidRPr="00E27EA1">
              <w:rPr>
                <w:rFonts w:ascii="GHEA Grapalat" w:hAnsi="GHEA Grapalat" w:cs="Calibri"/>
                <w:sz w:val="18"/>
                <w:szCs w:val="18"/>
                <w:lang w:val="hy-AM"/>
              </w:rPr>
              <w:t>12</w:t>
            </w:r>
            <w:r w:rsidRPr="00656473">
              <w:rPr>
                <w:rFonts w:ascii="GHEA Grapalat" w:hAnsi="GHEA Grapalat" w:cs="Calibri"/>
                <w:sz w:val="18"/>
                <w:szCs w:val="18"/>
                <w:lang w:val="hy-AM"/>
              </w:rPr>
              <w:t>-я ул</w:t>
            </w:r>
            <w:r>
              <w:rPr>
                <w:rFonts w:ascii="GHEA Grapalat" w:hAnsi="GHEA Grapalat" w:cs="Calibri"/>
                <w:sz w:val="18"/>
                <w:szCs w:val="18"/>
                <w:lang w:val="hy-AM"/>
              </w:rPr>
              <w:t xml:space="preserve"> </w:t>
            </w:r>
            <w:r>
              <w:rPr>
                <w:rFonts w:ascii="GHEA Grapalat" w:hAnsi="GHEA Grapalat" w:cs="Calibri"/>
                <w:sz w:val="18"/>
                <w:szCs w:val="18"/>
                <w:lang w:val="ru-RU"/>
              </w:rPr>
              <w:t>Нор Ареш</w:t>
            </w:r>
            <w:r w:rsidRPr="00E27EA1">
              <w:rPr>
                <w:rFonts w:ascii="GHEA Grapalat" w:hAnsi="GHEA Grapalat" w:cs="Calibri"/>
                <w:sz w:val="18"/>
                <w:szCs w:val="18"/>
                <w:lang w:val="hy-AM"/>
              </w:rPr>
              <w:t xml:space="preserve"> </w:t>
            </w:r>
            <w:r>
              <w:rPr>
                <w:rFonts w:ascii="GHEA Grapalat" w:hAnsi="GHEA Grapalat" w:cs="Calibri"/>
                <w:sz w:val="18"/>
                <w:szCs w:val="18"/>
                <w:lang w:val="ru-RU"/>
              </w:rPr>
              <w:t>дом</w:t>
            </w:r>
            <w:r w:rsidRPr="00E27EA1">
              <w:rPr>
                <w:rFonts w:ascii="GHEA Grapalat" w:hAnsi="GHEA Grapalat" w:cs="Calibri"/>
                <w:sz w:val="18"/>
                <w:szCs w:val="18"/>
                <w:lang w:val="hy-AM"/>
              </w:rPr>
              <w:t xml:space="preserve"> 99/1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4</w:t>
            </w:r>
          </w:p>
        </w:tc>
        <w:tc>
          <w:tcPr>
            <w:tcW w:w="2878" w:type="dxa"/>
            <w:tcBorders>
              <w:top w:val="nil"/>
              <w:left w:val="nil"/>
              <w:bottom w:val="single" w:sz="4" w:space="0" w:color="auto"/>
              <w:right w:val="single" w:sz="4" w:space="0" w:color="auto"/>
            </w:tcBorders>
            <w:vAlign w:val="center"/>
          </w:tcPr>
          <w:p w14:paraId="7D7E1A9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69CF195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90C6D5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2C03409" w14:textId="77777777" w:rsidTr="00176FDD">
        <w:trPr>
          <w:trHeight w:val="244"/>
        </w:trPr>
        <w:tc>
          <w:tcPr>
            <w:tcW w:w="625" w:type="dxa"/>
          </w:tcPr>
          <w:p w14:paraId="1ACA0DD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lastRenderedPageBreak/>
              <w:t>5</w:t>
            </w:r>
          </w:p>
        </w:tc>
        <w:tc>
          <w:tcPr>
            <w:tcW w:w="5220" w:type="dxa"/>
            <w:tcBorders>
              <w:top w:val="nil"/>
              <w:left w:val="single" w:sz="4" w:space="0" w:color="auto"/>
              <w:bottom w:val="single" w:sz="4" w:space="0" w:color="auto"/>
              <w:right w:val="single" w:sz="4" w:space="0" w:color="auto"/>
            </w:tcBorders>
            <w:vAlign w:val="center"/>
          </w:tcPr>
          <w:p w14:paraId="5480E237"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35</w:t>
            </w:r>
            <w:r w:rsidRPr="00656473">
              <w:rPr>
                <w:rFonts w:ascii="GHEA Grapalat" w:hAnsi="GHEA Grapalat" w:cs="Calibri"/>
                <w:sz w:val="18"/>
                <w:szCs w:val="18"/>
                <w:lang w:val="hy-AM"/>
              </w:rPr>
              <w:t>-я ул</w:t>
            </w:r>
            <w:r>
              <w:rPr>
                <w:rFonts w:ascii="GHEA Grapalat" w:hAnsi="GHEA Grapalat" w:cs="Calibri"/>
                <w:sz w:val="18"/>
                <w:szCs w:val="18"/>
                <w:lang w:val="hy-AM"/>
              </w:rPr>
              <w:t xml:space="preserve"> </w:t>
            </w:r>
            <w:r>
              <w:rPr>
                <w:rFonts w:ascii="GHEA Grapalat" w:hAnsi="GHEA Grapalat" w:cs="Calibri"/>
                <w:sz w:val="18"/>
                <w:szCs w:val="18"/>
                <w:lang w:val="ru-RU"/>
              </w:rPr>
              <w:t>Нор Ареш</w:t>
            </w:r>
            <w:r w:rsidRPr="00E27EA1">
              <w:rPr>
                <w:rFonts w:ascii="GHEA Grapalat" w:hAnsi="GHEA Grapalat" w:cs="Calibri"/>
                <w:sz w:val="18"/>
                <w:szCs w:val="18"/>
                <w:lang w:val="hy-AM"/>
              </w:rPr>
              <w:t xml:space="preserve"> </w:t>
            </w:r>
            <w:r>
              <w:rPr>
                <w:rFonts w:ascii="GHEA Grapalat" w:hAnsi="GHEA Grapalat" w:cs="Calibri"/>
                <w:sz w:val="18"/>
                <w:szCs w:val="18"/>
                <w:lang w:val="ru-RU"/>
              </w:rPr>
              <w:t>дом</w:t>
            </w:r>
            <w:r w:rsidRPr="00E27EA1">
              <w:rPr>
                <w:rFonts w:ascii="GHEA Grapalat" w:hAnsi="GHEA Grapalat" w:cs="Calibri"/>
                <w:sz w:val="18"/>
                <w:szCs w:val="18"/>
                <w:lang w:val="hy-AM"/>
              </w:rPr>
              <w:t xml:space="preserve"> </w:t>
            </w:r>
            <w:r w:rsidRPr="00A77184">
              <w:rPr>
                <w:rFonts w:ascii="GHEA Grapalat" w:hAnsi="GHEA Grapalat" w:cs="Calibri"/>
                <w:color w:val="000000"/>
                <w:sz w:val="18"/>
                <w:szCs w:val="18"/>
                <w:lang w:val="ru-RU"/>
              </w:rPr>
              <w:t xml:space="preserve">127/3 </w:t>
            </w:r>
          </w:p>
        </w:tc>
        <w:tc>
          <w:tcPr>
            <w:tcW w:w="2878" w:type="dxa"/>
            <w:tcBorders>
              <w:top w:val="nil"/>
              <w:left w:val="nil"/>
              <w:bottom w:val="single" w:sz="4" w:space="0" w:color="auto"/>
              <w:right w:val="single" w:sz="4" w:space="0" w:color="auto"/>
            </w:tcBorders>
            <w:vAlign w:val="center"/>
          </w:tcPr>
          <w:p w14:paraId="6F73494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tcPr>
          <w:p w14:paraId="34CECE7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8</w:t>
            </w:r>
          </w:p>
        </w:tc>
        <w:tc>
          <w:tcPr>
            <w:tcW w:w="2878" w:type="dxa"/>
            <w:tcBorders>
              <w:top w:val="nil"/>
              <w:left w:val="nil"/>
              <w:bottom w:val="single" w:sz="4" w:space="0" w:color="auto"/>
              <w:right w:val="single" w:sz="4" w:space="0" w:color="auto"/>
            </w:tcBorders>
          </w:tcPr>
          <w:p w14:paraId="7CD42C9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8</w:t>
            </w:r>
          </w:p>
        </w:tc>
      </w:tr>
      <w:tr w:rsidR="00403076" w:rsidRPr="008143C3" w14:paraId="7CB2631F" w14:textId="77777777" w:rsidTr="00176FDD">
        <w:trPr>
          <w:trHeight w:val="244"/>
        </w:trPr>
        <w:tc>
          <w:tcPr>
            <w:tcW w:w="625" w:type="dxa"/>
          </w:tcPr>
          <w:p w14:paraId="529935AE"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5220" w:type="dxa"/>
          </w:tcPr>
          <w:p w14:paraId="5AAD2A27" w14:textId="77777777" w:rsidR="00403076" w:rsidRPr="00E27EA1"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E27EA1">
              <w:rPr>
                <w:rFonts w:ascii="GHEA Grapalat" w:hAnsi="GHEA Grapalat"/>
                <w:sz w:val="18"/>
                <w:szCs w:val="18"/>
                <w:lang w:val="hy-AM"/>
              </w:rPr>
              <w:t>՝ 5</w:t>
            </w:r>
          </w:p>
        </w:tc>
        <w:tc>
          <w:tcPr>
            <w:tcW w:w="2878" w:type="dxa"/>
          </w:tcPr>
          <w:p w14:paraId="4037011F"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1932CBC5"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4CBFFF4F"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r>
      <w:tr w:rsidR="00403076" w:rsidRPr="00693C35" w14:paraId="29ED1F97" w14:textId="77777777" w:rsidTr="00176FDD">
        <w:trPr>
          <w:trHeight w:val="244"/>
        </w:trPr>
        <w:tc>
          <w:tcPr>
            <w:tcW w:w="625" w:type="dxa"/>
            <w:vAlign w:val="center"/>
          </w:tcPr>
          <w:p w14:paraId="62918BE7"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04B10FA3"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17B19737"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1302D8E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6F47A0B5"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8143C3" w14:paraId="1234F5AF" w14:textId="77777777" w:rsidTr="00176FDD">
        <w:trPr>
          <w:trHeight w:val="244"/>
        </w:trPr>
        <w:tc>
          <w:tcPr>
            <w:tcW w:w="625" w:type="dxa"/>
          </w:tcPr>
          <w:p w14:paraId="08E1A3A0"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534ED457" w14:textId="77777777" w:rsidR="00403076" w:rsidRPr="00E27EA1"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Кентрон</w:t>
            </w:r>
          </w:p>
        </w:tc>
      </w:tr>
      <w:tr w:rsidR="00403076" w:rsidRPr="008143C3" w14:paraId="3B37B382" w14:textId="77777777" w:rsidTr="00176FDD">
        <w:trPr>
          <w:trHeight w:val="244"/>
        </w:trPr>
        <w:tc>
          <w:tcPr>
            <w:tcW w:w="625" w:type="dxa"/>
          </w:tcPr>
          <w:p w14:paraId="14C1F98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708E069B" w14:textId="77777777" w:rsidR="00403076" w:rsidRPr="00392BF4" w:rsidRDefault="00403076" w:rsidP="00176FDD">
            <w:pPr>
              <w:pStyle w:val="ListBullet2"/>
              <w:numPr>
                <w:ilvl w:val="0"/>
                <w:numId w:val="0"/>
              </w:numPr>
              <w:rPr>
                <w:rFonts w:ascii="GHEA Grapalat" w:hAnsi="GHEA Grapalat"/>
                <w:sz w:val="18"/>
                <w:szCs w:val="18"/>
                <w:lang w:val="ru-RU"/>
              </w:rPr>
            </w:pPr>
            <w:r w:rsidRPr="00392BF4">
              <w:rPr>
                <w:rFonts w:ascii="GHEA Grapalat" w:hAnsi="GHEA Grapalat" w:cs="Calibri"/>
                <w:sz w:val="18"/>
                <w:szCs w:val="18"/>
                <w:lang w:val="hy-AM"/>
              </w:rPr>
              <w:t>Ул. Ханджян дом</w:t>
            </w:r>
            <w:r w:rsidRPr="00094EEE">
              <w:rPr>
                <w:rFonts w:ascii="GHEA Grapalat" w:hAnsi="GHEA Grapalat" w:cs="Calibri"/>
                <w:sz w:val="18"/>
                <w:szCs w:val="18"/>
                <w:lang w:val="hy-AM"/>
              </w:rPr>
              <w:t xml:space="preserve"> 33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2</w:t>
            </w:r>
          </w:p>
        </w:tc>
        <w:tc>
          <w:tcPr>
            <w:tcW w:w="2878" w:type="dxa"/>
            <w:tcBorders>
              <w:top w:val="single" w:sz="4" w:space="0" w:color="auto"/>
              <w:left w:val="nil"/>
              <w:bottom w:val="single" w:sz="4" w:space="0" w:color="auto"/>
              <w:right w:val="single" w:sz="4" w:space="0" w:color="auto"/>
            </w:tcBorders>
            <w:vAlign w:val="center"/>
          </w:tcPr>
          <w:p w14:paraId="13A0575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vAlign w:val="center"/>
          </w:tcPr>
          <w:p w14:paraId="0943F90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6</w:t>
            </w:r>
          </w:p>
        </w:tc>
        <w:tc>
          <w:tcPr>
            <w:tcW w:w="2878" w:type="dxa"/>
            <w:tcBorders>
              <w:top w:val="single" w:sz="4" w:space="0" w:color="auto"/>
              <w:left w:val="nil"/>
              <w:bottom w:val="single" w:sz="4" w:space="0" w:color="auto"/>
              <w:right w:val="single" w:sz="4" w:space="0" w:color="auto"/>
            </w:tcBorders>
            <w:vAlign w:val="center"/>
          </w:tcPr>
          <w:p w14:paraId="0FB5598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6</w:t>
            </w:r>
          </w:p>
        </w:tc>
      </w:tr>
      <w:tr w:rsidR="00403076" w:rsidRPr="008143C3" w14:paraId="0608DB27" w14:textId="77777777" w:rsidTr="00176FDD">
        <w:trPr>
          <w:trHeight w:val="244"/>
        </w:trPr>
        <w:tc>
          <w:tcPr>
            <w:tcW w:w="625" w:type="dxa"/>
          </w:tcPr>
          <w:p w14:paraId="62EE4F8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6B6EBF71" w14:textId="77777777" w:rsidR="00403076" w:rsidRPr="00E27EA1" w:rsidRDefault="00403076" w:rsidP="00176FDD">
            <w:pPr>
              <w:pStyle w:val="ListBullet2"/>
              <w:numPr>
                <w:ilvl w:val="0"/>
                <w:numId w:val="0"/>
              </w:numPr>
              <w:rPr>
                <w:rFonts w:ascii="GHEA Grapalat" w:hAnsi="GHEA Grapalat"/>
                <w:sz w:val="18"/>
                <w:szCs w:val="18"/>
                <w:lang w:val="hy-AM"/>
              </w:rPr>
            </w:pPr>
            <w:r w:rsidRPr="00392BF4">
              <w:rPr>
                <w:rFonts w:ascii="GHEA Grapalat" w:hAnsi="GHEA Grapalat" w:cs="Calibri"/>
                <w:sz w:val="18"/>
                <w:szCs w:val="18"/>
                <w:lang w:val="hy-AM"/>
              </w:rPr>
              <w:t>Ул. Ханджян дом</w:t>
            </w:r>
            <w:r w:rsidRPr="00094EEE">
              <w:rPr>
                <w:rFonts w:ascii="GHEA Grapalat" w:hAnsi="GHEA Grapalat" w:cs="Calibri"/>
                <w:sz w:val="18"/>
                <w:szCs w:val="18"/>
                <w:lang w:val="hy-AM"/>
              </w:rPr>
              <w:t xml:space="preserve"> 33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12B34F7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3FCFE3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6</w:t>
            </w:r>
          </w:p>
        </w:tc>
        <w:tc>
          <w:tcPr>
            <w:tcW w:w="2878" w:type="dxa"/>
            <w:tcBorders>
              <w:top w:val="nil"/>
              <w:left w:val="nil"/>
              <w:bottom w:val="single" w:sz="4" w:space="0" w:color="auto"/>
              <w:right w:val="single" w:sz="4" w:space="0" w:color="auto"/>
            </w:tcBorders>
            <w:vAlign w:val="center"/>
          </w:tcPr>
          <w:p w14:paraId="1BB190B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6</w:t>
            </w:r>
          </w:p>
        </w:tc>
      </w:tr>
      <w:tr w:rsidR="00403076" w:rsidRPr="008143C3" w14:paraId="7D045FE1" w14:textId="77777777" w:rsidTr="00176FDD">
        <w:trPr>
          <w:trHeight w:val="244"/>
        </w:trPr>
        <w:tc>
          <w:tcPr>
            <w:tcW w:w="625" w:type="dxa"/>
          </w:tcPr>
          <w:p w14:paraId="1CCC1C8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5D6EDA61" w14:textId="77777777" w:rsidR="00403076" w:rsidRPr="00E27EA1" w:rsidRDefault="00403076" w:rsidP="00176FDD">
            <w:pPr>
              <w:pStyle w:val="ListBullet2"/>
              <w:numPr>
                <w:ilvl w:val="0"/>
                <w:numId w:val="0"/>
              </w:numPr>
              <w:rPr>
                <w:rFonts w:ascii="GHEA Grapalat" w:hAnsi="GHEA Grapalat"/>
                <w:sz w:val="18"/>
                <w:szCs w:val="18"/>
                <w:lang w:val="hy-AM"/>
              </w:rPr>
            </w:pPr>
            <w:r w:rsidRPr="00392BF4">
              <w:rPr>
                <w:rFonts w:ascii="GHEA Grapalat" w:hAnsi="GHEA Grapalat" w:cs="Calibri"/>
                <w:sz w:val="18"/>
                <w:szCs w:val="18"/>
                <w:lang w:val="hy-AM"/>
              </w:rPr>
              <w:t>Ул. Хоренаци дом</w:t>
            </w:r>
            <w:r w:rsidRPr="00094EEE">
              <w:rPr>
                <w:rFonts w:ascii="GHEA Grapalat" w:hAnsi="GHEA Grapalat" w:cs="Calibri"/>
                <w:sz w:val="18"/>
                <w:szCs w:val="18"/>
                <w:lang w:val="hy-AM"/>
              </w:rPr>
              <w:t xml:space="preserve"> 49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00BCA0B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630</w:t>
            </w:r>
          </w:p>
        </w:tc>
        <w:tc>
          <w:tcPr>
            <w:tcW w:w="2878" w:type="dxa"/>
            <w:tcBorders>
              <w:top w:val="nil"/>
              <w:left w:val="nil"/>
              <w:bottom w:val="single" w:sz="4" w:space="0" w:color="auto"/>
              <w:right w:val="single" w:sz="4" w:space="0" w:color="auto"/>
            </w:tcBorders>
            <w:vAlign w:val="center"/>
          </w:tcPr>
          <w:p w14:paraId="5F6D7DE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14</w:t>
            </w:r>
          </w:p>
        </w:tc>
        <w:tc>
          <w:tcPr>
            <w:tcW w:w="2878" w:type="dxa"/>
            <w:tcBorders>
              <w:top w:val="nil"/>
              <w:left w:val="nil"/>
              <w:bottom w:val="single" w:sz="4" w:space="0" w:color="auto"/>
              <w:right w:val="single" w:sz="4" w:space="0" w:color="auto"/>
            </w:tcBorders>
            <w:vAlign w:val="center"/>
          </w:tcPr>
          <w:p w14:paraId="06837AA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14</w:t>
            </w:r>
          </w:p>
        </w:tc>
      </w:tr>
      <w:tr w:rsidR="00403076" w:rsidRPr="008143C3" w14:paraId="79AF7C21" w14:textId="77777777" w:rsidTr="00176FDD">
        <w:trPr>
          <w:trHeight w:val="244"/>
        </w:trPr>
        <w:tc>
          <w:tcPr>
            <w:tcW w:w="625" w:type="dxa"/>
          </w:tcPr>
          <w:p w14:paraId="2BDF426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2F04745E" w14:textId="77777777" w:rsidR="00403076" w:rsidRPr="00E27EA1" w:rsidRDefault="00403076" w:rsidP="00176FDD">
            <w:pPr>
              <w:pStyle w:val="ListBullet2"/>
              <w:numPr>
                <w:ilvl w:val="0"/>
                <w:numId w:val="0"/>
              </w:numPr>
              <w:rPr>
                <w:rFonts w:ascii="GHEA Grapalat" w:hAnsi="GHEA Grapalat"/>
                <w:sz w:val="18"/>
                <w:szCs w:val="18"/>
                <w:lang w:val="hy-AM"/>
              </w:rPr>
            </w:pPr>
            <w:r w:rsidRPr="00392BF4">
              <w:rPr>
                <w:rFonts w:ascii="GHEA Grapalat" w:hAnsi="GHEA Grapalat" w:cs="Calibri"/>
                <w:sz w:val="18"/>
                <w:szCs w:val="18"/>
                <w:lang w:val="hy-AM"/>
              </w:rPr>
              <w:t xml:space="preserve">Ул. </w:t>
            </w:r>
            <w:r>
              <w:rPr>
                <w:rFonts w:ascii="GHEA Grapalat" w:hAnsi="GHEA Grapalat" w:cs="Calibri"/>
                <w:sz w:val="18"/>
                <w:szCs w:val="18"/>
                <w:lang w:val="ru-RU"/>
              </w:rPr>
              <w:t>Кохбаци дом</w:t>
            </w:r>
            <w:r w:rsidRPr="00094EEE">
              <w:rPr>
                <w:rFonts w:ascii="GHEA Grapalat" w:hAnsi="GHEA Grapalat" w:cs="Calibri"/>
                <w:sz w:val="18"/>
                <w:szCs w:val="18"/>
                <w:lang w:val="hy-AM"/>
              </w:rPr>
              <w:t xml:space="preserve"> 1</w:t>
            </w:r>
            <w:r>
              <w:rPr>
                <w:rFonts w:ascii="GHEA Grapalat" w:hAnsi="GHEA Grapalat" w:cs="Calibri"/>
                <w:sz w:val="18"/>
                <w:szCs w:val="18"/>
                <w:lang w:val="ru-RU"/>
              </w:rPr>
              <w:t>а</w:t>
            </w:r>
            <w:r w:rsidRPr="00094EEE">
              <w:rPr>
                <w:rFonts w:ascii="GHEA Grapalat" w:hAnsi="GHEA Grapalat" w:cs="Calibri"/>
                <w:sz w:val="18"/>
                <w:szCs w:val="18"/>
                <w:lang w:val="hy-AM"/>
              </w:rPr>
              <w:t xml:space="preserve">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58F0FE0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304E687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11</w:t>
            </w:r>
          </w:p>
        </w:tc>
        <w:tc>
          <w:tcPr>
            <w:tcW w:w="2878" w:type="dxa"/>
            <w:tcBorders>
              <w:top w:val="nil"/>
              <w:left w:val="nil"/>
              <w:bottom w:val="single" w:sz="4" w:space="0" w:color="auto"/>
              <w:right w:val="single" w:sz="4" w:space="0" w:color="auto"/>
            </w:tcBorders>
            <w:vAlign w:val="center"/>
          </w:tcPr>
          <w:p w14:paraId="4B0AD58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r>
      <w:tr w:rsidR="00403076" w:rsidRPr="008143C3" w14:paraId="7102F6A7" w14:textId="77777777" w:rsidTr="00176FDD">
        <w:trPr>
          <w:trHeight w:val="244"/>
        </w:trPr>
        <w:tc>
          <w:tcPr>
            <w:tcW w:w="625" w:type="dxa"/>
          </w:tcPr>
          <w:p w14:paraId="5C39EC2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3524AECA" w14:textId="77777777" w:rsidR="00403076" w:rsidRPr="00E27EA1" w:rsidRDefault="00403076" w:rsidP="00176FDD">
            <w:pPr>
              <w:pStyle w:val="ListBullet2"/>
              <w:numPr>
                <w:ilvl w:val="0"/>
                <w:numId w:val="0"/>
              </w:numPr>
              <w:rPr>
                <w:rFonts w:ascii="GHEA Grapalat" w:hAnsi="GHEA Grapalat"/>
                <w:sz w:val="18"/>
                <w:szCs w:val="18"/>
                <w:lang w:val="hy-AM"/>
              </w:rPr>
            </w:pPr>
            <w:r w:rsidRPr="00392BF4">
              <w:rPr>
                <w:rFonts w:ascii="GHEA Grapalat" w:hAnsi="GHEA Grapalat" w:cs="Calibri"/>
                <w:sz w:val="18"/>
                <w:szCs w:val="18"/>
                <w:lang w:val="hy-AM"/>
              </w:rPr>
              <w:t>Ул. Кохбаци дом</w:t>
            </w:r>
            <w:r w:rsidRPr="00094EEE">
              <w:rPr>
                <w:rFonts w:ascii="GHEA Grapalat" w:hAnsi="GHEA Grapalat" w:cs="Calibri"/>
                <w:sz w:val="18"/>
                <w:szCs w:val="18"/>
                <w:lang w:val="hy-AM"/>
              </w:rPr>
              <w:t xml:space="preserve"> 3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5B525E7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1FDCD7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11</w:t>
            </w:r>
          </w:p>
        </w:tc>
        <w:tc>
          <w:tcPr>
            <w:tcW w:w="2878" w:type="dxa"/>
            <w:tcBorders>
              <w:top w:val="nil"/>
              <w:left w:val="nil"/>
              <w:bottom w:val="single" w:sz="4" w:space="0" w:color="auto"/>
              <w:right w:val="single" w:sz="4" w:space="0" w:color="auto"/>
            </w:tcBorders>
            <w:vAlign w:val="center"/>
          </w:tcPr>
          <w:p w14:paraId="00C06C2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r>
      <w:tr w:rsidR="00403076" w:rsidRPr="008143C3" w14:paraId="1E77003E" w14:textId="77777777" w:rsidTr="00176FDD">
        <w:trPr>
          <w:trHeight w:val="244"/>
        </w:trPr>
        <w:tc>
          <w:tcPr>
            <w:tcW w:w="625" w:type="dxa"/>
          </w:tcPr>
          <w:p w14:paraId="19BD629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117D1B19"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Корюна дом</w:t>
            </w:r>
            <w:r w:rsidRPr="00094EEE">
              <w:rPr>
                <w:rFonts w:ascii="GHEA Grapalat" w:hAnsi="GHEA Grapalat" w:cs="Calibri"/>
                <w:sz w:val="18"/>
                <w:szCs w:val="18"/>
                <w:lang w:val="hy-AM"/>
              </w:rPr>
              <w:t xml:space="preserve"> 7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07853D7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1D92C3B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7</w:t>
            </w:r>
          </w:p>
        </w:tc>
        <w:tc>
          <w:tcPr>
            <w:tcW w:w="2878" w:type="dxa"/>
            <w:tcBorders>
              <w:top w:val="nil"/>
              <w:left w:val="nil"/>
              <w:bottom w:val="single" w:sz="4" w:space="0" w:color="auto"/>
              <w:right w:val="single" w:sz="4" w:space="0" w:color="auto"/>
            </w:tcBorders>
            <w:vAlign w:val="center"/>
          </w:tcPr>
          <w:p w14:paraId="226BD92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7</w:t>
            </w:r>
          </w:p>
        </w:tc>
      </w:tr>
      <w:tr w:rsidR="00403076" w:rsidRPr="008143C3" w14:paraId="1A5379D1" w14:textId="77777777" w:rsidTr="00176FDD">
        <w:trPr>
          <w:trHeight w:val="244"/>
        </w:trPr>
        <w:tc>
          <w:tcPr>
            <w:tcW w:w="625" w:type="dxa"/>
          </w:tcPr>
          <w:p w14:paraId="5651182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00184A8B"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Корюна дом</w:t>
            </w:r>
            <w:r w:rsidRPr="00094EEE">
              <w:rPr>
                <w:rFonts w:ascii="GHEA Grapalat" w:hAnsi="GHEA Grapalat" w:cs="Calibri"/>
                <w:sz w:val="18"/>
                <w:szCs w:val="18"/>
                <w:lang w:val="hy-AM"/>
              </w:rPr>
              <w:t xml:space="preserve"> 7/1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3EF056B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53B885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7EB561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47C3D7FD" w14:textId="77777777" w:rsidTr="00176FDD">
        <w:trPr>
          <w:trHeight w:val="244"/>
        </w:trPr>
        <w:tc>
          <w:tcPr>
            <w:tcW w:w="625" w:type="dxa"/>
          </w:tcPr>
          <w:p w14:paraId="0F75145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8</w:t>
            </w:r>
          </w:p>
        </w:tc>
        <w:tc>
          <w:tcPr>
            <w:tcW w:w="5220" w:type="dxa"/>
            <w:tcBorders>
              <w:top w:val="nil"/>
              <w:left w:val="single" w:sz="4" w:space="0" w:color="auto"/>
              <w:bottom w:val="single" w:sz="4" w:space="0" w:color="auto"/>
              <w:right w:val="single" w:sz="4" w:space="0" w:color="auto"/>
            </w:tcBorders>
            <w:vAlign w:val="center"/>
          </w:tcPr>
          <w:p w14:paraId="1999A659"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Сю Врацян дом</w:t>
            </w:r>
            <w:r w:rsidRPr="00094EEE">
              <w:rPr>
                <w:rFonts w:ascii="GHEA Grapalat" w:hAnsi="GHEA Grapalat" w:cs="Calibri"/>
                <w:sz w:val="18"/>
                <w:szCs w:val="18"/>
                <w:lang w:val="hy-AM"/>
              </w:rPr>
              <w:t xml:space="preserve"> 71/1</w:t>
            </w:r>
          </w:p>
        </w:tc>
        <w:tc>
          <w:tcPr>
            <w:tcW w:w="2878" w:type="dxa"/>
            <w:tcBorders>
              <w:top w:val="nil"/>
              <w:left w:val="nil"/>
              <w:bottom w:val="single" w:sz="4" w:space="0" w:color="auto"/>
              <w:right w:val="single" w:sz="4" w:space="0" w:color="auto"/>
            </w:tcBorders>
            <w:vAlign w:val="center"/>
          </w:tcPr>
          <w:p w14:paraId="368F50EA" w14:textId="77777777" w:rsidR="00403076" w:rsidRPr="00E27EA1" w:rsidRDefault="00403076" w:rsidP="00176FDD">
            <w:pPr>
              <w:pStyle w:val="ListBullet2"/>
              <w:numPr>
                <w:ilvl w:val="0"/>
                <w:numId w:val="0"/>
              </w:numPr>
              <w:jc w:val="center"/>
              <w:rPr>
                <w:rFonts w:ascii="GHEA Grapalat" w:hAnsi="GHEA Grapalat"/>
                <w:sz w:val="18"/>
                <w:szCs w:val="18"/>
                <w:lang w:val="hy-AM"/>
              </w:rPr>
            </w:pPr>
            <w:r>
              <w:rPr>
                <w:rFonts w:ascii="GHEA Grapalat" w:hAnsi="GHEA Grapalat" w:cs="Calibri"/>
                <w:sz w:val="18"/>
                <w:szCs w:val="18"/>
              </w:rPr>
              <w:t>630</w:t>
            </w:r>
          </w:p>
        </w:tc>
        <w:tc>
          <w:tcPr>
            <w:tcW w:w="2878" w:type="dxa"/>
            <w:tcBorders>
              <w:top w:val="nil"/>
              <w:left w:val="nil"/>
              <w:bottom w:val="single" w:sz="4" w:space="0" w:color="auto"/>
              <w:right w:val="single" w:sz="4" w:space="0" w:color="auto"/>
            </w:tcBorders>
            <w:vAlign w:val="center"/>
          </w:tcPr>
          <w:p w14:paraId="331FFDC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14</w:t>
            </w:r>
          </w:p>
        </w:tc>
        <w:tc>
          <w:tcPr>
            <w:tcW w:w="2878" w:type="dxa"/>
            <w:tcBorders>
              <w:top w:val="nil"/>
              <w:left w:val="nil"/>
              <w:bottom w:val="single" w:sz="4" w:space="0" w:color="auto"/>
              <w:right w:val="single" w:sz="4" w:space="0" w:color="auto"/>
            </w:tcBorders>
            <w:vAlign w:val="center"/>
          </w:tcPr>
          <w:p w14:paraId="6D57437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14</w:t>
            </w:r>
          </w:p>
        </w:tc>
      </w:tr>
      <w:tr w:rsidR="00403076" w:rsidRPr="008143C3" w14:paraId="4366A103" w14:textId="77777777" w:rsidTr="00176FDD">
        <w:trPr>
          <w:trHeight w:val="244"/>
        </w:trPr>
        <w:tc>
          <w:tcPr>
            <w:tcW w:w="625" w:type="dxa"/>
          </w:tcPr>
          <w:p w14:paraId="3F41E1B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9</w:t>
            </w:r>
          </w:p>
        </w:tc>
        <w:tc>
          <w:tcPr>
            <w:tcW w:w="5220" w:type="dxa"/>
            <w:tcBorders>
              <w:top w:val="nil"/>
              <w:left w:val="single" w:sz="4" w:space="0" w:color="auto"/>
              <w:bottom w:val="single" w:sz="4" w:space="0" w:color="auto"/>
              <w:right w:val="single" w:sz="4" w:space="0" w:color="auto"/>
            </w:tcBorders>
            <w:vAlign w:val="center"/>
          </w:tcPr>
          <w:p w14:paraId="5D7E383F" w14:textId="77777777" w:rsidR="00403076" w:rsidRPr="00E27EA1" w:rsidRDefault="00403076" w:rsidP="00176FDD">
            <w:pPr>
              <w:pStyle w:val="ListBullet2"/>
              <w:numPr>
                <w:ilvl w:val="0"/>
                <w:numId w:val="0"/>
              </w:numPr>
              <w:rPr>
                <w:rFonts w:ascii="GHEA Grapalat" w:hAnsi="GHEA Grapalat"/>
                <w:sz w:val="18"/>
                <w:szCs w:val="18"/>
                <w:lang w:val="hy-AM"/>
              </w:rPr>
            </w:pPr>
            <w:r w:rsidRPr="00392BF4">
              <w:rPr>
                <w:rFonts w:ascii="GHEA Grapalat" w:hAnsi="GHEA Grapalat" w:cs="Calibri"/>
                <w:sz w:val="18"/>
                <w:szCs w:val="18"/>
                <w:lang w:val="hy-AM"/>
              </w:rPr>
              <w:t>Ул. Сарян дом</w:t>
            </w:r>
            <w:r w:rsidRPr="00094EEE">
              <w:rPr>
                <w:rFonts w:ascii="GHEA Grapalat" w:hAnsi="GHEA Grapalat" w:cs="Calibri"/>
                <w:sz w:val="18"/>
                <w:szCs w:val="18"/>
                <w:lang w:val="hy-AM"/>
              </w:rPr>
              <w:t xml:space="preserve"> 24</w:t>
            </w:r>
            <w:r w:rsidRPr="00392BF4">
              <w:rPr>
                <w:rFonts w:ascii="GHEA Grapalat" w:hAnsi="GHEA Grapalat" w:cs="Calibri"/>
                <w:sz w:val="18"/>
                <w:szCs w:val="18"/>
                <w:lang w:val="hy-AM"/>
              </w:rPr>
              <w:t>Б</w:t>
            </w:r>
            <w:r w:rsidRPr="00094EEE">
              <w:rPr>
                <w:rFonts w:ascii="GHEA Grapalat" w:hAnsi="GHEA Grapalat" w:cs="Calibri"/>
                <w:sz w:val="18"/>
                <w:szCs w:val="18"/>
                <w:lang w:val="hy-AM"/>
              </w:rPr>
              <w:t xml:space="preserve">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4E40BD4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4A91D7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8</w:t>
            </w:r>
          </w:p>
        </w:tc>
        <w:tc>
          <w:tcPr>
            <w:tcW w:w="2878" w:type="dxa"/>
            <w:tcBorders>
              <w:top w:val="nil"/>
              <w:left w:val="nil"/>
              <w:bottom w:val="single" w:sz="4" w:space="0" w:color="auto"/>
              <w:right w:val="single" w:sz="4" w:space="0" w:color="auto"/>
            </w:tcBorders>
            <w:vAlign w:val="center"/>
          </w:tcPr>
          <w:p w14:paraId="06DC103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7</w:t>
            </w:r>
          </w:p>
        </w:tc>
      </w:tr>
      <w:tr w:rsidR="00403076" w:rsidRPr="008143C3" w14:paraId="4DBAF9CA" w14:textId="77777777" w:rsidTr="00176FDD">
        <w:trPr>
          <w:trHeight w:val="244"/>
        </w:trPr>
        <w:tc>
          <w:tcPr>
            <w:tcW w:w="625" w:type="dxa"/>
          </w:tcPr>
          <w:p w14:paraId="533BCF2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10</w:t>
            </w:r>
          </w:p>
        </w:tc>
        <w:tc>
          <w:tcPr>
            <w:tcW w:w="5220" w:type="dxa"/>
            <w:tcBorders>
              <w:top w:val="nil"/>
              <w:left w:val="single" w:sz="4" w:space="0" w:color="auto"/>
              <w:bottom w:val="single" w:sz="4" w:space="0" w:color="auto"/>
              <w:right w:val="single" w:sz="4" w:space="0" w:color="auto"/>
            </w:tcBorders>
            <w:vAlign w:val="center"/>
          </w:tcPr>
          <w:p w14:paraId="3887B815" w14:textId="77777777" w:rsidR="00403076" w:rsidRPr="00E27EA1" w:rsidRDefault="00403076" w:rsidP="00176FDD">
            <w:pPr>
              <w:pStyle w:val="ListBullet2"/>
              <w:numPr>
                <w:ilvl w:val="0"/>
                <w:numId w:val="0"/>
              </w:numPr>
              <w:rPr>
                <w:rFonts w:ascii="GHEA Grapalat" w:hAnsi="GHEA Grapalat"/>
                <w:sz w:val="18"/>
                <w:szCs w:val="18"/>
                <w:lang w:val="hy-AM"/>
              </w:rPr>
            </w:pPr>
            <w:r w:rsidRPr="00392BF4">
              <w:rPr>
                <w:rFonts w:ascii="GHEA Grapalat" w:hAnsi="GHEA Grapalat" w:cs="Calibri"/>
                <w:sz w:val="18"/>
                <w:szCs w:val="18"/>
                <w:lang w:val="hy-AM"/>
              </w:rPr>
              <w:t>Ул. Сарян дом</w:t>
            </w:r>
            <w:r w:rsidRPr="00094EEE">
              <w:rPr>
                <w:rFonts w:ascii="GHEA Grapalat" w:hAnsi="GHEA Grapalat" w:cs="Calibri"/>
                <w:sz w:val="18"/>
                <w:szCs w:val="18"/>
                <w:lang w:val="hy-AM"/>
              </w:rPr>
              <w:t xml:space="preserve"> 24</w:t>
            </w:r>
            <w:r w:rsidRPr="00392BF4">
              <w:rPr>
                <w:rFonts w:ascii="GHEA Grapalat" w:hAnsi="GHEA Grapalat" w:cs="Calibri"/>
                <w:sz w:val="18"/>
                <w:szCs w:val="18"/>
                <w:lang w:val="hy-AM"/>
              </w:rPr>
              <w:t>Б</w:t>
            </w:r>
            <w:r w:rsidRPr="00094EEE">
              <w:rPr>
                <w:rFonts w:ascii="GHEA Grapalat" w:hAnsi="GHEA Grapalat" w:cs="Calibri"/>
                <w:sz w:val="18"/>
                <w:szCs w:val="18"/>
                <w:lang w:val="hy-AM"/>
              </w:rPr>
              <w:t xml:space="preserve">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49ADC31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2A220B7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8</w:t>
            </w:r>
          </w:p>
        </w:tc>
        <w:tc>
          <w:tcPr>
            <w:tcW w:w="2878" w:type="dxa"/>
            <w:tcBorders>
              <w:top w:val="nil"/>
              <w:left w:val="nil"/>
              <w:bottom w:val="single" w:sz="4" w:space="0" w:color="auto"/>
              <w:right w:val="single" w:sz="4" w:space="0" w:color="auto"/>
            </w:tcBorders>
            <w:vAlign w:val="center"/>
          </w:tcPr>
          <w:p w14:paraId="771DCFD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7</w:t>
            </w:r>
          </w:p>
        </w:tc>
      </w:tr>
      <w:tr w:rsidR="00403076" w:rsidRPr="008143C3" w14:paraId="5A8E88F5" w14:textId="77777777" w:rsidTr="00176FDD">
        <w:trPr>
          <w:trHeight w:val="244"/>
        </w:trPr>
        <w:tc>
          <w:tcPr>
            <w:tcW w:w="625" w:type="dxa"/>
          </w:tcPr>
          <w:p w14:paraId="190DAB4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11</w:t>
            </w:r>
          </w:p>
        </w:tc>
        <w:tc>
          <w:tcPr>
            <w:tcW w:w="5220" w:type="dxa"/>
            <w:tcBorders>
              <w:top w:val="nil"/>
              <w:left w:val="single" w:sz="4" w:space="0" w:color="auto"/>
              <w:bottom w:val="single" w:sz="4" w:space="0" w:color="auto"/>
              <w:right w:val="single" w:sz="4" w:space="0" w:color="auto"/>
            </w:tcBorders>
            <w:vAlign w:val="center"/>
          </w:tcPr>
          <w:p w14:paraId="3C71788C" w14:textId="77777777" w:rsidR="00403076" w:rsidRPr="00E27EA1" w:rsidRDefault="00403076" w:rsidP="00176FDD">
            <w:pPr>
              <w:pStyle w:val="ListBullet2"/>
              <w:numPr>
                <w:ilvl w:val="0"/>
                <w:numId w:val="0"/>
              </w:numPr>
              <w:rPr>
                <w:rFonts w:ascii="GHEA Grapalat" w:hAnsi="GHEA Grapalat"/>
                <w:sz w:val="18"/>
                <w:szCs w:val="18"/>
                <w:lang w:val="hy-AM"/>
              </w:rPr>
            </w:pPr>
            <w:r w:rsidRPr="00392BF4">
              <w:rPr>
                <w:rFonts w:ascii="GHEA Grapalat" w:hAnsi="GHEA Grapalat" w:cs="Calibri"/>
                <w:sz w:val="18"/>
                <w:szCs w:val="18"/>
                <w:lang w:val="hy-AM"/>
              </w:rPr>
              <w:t>Ул. Сарян дом</w:t>
            </w:r>
            <w:r w:rsidRPr="00094EEE">
              <w:rPr>
                <w:rFonts w:ascii="GHEA Grapalat" w:hAnsi="GHEA Grapalat" w:cs="Calibri"/>
                <w:sz w:val="18"/>
                <w:szCs w:val="18"/>
                <w:lang w:val="hy-AM"/>
              </w:rPr>
              <w:t xml:space="preserve"> 2</w:t>
            </w:r>
            <w:r>
              <w:rPr>
                <w:rFonts w:ascii="GHEA Grapalat" w:hAnsi="GHEA Grapalat" w:cs="Calibri"/>
                <w:sz w:val="18"/>
                <w:szCs w:val="18"/>
                <w:lang w:val="ru-RU"/>
              </w:rPr>
              <w:t>9</w:t>
            </w:r>
            <w:r w:rsidRPr="00094EEE">
              <w:rPr>
                <w:rFonts w:ascii="GHEA Grapalat" w:hAnsi="GHEA Grapalat" w:cs="Calibri"/>
                <w:sz w:val="18"/>
                <w:szCs w:val="18"/>
                <w:lang w:val="hy-AM"/>
              </w:rPr>
              <w:t xml:space="preserve">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682A68F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3E09272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11</w:t>
            </w:r>
          </w:p>
        </w:tc>
        <w:tc>
          <w:tcPr>
            <w:tcW w:w="2878" w:type="dxa"/>
            <w:tcBorders>
              <w:top w:val="nil"/>
              <w:left w:val="nil"/>
              <w:bottom w:val="single" w:sz="4" w:space="0" w:color="auto"/>
              <w:right w:val="single" w:sz="4" w:space="0" w:color="auto"/>
            </w:tcBorders>
            <w:vAlign w:val="center"/>
          </w:tcPr>
          <w:p w14:paraId="00305DE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11</w:t>
            </w:r>
          </w:p>
        </w:tc>
      </w:tr>
      <w:tr w:rsidR="00403076" w:rsidRPr="008143C3" w14:paraId="40044728" w14:textId="77777777" w:rsidTr="00176FDD">
        <w:trPr>
          <w:trHeight w:val="244"/>
        </w:trPr>
        <w:tc>
          <w:tcPr>
            <w:tcW w:w="625" w:type="dxa"/>
          </w:tcPr>
          <w:p w14:paraId="2929016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12</w:t>
            </w:r>
          </w:p>
        </w:tc>
        <w:tc>
          <w:tcPr>
            <w:tcW w:w="5220" w:type="dxa"/>
            <w:tcBorders>
              <w:top w:val="nil"/>
              <w:left w:val="single" w:sz="4" w:space="0" w:color="auto"/>
              <w:bottom w:val="single" w:sz="4" w:space="0" w:color="auto"/>
              <w:right w:val="single" w:sz="4" w:space="0" w:color="auto"/>
            </w:tcBorders>
            <w:vAlign w:val="center"/>
          </w:tcPr>
          <w:p w14:paraId="252707C9" w14:textId="77777777" w:rsidR="00403076" w:rsidRPr="00E27EA1" w:rsidRDefault="00403076" w:rsidP="00176FDD">
            <w:pPr>
              <w:pStyle w:val="ListBullet2"/>
              <w:numPr>
                <w:ilvl w:val="0"/>
                <w:numId w:val="0"/>
              </w:numPr>
              <w:rPr>
                <w:rFonts w:ascii="GHEA Grapalat" w:hAnsi="GHEA Grapalat"/>
                <w:sz w:val="18"/>
                <w:szCs w:val="18"/>
                <w:lang w:val="hy-AM"/>
              </w:rPr>
            </w:pPr>
            <w:r w:rsidRPr="00392BF4">
              <w:rPr>
                <w:rFonts w:ascii="GHEA Grapalat" w:hAnsi="GHEA Grapalat" w:cs="Calibri"/>
                <w:sz w:val="18"/>
                <w:szCs w:val="18"/>
                <w:lang w:val="hy-AM"/>
              </w:rPr>
              <w:t>Ул. Сарян дом</w:t>
            </w:r>
            <w:r w:rsidRPr="00094EEE">
              <w:rPr>
                <w:rFonts w:ascii="GHEA Grapalat" w:hAnsi="GHEA Grapalat" w:cs="Calibri"/>
                <w:sz w:val="18"/>
                <w:szCs w:val="18"/>
                <w:lang w:val="hy-AM"/>
              </w:rPr>
              <w:t xml:space="preserve"> 4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6562752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D35F9F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6AC26E0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8</w:t>
            </w:r>
          </w:p>
        </w:tc>
      </w:tr>
      <w:tr w:rsidR="00403076" w:rsidRPr="008143C3" w14:paraId="4B476A53" w14:textId="77777777" w:rsidTr="00176FDD">
        <w:trPr>
          <w:trHeight w:val="244"/>
        </w:trPr>
        <w:tc>
          <w:tcPr>
            <w:tcW w:w="625" w:type="dxa"/>
          </w:tcPr>
          <w:p w14:paraId="7F2A94F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13</w:t>
            </w:r>
          </w:p>
        </w:tc>
        <w:tc>
          <w:tcPr>
            <w:tcW w:w="5220" w:type="dxa"/>
            <w:tcBorders>
              <w:top w:val="nil"/>
              <w:left w:val="single" w:sz="4" w:space="0" w:color="auto"/>
              <w:bottom w:val="single" w:sz="4" w:space="0" w:color="auto"/>
              <w:right w:val="single" w:sz="4" w:space="0" w:color="auto"/>
            </w:tcBorders>
            <w:vAlign w:val="center"/>
          </w:tcPr>
          <w:p w14:paraId="1FA25E04" w14:textId="77777777" w:rsidR="00403076" w:rsidRPr="00E27EA1" w:rsidRDefault="00403076" w:rsidP="00176FDD">
            <w:pPr>
              <w:pStyle w:val="ListBullet2"/>
              <w:numPr>
                <w:ilvl w:val="0"/>
                <w:numId w:val="0"/>
              </w:numPr>
              <w:rPr>
                <w:rFonts w:ascii="GHEA Grapalat" w:hAnsi="GHEA Grapalat"/>
                <w:sz w:val="18"/>
                <w:szCs w:val="18"/>
                <w:lang w:val="hy-AM"/>
              </w:rPr>
            </w:pPr>
            <w:r w:rsidRPr="00392BF4">
              <w:rPr>
                <w:rFonts w:ascii="GHEA Grapalat" w:hAnsi="GHEA Grapalat" w:cs="Calibri"/>
                <w:sz w:val="18"/>
                <w:szCs w:val="18"/>
                <w:lang w:val="hy-AM"/>
              </w:rPr>
              <w:t>Ул. Каджазнуни дом</w:t>
            </w:r>
            <w:r w:rsidRPr="00094EEE">
              <w:rPr>
                <w:rFonts w:ascii="GHEA Grapalat" w:hAnsi="GHEA Grapalat" w:cs="Calibri"/>
                <w:sz w:val="18"/>
                <w:szCs w:val="18"/>
                <w:lang w:val="hy-AM"/>
              </w:rPr>
              <w:t xml:space="preserve"> 2 </w:t>
            </w:r>
            <w:r>
              <w:rPr>
                <w:rFonts w:ascii="GHEA Grapalat" w:hAnsi="GHEA Grapalat" w:cs="Calibri"/>
                <w:sz w:val="18"/>
                <w:szCs w:val="18"/>
                <w:lang w:val="ru-RU"/>
              </w:rPr>
              <w:t>под.</w:t>
            </w:r>
            <w:r w:rsidRPr="00094EEE">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32FD8A9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43BB3D4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012A353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r>
      <w:tr w:rsidR="00403076" w:rsidRPr="008143C3" w14:paraId="6A47E092" w14:textId="77777777" w:rsidTr="00176FDD">
        <w:trPr>
          <w:trHeight w:val="244"/>
        </w:trPr>
        <w:tc>
          <w:tcPr>
            <w:tcW w:w="625" w:type="dxa"/>
          </w:tcPr>
          <w:p w14:paraId="0DC6BD9C"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5220" w:type="dxa"/>
          </w:tcPr>
          <w:p w14:paraId="1C64C53E" w14:textId="77777777" w:rsidR="00403076" w:rsidRPr="00E27EA1"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E27EA1">
              <w:rPr>
                <w:rFonts w:ascii="GHEA Grapalat" w:hAnsi="GHEA Grapalat"/>
                <w:sz w:val="18"/>
                <w:szCs w:val="18"/>
                <w:lang w:val="hy-AM"/>
              </w:rPr>
              <w:t>՝ 13</w:t>
            </w:r>
          </w:p>
        </w:tc>
        <w:tc>
          <w:tcPr>
            <w:tcW w:w="2878" w:type="dxa"/>
          </w:tcPr>
          <w:p w14:paraId="60EF9E82"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63A0C9E6"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2A6E733E"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r>
      <w:tr w:rsidR="00403076" w:rsidRPr="00693C35" w14:paraId="23B97E3D" w14:textId="77777777" w:rsidTr="00176FDD">
        <w:trPr>
          <w:trHeight w:val="244"/>
        </w:trPr>
        <w:tc>
          <w:tcPr>
            <w:tcW w:w="625" w:type="dxa"/>
            <w:vAlign w:val="center"/>
          </w:tcPr>
          <w:p w14:paraId="627F3314"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44D771A3"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182F5F39"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6C64BB7C"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6F798393"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8143C3" w14:paraId="67F67EEC" w14:textId="77777777" w:rsidTr="00176FDD">
        <w:trPr>
          <w:trHeight w:val="244"/>
        </w:trPr>
        <w:tc>
          <w:tcPr>
            <w:tcW w:w="625" w:type="dxa"/>
          </w:tcPr>
          <w:p w14:paraId="1E2CA9ED"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327FB2AE" w14:textId="77777777" w:rsidR="00403076" w:rsidRPr="00E27EA1"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Малатия-Себастия</w:t>
            </w:r>
          </w:p>
        </w:tc>
      </w:tr>
      <w:tr w:rsidR="00403076" w:rsidRPr="008143C3" w14:paraId="369BB6BA" w14:textId="77777777" w:rsidTr="00176FDD">
        <w:trPr>
          <w:trHeight w:val="244"/>
        </w:trPr>
        <w:tc>
          <w:tcPr>
            <w:tcW w:w="625" w:type="dxa"/>
          </w:tcPr>
          <w:p w14:paraId="7670090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43178E4A" w14:textId="77777777" w:rsidR="00403076" w:rsidRPr="00E27EA1" w:rsidRDefault="00403076" w:rsidP="00176FDD">
            <w:pPr>
              <w:pStyle w:val="ListBullet2"/>
              <w:numPr>
                <w:ilvl w:val="0"/>
                <w:numId w:val="0"/>
              </w:numPr>
              <w:rPr>
                <w:rFonts w:ascii="GHEA Grapalat" w:hAnsi="GHEA Grapalat"/>
                <w:sz w:val="18"/>
                <w:szCs w:val="18"/>
                <w:lang w:val="hy-AM"/>
              </w:rPr>
            </w:pPr>
            <w:r w:rsidRPr="00AE70F0">
              <w:rPr>
                <w:rFonts w:ascii="GHEA Grapalat" w:hAnsi="GHEA Grapalat" w:cs="Calibri"/>
                <w:sz w:val="18"/>
                <w:szCs w:val="18"/>
                <w:lang w:val="hy-AM"/>
              </w:rPr>
              <w:t>Ул. Бабаджанян дом</w:t>
            </w:r>
            <w:r w:rsidRPr="00E27EA1">
              <w:rPr>
                <w:rFonts w:ascii="GHEA Grapalat" w:hAnsi="GHEA Grapalat" w:cs="Calibri"/>
                <w:sz w:val="18"/>
                <w:szCs w:val="18"/>
                <w:lang w:val="hy-AM"/>
              </w:rPr>
              <w:t xml:space="preserve"> 71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w:t>
            </w:r>
          </w:p>
        </w:tc>
        <w:tc>
          <w:tcPr>
            <w:tcW w:w="2878" w:type="dxa"/>
            <w:tcBorders>
              <w:top w:val="single" w:sz="4" w:space="0" w:color="auto"/>
              <w:left w:val="nil"/>
              <w:bottom w:val="nil"/>
              <w:right w:val="single" w:sz="4" w:space="0" w:color="auto"/>
            </w:tcBorders>
          </w:tcPr>
          <w:p w14:paraId="79BA75A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single" w:sz="4" w:space="0" w:color="auto"/>
              <w:left w:val="nil"/>
              <w:bottom w:val="single" w:sz="4" w:space="0" w:color="auto"/>
              <w:right w:val="single" w:sz="4" w:space="0" w:color="auto"/>
            </w:tcBorders>
            <w:vAlign w:val="center"/>
          </w:tcPr>
          <w:p w14:paraId="013FD65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single" w:sz="4" w:space="0" w:color="auto"/>
              <w:left w:val="nil"/>
              <w:bottom w:val="single" w:sz="4" w:space="0" w:color="auto"/>
              <w:right w:val="single" w:sz="4" w:space="0" w:color="auto"/>
            </w:tcBorders>
            <w:vAlign w:val="center"/>
          </w:tcPr>
          <w:p w14:paraId="090F9A3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6E1BC48" w14:textId="77777777" w:rsidTr="00176FDD">
        <w:trPr>
          <w:trHeight w:val="244"/>
        </w:trPr>
        <w:tc>
          <w:tcPr>
            <w:tcW w:w="625" w:type="dxa"/>
          </w:tcPr>
          <w:p w14:paraId="0EBDC9E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21F6D033" w14:textId="77777777" w:rsidR="00403076" w:rsidRPr="00E27EA1" w:rsidRDefault="00403076" w:rsidP="00176FDD">
            <w:pPr>
              <w:pStyle w:val="ListBullet2"/>
              <w:numPr>
                <w:ilvl w:val="0"/>
                <w:numId w:val="0"/>
              </w:numPr>
              <w:rPr>
                <w:rFonts w:ascii="GHEA Grapalat" w:hAnsi="GHEA Grapalat"/>
                <w:sz w:val="18"/>
                <w:szCs w:val="18"/>
                <w:lang w:val="hy-AM"/>
              </w:rPr>
            </w:pPr>
            <w:r w:rsidRPr="00AE70F0">
              <w:rPr>
                <w:rFonts w:ascii="GHEA Grapalat" w:hAnsi="GHEA Grapalat" w:cs="Calibri"/>
                <w:sz w:val="18"/>
                <w:szCs w:val="18"/>
                <w:lang w:val="hy-AM"/>
              </w:rPr>
              <w:t>Ул. Бабаджанян дом</w:t>
            </w:r>
            <w:r w:rsidRPr="00E27EA1">
              <w:rPr>
                <w:rFonts w:ascii="GHEA Grapalat" w:hAnsi="GHEA Grapalat" w:cs="Calibri"/>
                <w:sz w:val="18"/>
                <w:szCs w:val="18"/>
                <w:lang w:val="hy-AM"/>
              </w:rPr>
              <w:t xml:space="preserve"> </w:t>
            </w:r>
            <w:r w:rsidRPr="00E27EA1">
              <w:rPr>
                <w:rFonts w:ascii="GHEA Grapalat" w:hAnsi="GHEA Grapalat" w:cs="Calibri"/>
                <w:sz w:val="18"/>
                <w:szCs w:val="18"/>
              </w:rPr>
              <w:t xml:space="preserve">8 </w:t>
            </w:r>
          </w:p>
        </w:tc>
        <w:tc>
          <w:tcPr>
            <w:tcW w:w="2878" w:type="dxa"/>
            <w:tcBorders>
              <w:top w:val="single" w:sz="4" w:space="0" w:color="auto"/>
              <w:left w:val="nil"/>
              <w:bottom w:val="nil"/>
              <w:right w:val="single" w:sz="4" w:space="0" w:color="auto"/>
            </w:tcBorders>
          </w:tcPr>
          <w:p w14:paraId="149DF9F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0B8C210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9DAB86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5774BEA1" w14:textId="77777777" w:rsidTr="00176FDD">
        <w:trPr>
          <w:trHeight w:val="244"/>
        </w:trPr>
        <w:tc>
          <w:tcPr>
            <w:tcW w:w="625" w:type="dxa"/>
          </w:tcPr>
          <w:p w14:paraId="4D01071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3B79338D" w14:textId="77777777" w:rsidR="00403076" w:rsidRPr="00AE70F0"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Проспект Исакова дом</w:t>
            </w:r>
            <w:r w:rsidRPr="00E27EA1">
              <w:rPr>
                <w:rFonts w:ascii="GHEA Grapalat" w:hAnsi="GHEA Grapalat" w:cs="Calibri"/>
                <w:sz w:val="18"/>
                <w:szCs w:val="18"/>
              </w:rPr>
              <w:t xml:space="preserve"> 38/2</w:t>
            </w:r>
          </w:p>
        </w:tc>
        <w:tc>
          <w:tcPr>
            <w:tcW w:w="2878" w:type="dxa"/>
            <w:tcBorders>
              <w:top w:val="single" w:sz="4" w:space="0" w:color="auto"/>
              <w:left w:val="nil"/>
              <w:bottom w:val="nil"/>
              <w:right w:val="single" w:sz="4" w:space="0" w:color="auto"/>
            </w:tcBorders>
          </w:tcPr>
          <w:p w14:paraId="33BB854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3BF50BE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42D744B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r>
      <w:tr w:rsidR="00403076" w:rsidRPr="008143C3" w14:paraId="7E81AEED" w14:textId="77777777" w:rsidTr="00176FDD">
        <w:trPr>
          <w:trHeight w:val="244"/>
        </w:trPr>
        <w:tc>
          <w:tcPr>
            <w:tcW w:w="625" w:type="dxa"/>
          </w:tcPr>
          <w:p w14:paraId="34C21AA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15845ACC"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Проспект Исакова дом</w:t>
            </w:r>
            <w:r w:rsidRPr="00E27EA1">
              <w:rPr>
                <w:rFonts w:ascii="GHEA Grapalat" w:hAnsi="GHEA Grapalat" w:cs="Calibri"/>
                <w:sz w:val="18"/>
                <w:szCs w:val="18"/>
              </w:rPr>
              <w:t xml:space="preserve"> 42 </w:t>
            </w:r>
          </w:p>
        </w:tc>
        <w:tc>
          <w:tcPr>
            <w:tcW w:w="2878" w:type="dxa"/>
            <w:tcBorders>
              <w:top w:val="single" w:sz="4" w:space="0" w:color="auto"/>
              <w:left w:val="nil"/>
              <w:bottom w:val="nil"/>
              <w:right w:val="single" w:sz="4" w:space="0" w:color="auto"/>
            </w:tcBorders>
          </w:tcPr>
          <w:p w14:paraId="119C027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2916D46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6BDFA9C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r>
      <w:tr w:rsidR="00403076" w:rsidRPr="008143C3" w14:paraId="3AC21400" w14:textId="77777777" w:rsidTr="00176FDD">
        <w:trPr>
          <w:trHeight w:val="244"/>
        </w:trPr>
        <w:tc>
          <w:tcPr>
            <w:tcW w:w="625" w:type="dxa"/>
          </w:tcPr>
          <w:p w14:paraId="5020C6B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14751841"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Проспект Исакова дом</w:t>
            </w:r>
            <w:r w:rsidRPr="00AE70F0">
              <w:rPr>
                <w:rFonts w:ascii="GHEA Grapalat" w:hAnsi="GHEA Grapalat" w:cs="Calibri"/>
                <w:sz w:val="18"/>
                <w:szCs w:val="18"/>
                <w:lang w:val="ru-RU"/>
              </w:rPr>
              <w:t xml:space="preserve"> </w:t>
            </w:r>
            <w:r w:rsidRPr="00E27EA1">
              <w:rPr>
                <w:rFonts w:ascii="GHEA Grapalat" w:hAnsi="GHEA Grapalat" w:cs="Calibri"/>
                <w:sz w:val="18"/>
                <w:szCs w:val="18"/>
                <w:lang w:val="hy-AM"/>
              </w:rPr>
              <w:t xml:space="preserve">50/3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w:t>
            </w:r>
          </w:p>
        </w:tc>
        <w:tc>
          <w:tcPr>
            <w:tcW w:w="2878" w:type="dxa"/>
            <w:tcBorders>
              <w:top w:val="single" w:sz="4" w:space="0" w:color="auto"/>
              <w:left w:val="nil"/>
              <w:bottom w:val="nil"/>
              <w:right w:val="single" w:sz="4" w:space="0" w:color="auto"/>
            </w:tcBorders>
          </w:tcPr>
          <w:p w14:paraId="6B30360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339672A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2DB95A1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57DDE813" w14:textId="77777777" w:rsidTr="00176FDD">
        <w:trPr>
          <w:trHeight w:val="244"/>
        </w:trPr>
        <w:tc>
          <w:tcPr>
            <w:tcW w:w="625" w:type="dxa"/>
          </w:tcPr>
          <w:p w14:paraId="4286103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2C286A51"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Шерами дом</w:t>
            </w:r>
            <w:r w:rsidRPr="00E27EA1">
              <w:rPr>
                <w:rFonts w:ascii="GHEA Grapalat" w:hAnsi="GHEA Grapalat" w:cs="Calibri"/>
                <w:sz w:val="18"/>
                <w:szCs w:val="18"/>
                <w:lang w:val="hy-AM"/>
              </w:rPr>
              <w:t xml:space="preserve"> 69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w:t>
            </w:r>
          </w:p>
        </w:tc>
        <w:tc>
          <w:tcPr>
            <w:tcW w:w="2878" w:type="dxa"/>
            <w:tcBorders>
              <w:top w:val="single" w:sz="4" w:space="0" w:color="auto"/>
              <w:left w:val="nil"/>
              <w:bottom w:val="nil"/>
              <w:right w:val="single" w:sz="4" w:space="0" w:color="auto"/>
            </w:tcBorders>
          </w:tcPr>
          <w:p w14:paraId="25836D9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3E0FC3E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DDB0F1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19C7F917" w14:textId="77777777" w:rsidTr="00176FDD">
        <w:trPr>
          <w:trHeight w:val="244"/>
        </w:trPr>
        <w:tc>
          <w:tcPr>
            <w:tcW w:w="625" w:type="dxa"/>
          </w:tcPr>
          <w:p w14:paraId="771D062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2F81090A"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Шерами дом</w:t>
            </w:r>
            <w:r w:rsidRPr="00E27EA1">
              <w:rPr>
                <w:rFonts w:ascii="GHEA Grapalat" w:hAnsi="GHEA Grapalat" w:cs="Calibri"/>
                <w:sz w:val="18"/>
                <w:szCs w:val="18"/>
                <w:lang w:val="hy-AM"/>
              </w:rPr>
              <w:t xml:space="preserve"> 69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w:t>
            </w:r>
          </w:p>
        </w:tc>
        <w:tc>
          <w:tcPr>
            <w:tcW w:w="2878" w:type="dxa"/>
            <w:tcBorders>
              <w:top w:val="single" w:sz="4" w:space="0" w:color="auto"/>
              <w:left w:val="nil"/>
              <w:bottom w:val="nil"/>
              <w:right w:val="single" w:sz="4" w:space="0" w:color="auto"/>
            </w:tcBorders>
          </w:tcPr>
          <w:p w14:paraId="0444919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5591EFD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5AAC29A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34395E0" w14:textId="77777777" w:rsidTr="00176FDD">
        <w:trPr>
          <w:trHeight w:val="244"/>
        </w:trPr>
        <w:tc>
          <w:tcPr>
            <w:tcW w:w="625" w:type="dxa"/>
          </w:tcPr>
          <w:p w14:paraId="27ABAB0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8</w:t>
            </w:r>
          </w:p>
        </w:tc>
        <w:tc>
          <w:tcPr>
            <w:tcW w:w="5220" w:type="dxa"/>
            <w:tcBorders>
              <w:top w:val="nil"/>
              <w:left w:val="single" w:sz="4" w:space="0" w:color="auto"/>
              <w:bottom w:val="single" w:sz="4" w:space="0" w:color="auto"/>
              <w:right w:val="single" w:sz="4" w:space="0" w:color="auto"/>
            </w:tcBorders>
            <w:vAlign w:val="center"/>
          </w:tcPr>
          <w:p w14:paraId="7FCC931D"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Шерами дом</w:t>
            </w:r>
            <w:r w:rsidRPr="00E27EA1">
              <w:rPr>
                <w:rFonts w:ascii="GHEA Grapalat" w:hAnsi="GHEA Grapalat" w:cs="Calibri"/>
                <w:sz w:val="18"/>
                <w:szCs w:val="18"/>
                <w:lang w:val="hy-AM"/>
              </w:rPr>
              <w:t xml:space="preserve"> 69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3</w:t>
            </w:r>
          </w:p>
        </w:tc>
        <w:tc>
          <w:tcPr>
            <w:tcW w:w="2878" w:type="dxa"/>
            <w:tcBorders>
              <w:top w:val="single" w:sz="4" w:space="0" w:color="auto"/>
              <w:left w:val="nil"/>
              <w:bottom w:val="nil"/>
              <w:right w:val="single" w:sz="4" w:space="0" w:color="auto"/>
            </w:tcBorders>
          </w:tcPr>
          <w:p w14:paraId="6634B77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0F7055A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6392012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17B4A86" w14:textId="77777777" w:rsidTr="00176FDD">
        <w:trPr>
          <w:trHeight w:val="244"/>
        </w:trPr>
        <w:tc>
          <w:tcPr>
            <w:tcW w:w="625" w:type="dxa"/>
          </w:tcPr>
          <w:p w14:paraId="02D9A89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9</w:t>
            </w:r>
          </w:p>
        </w:tc>
        <w:tc>
          <w:tcPr>
            <w:tcW w:w="5220" w:type="dxa"/>
            <w:tcBorders>
              <w:top w:val="nil"/>
              <w:left w:val="single" w:sz="4" w:space="0" w:color="auto"/>
              <w:bottom w:val="nil"/>
              <w:right w:val="single" w:sz="4" w:space="0" w:color="auto"/>
            </w:tcBorders>
            <w:vAlign w:val="center"/>
          </w:tcPr>
          <w:p w14:paraId="73265AC9"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Шерами дом</w:t>
            </w:r>
            <w:r w:rsidRPr="00E27EA1">
              <w:rPr>
                <w:rFonts w:ascii="GHEA Grapalat" w:hAnsi="GHEA Grapalat" w:cs="Calibri"/>
                <w:sz w:val="18"/>
                <w:szCs w:val="18"/>
                <w:lang w:val="hy-AM"/>
              </w:rPr>
              <w:t xml:space="preserve"> </w:t>
            </w:r>
            <w:r w:rsidRPr="00E27EA1">
              <w:rPr>
                <w:rFonts w:ascii="GHEA Grapalat" w:hAnsi="GHEA Grapalat" w:cs="Calibri"/>
                <w:sz w:val="18"/>
                <w:szCs w:val="18"/>
              </w:rPr>
              <w:t xml:space="preserve">7 </w:t>
            </w:r>
          </w:p>
        </w:tc>
        <w:tc>
          <w:tcPr>
            <w:tcW w:w="2878" w:type="dxa"/>
            <w:tcBorders>
              <w:top w:val="single" w:sz="4" w:space="0" w:color="auto"/>
              <w:left w:val="nil"/>
              <w:bottom w:val="nil"/>
              <w:right w:val="single" w:sz="4" w:space="0" w:color="auto"/>
            </w:tcBorders>
          </w:tcPr>
          <w:p w14:paraId="2175C35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3DD4986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FE6BA0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054499E7" w14:textId="77777777" w:rsidTr="00176FDD">
        <w:trPr>
          <w:trHeight w:val="244"/>
        </w:trPr>
        <w:tc>
          <w:tcPr>
            <w:tcW w:w="625" w:type="dxa"/>
          </w:tcPr>
          <w:p w14:paraId="21E6E86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10</w:t>
            </w:r>
          </w:p>
        </w:tc>
        <w:tc>
          <w:tcPr>
            <w:tcW w:w="5220" w:type="dxa"/>
            <w:tcBorders>
              <w:top w:val="single" w:sz="4" w:space="0" w:color="auto"/>
              <w:left w:val="single" w:sz="4" w:space="0" w:color="auto"/>
              <w:bottom w:val="single" w:sz="4" w:space="0" w:color="auto"/>
              <w:right w:val="single" w:sz="4" w:space="0" w:color="auto"/>
            </w:tcBorders>
            <w:vAlign w:val="center"/>
          </w:tcPr>
          <w:p w14:paraId="326F46E2" w14:textId="77777777" w:rsidR="00403076" w:rsidRPr="00AE70F0"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Шерами дом</w:t>
            </w:r>
            <w:r w:rsidRPr="00E27EA1">
              <w:rPr>
                <w:rFonts w:ascii="GHEA Grapalat" w:hAnsi="GHEA Grapalat" w:cs="Calibri"/>
                <w:sz w:val="18"/>
                <w:szCs w:val="18"/>
                <w:lang w:val="hy-AM"/>
              </w:rPr>
              <w:t xml:space="preserve"> 89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w:t>
            </w:r>
          </w:p>
        </w:tc>
        <w:tc>
          <w:tcPr>
            <w:tcW w:w="2878" w:type="dxa"/>
            <w:tcBorders>
              <w:top w:val="single" w:sz="4" w:space="0" w:color="auto"/>
              <w:left w:val="nil"/>
              <w:bottom w:val="nil"/>
              <w:right w:val="single" w:sz="4" w:space="0" w:color="auto"/>
            </w:tcBorders>
          </w:tcPr>
          <w:p w14:paraId="71FF292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64DAFAA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3FCF0D7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5497629B" w14:textId="77777777" w:rsidTr="00176FDD">
        <w:trPr>
          <w:trHeight w:val="244"/>
        </w:trPr>
        <w:tc>
          <w:tcPr>
            <w:tcW w:w="625" w:type="dxa"/>
          </w:tcPr>
          <w:p w14:paraId="33D0D63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11</w:t>
            </w:r>
          </w:p>
        </w:tc>
        <w:tc>
          <w:tcPr>
            <w:tcW w:w="5220" w:type="dxa"/>
            <w:tcBorders>
              <w:top w:val="nil"/>
              <w:left w:val="single" w:sz="4" w:space="0" w:color="auto"/>
              <w:bottom w:val="nil"/>
              <w:right w:val="single" w:sz="4" w:space="0" w:color="auto"/>
            </w:tcBorders>
            <w:vAlign w:val="center"/>
          </w:tcPr>
          <w:p w14:paraId="6DB69E4C" w14:textId="77777777" w:rsidR="00403076" w:rsidRPr="00AE70F0" w:rsidRDefault="00403076" w:rsidP="00176FDD">
            <w:pPr>
              <w:pStyle w:val="ListBullet2"/>
              <w:numPr>
                <w:ilvl w:val="0"/>
                <w:numId w:val="0"/>
              </w:numPr>
              <w:rPr>
                <w:rFonts w:ascii="GHEA Grapalat" w:hAnsi="GHEA Grapalat"/>
                <w:sz w:val="18"/>
                <w:szCs w:val="18"/>
                <w:lang w:val="ru-RU"/>
              </w:rPr>
            </w:pPr>
            <w:r>
              <w:rPr>
                <w:rFonts w:ascii="GHEA Grapalat" w:hAnsi="GHEA Grapalat" w:cs="Calibri"/>
                <w:sz w:val="18"/>
                <w:szCs w:val="18"/>
                <w:lang w:val="ru-RU"/>
              </w:rPr>
              <w:t>Ул. Шерами дом</w:t>
            </w:r>
            <w:r w:rsidRPr="00E27EA1">
              <w:rPr>
                <w:rFonts w:ascii="GHEA Grapalat" w:hAnsi="GHEA Grapalat" w:cs="Calibri"/>
                <w:sz w:val="18"/>
                <w:szCs w:val="18"/>
                <w:lang w:val="hy-AM"/>
              </w:rPr>
              <w:t xml:space="preserve"> 89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3</w:t>
            </w:r>
          </w:p>
        </w:tc>
        <w:tc>
          <w:tcPr>
            <w:tcW w:w="2878" w:type="dxa"/>
            <w:tcBorders>
              <w:top w:val="single" w:sz="4" w:space="0" w:color="auto"/>
              <w:left w:val="nil"/>
              <w:bottom w:val="nil"/>
              <w:right w:val="single" w:sz="4" w:space="0" w:color="auto"/>
            </w:tcBorders>
          </w:tcPr>
          <w:p w14:paraId="11E3AAC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661BF7D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5A00325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1D03985E" w14:textId="77777777" w:rsidTr="00176FDD">
        <w:trPr>
          <w:trHeight w:val="244"/>
        </w:trPr>
        <w:tc>
          <w:tcPr>
            <w:tcW w:w="625" w:type="dxa"/>
          </w:tcPr>
          <w:p w14:paraId="4EAEC6F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12</w:t>
            </w:r>
          </w:p>
        </w:tc>
        <w:tc>
          <w:tcPr>
            <w:tcW w:w="5220" w:type="dxa"/>
            <w:tcBorders>
              <w:top w:val="single" w:sz="4" w:space="0" w:color="auto"/>
              <w:left w:val="single" w:sz="4" w:space="0" w:color="auto"/>
              <w:bottom w:val="nil"/>
              <w:right w:val="single" w:sz="4" w:space="0" w:color="auto"/>
            </w:tcBorders>
            <w:vAlign w:val="center"/>
          </w:tcPr>
          <w:p w14:paraId="22132EAC" w14:textId="77777777" w:rsidR="00403076" w:rsidRPr="00AE70F0" w:rsidRDefault="00403076" w:rsidP="00176FDD">
            <w:pPr>
              <w:pStyle w:val="ListBullet2"/>
              <w:numPr>
                <w:ilvl w:val="0"/>
                <w:numId w:val="0"/>
              </w:numPr>
              <w:rPr>
                <w:rFonts w:ascii="GHEA Grapalat" w:hAnsi="GHEA Grapalat"/>
                <w:sz w:val="18"/>
                <w:szCs w:val="18"/>
                <w:lang w:val="ru-RU"/>
              </w:rPr>
            </w:pPr>
            <w:r w:rsidRPr="00AE70F0">
              <w:rPr>
                <w:rFonts w:ascii="GHEA Grapalat" w:hAnsi="GHEA Grapalat" w:cs="Calibri"/>
                <w:sz w:val="18"/>
                <w:szCs w:val="18"/>
                <w:lang w:val="hy-AM"/>
              </w:rPr>
              <w:t>Ул. Свачян дом</w:t>
            </w:r>
            <w:r w:rsidRPr="00E27EA1">
              <w:rPr>
                <w:rFonts w:ascii="GHEA Grapalat" w:hAnsi="GHEA Grapalat" w:cs="Calibri"/>
                <w:sz w:val="18"/>
                <w:szCs w:val="18"/>
                <w:lang w:val="hy-AM"/>
              </w:rPr>
              <w:t xml:space="preserve"> 12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4</w:t>
            </w:r>
          </w:p>
        </w:tc>
        <w:tc>
          <w:tcPr>
            <w:tcW w:w="2878" w:type="dxa"/>
            <w:tcBorders>
              <w:top w:val="single" w:sz="4" w:space="0" w:color="auto"/>
              <w:left w:val="nil"/>
              <w:bottom w:val="nil"/>
              <w:right w:val="single" w:sz="4" w:space="0" w:color="auto"/>
            </w:tcBorders>
          </w:tcPr>
          <w:p w14:paraId="54F2408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6CA2057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EB83CD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2DD7B50A" w14:textId="77777777" w:rsidTr="00176FDD">
        <w:trPr>
          <w:trHeight w:val="244"/>
        </w:trPr>
        <w:tc>
          <w:tcPr>
            <w:tcW w:w="625" w:type="dxa"/>
          </w:tcPr>
          <w:p w14:paraId="2DF91CD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13</w:t>
            </w:r>
          </w:p>
        </w:tc>
        <w:tc>
          <w:tcPr>
            <w:tcW w:w="5220" w:type="dxa"/>
            <w:tcBorders>
              <w:top w:val="single" w:sz="4" w:space="0" w:color="auto"/>
              <w:left w:val="single" w:sz="4" w:space="0" w:color="auto"/>
              <w:bottom w:val="nil"/>
              <w:right w:val="single" w:sz="4" w:space="0" w:color="auto"/>
            </w:tcBorders>
            <w:vAlign w:val="center"/>
          </w:tcPr>
          <w:p w14:paraId="48D399DA" w14:textId="77777777" w:rsidR="00403076" w:rsidRPr="00AE70F0" w:rsidRDefault="00403076" w:rsidP="00176FDD">
            <w:pPr>
              <w:pStyle w:val="ListBullet2"/>
              <w:numPr>
                <w:ilvl w:val="0"/>
                <w:numId w:val="0"/>
              </w:numPr>
              <w:rPr>
                <w:rFonts w:ascii="GHEA Grapalat" w:hAnsi="GHEA Grapalat"/>
                <w:sz w:val="18"/>
                <w:szCs w:val="18"/>
                <w:lang w:val="ru-RU"/>
              </w:rPr>
            </w:pPr>
            <w:r w:rsidRPr="00AE70F0">
              <w:rPr>
                <w:rFonts w:ascii="GHEA Grapalat" w:hAnsi="GHEA Grapalat" w:cs="Calibri"/>
                <w:sz w:val="18"/>
                <w:szCs w:val="18"/>
                <w:lang w:val="hy-AM"/>
              </w:rPr>
              <w:t>Ул. Свачян дом</w:t>
            </w:r>
            <w:r w:rsidRPr="00E27EA1">
              <w:rPr>
                <w:rFonts w:ascii="GHEA Grapalat" w:hAnsi="GHEA Grapalat" w:cs="Calibri"/>
                <w:sz w:val="18"/>
                <w:szCs w:val="18"/>
                <w:lang w:val="hy-AM"/>
              </w:rPr>
              <w:t xml:space="preserve"> 12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8</w:t>
            </w:r>
          </w:p>
        </w:tc>
        <w:tc>
          <w:tcPr>
            <w:tcW w:w="2878" w:type="dxa"/>
            <w:tcBorders>
              <w:top w:val="single" w:sz="4" w:space="0" w:color="auto"/>
              <w:left w:val="nil"/>
              <w:bottom w:val="single" w:sz="4" w:space="0" w:color="auto"/>
              <w:right w:val="single" w:sz="4" w:space="0" w:color="auto"/>
            </w:tcBorders>
          </w:tcPr>
          <w:p w14:paraId="78C219C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4964FD5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257655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69FF6A4E" w14:textId="77777777" w:rsidTr="00176FDD">
        <w:trPr>
          <w:trHeight w:val="244"/>
        </w:trPr>
        <w:tc>
          <w:tcPr>
            <w:tcW w:w="625" w:type="dxa"/>
          </w:tcPr>
          <w:p w14:paraId="474912D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14</w:t>
            </w:r>
          </w:p>
        </w:tc>
        <w:tc>
          <w:tcPr>
            <w:tcW w:w="5220" w:type="dxa"/>
            <w:tcBorders>
              <w:top w:val="single" w:sz="4" w:space="0" w:color="auto"/>
              <w:left w:val="single" w:sz="4" w:space="0" w:color="auto"/>
              <w:bottom w:val="single" w:sz="4" w:space="0" w:color="auto"/>
              <w:right w:val="single" w:sz="4" w:space="0" w:color="auto"/>
            </w:tcBorders>
            <w:vAlign w:val="center"/>
          </w:tcPr>
          <w:p w14:paraId="596432D2" w14:textId="77777777" w:rsidR="00403076" w:rsidRPr="00E27EA1" w:rsidRDefault="00403076" w:rsidP="00176FDD">
            <w:pPr>
              <w:pStyle w:val="ListBullet2"/>
              <w:numPr>
                <w:ilvl w:val="0"/>
                <w:numId w:val="0"/>
              </w:numPr>
              <w:rPr>
                <w:rFonts w:ascii="GHEA Grapalat" w:hAnsi="GHEA Grapalat"/>
                <w:sz w:val="18"/>
                <w:szCs w:val="18"/>
                <w:lang w:val="hy-AM"/>
              </w:rPr>
            </w:pPr>
            <w:r w:rsidRPr="00AE70F0">
              <w:rPr>
                <w:rFonts w:ascii="GHEA Grapalat" w:hAnsi="GHEA Grapalat" w:cs="Calibri"/>
                <w:sz w:val="18"/>
                <w:szCs w:val="18"/>
                <w:lang w:val="hy-AM"/>
              </w:rPr>
              <w:t>Ул. Свачян дом</w:t>
            </w:r>
            <w:r w:rsidRPr="00E27EA1">
              <w:rPr>
                <w:rFonts w:ascii="GHEA Grapalat" w:hAnsi="GHEA Grapalat" w:cs="Calibri"/>
                <w:sz w:val="18"/>
                <w:szCs w:val="18"/>
                <w:lang w:val="hy-AM"/>
              </w:rPr>
              <w:t xml:space="preserve"> </w:t>
            </w:r>
            <w:r w:rsidRPr="00E27EA1">
              <w:rPr>
                <w:rFonts w:ascii="GHEA Grapalat" w:hAnsi="GHEA Grapalat" w:cs="Calibri"/>
                <w:sz w:val="18"/>
                <w:szCs w:val="18"/>
              </w:rPr>
              <w:t xml:space="preserve">60 </w:t>
            </w:r>
          </w:p>
        </w:tc>
        <w:tc>
          <w:tcPr>
            <w:tcW w:w="2878" w:type="dxa"/>
            <w:tcBorders>
              <w:top w:val="nil"/>
              <w:left w:val="nil"/>
              <w:bottom w:val="single" w:sz="4" w:space="0" w:color="auto"/>
              <w:right w:val="single" w:sz="4" w:space="0" w:color="auto"/>
            </w:tcBorders>
          </w:tcPr>
          <w:p w14:paraId="73FE7A0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049C534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C33CAF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5B678087" w14:textId="77777777" w:rsidTr="00176FDD">
        <w:trPr>
          <w:trHeight w:val="244"/>
        </w:trPr>
        <w:tc>
          <w:tcPr>
            <w:tcW w:w="625" w:type="dxa"/>
          </w:tcPr>
          <w:p w14:paraId="069E323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15</w:t>
            </w:r>
          </w:p>
        </w:tc>
        <w:tc>
          <w:tcPr>
            <w:tcW w:w="5220" w:type="dxa"/>
            <w:tcBorders>
              <w:top w:val="nil"/>
              <w:left w:val="single" w:sz="4" w:space="0" w:color="auto"/>
              <w:bottom w:val="single" w:sz="4" w:space="0" w:color="auto"/>
              <w:right w:val="single" w:sz="4" w:space="0" w:color="auto"/>
            </w:tcBorders>
            <w:vAlign w:val="center"/>
          </w:tcPr>
          <w:p w14:paraId="7DFA2A52" w14:textId="77777777" w:rsidR="00403076" w:rsidRPr="00E27EA1" w:rsidRDefault="00403076" w:rsidP="00176FDD">
            <w:pPr>
              <w:pStyle w:val="ListBullet2"/>
              <w:numPr>
                <w:ilvl w:val="0"/>
                <w:numId w:val="0"/>
              </w:numPr>
              <w:rPr>
                <w:rFonts w:ascii="GHEA Grapalat" w:hAnsi="GHEA Grapalat"/>
                <w:sz w:val="18"/>
                <w:szCs w:val="18"/>
                <w:lang w:val="hy-AM"/>
              </w:rPr>
            </w:pPr>
            <w:r w:rsidRPr="00AE70F0">
              <w:rPr>
                <w:rFonts w:ascii="GHEA Grapalat" w:hAnsi="GHEA Grapalat" w:cs="Calibri"/>
                <w:sz w:val="18"/>
                <w:szCs w:val="18"/>
                <w:lang w:val="hy-AM"/>
              </w:rPr>
              <w:t>Ул. Раффи дом</w:t>
            </w:r>
            <w:r w:rsidRPr="00E27EA1">
              <w:rPr>
                <w:rFonts w:ascii="GHEA Grapalat" w:hAnsi="GHEA Grapalat" w:cs="Calibri"/>
                <w:sz w:val="18"/>
                <w:szCs w:val="18"/>
                <w:lang w:val="hy-AM"/>
              </w:rPr>
              <w:t xml:space="preserve"> 73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tcPr>
          <w:p w14:paraId="013675A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214CC79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99099C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5D6B2BD9" w14:textId="77777777" w:rsidTr="00176FDD">
        <w:trPr>
          <w:trHeight w:val="244"/>
        </w:trPr>
        <w:tc>
          <w:tcPr>
            <w:tcW w:w="625" w:type="dxa"/>
          </w:tcPr>
          <w:p w14:paraId="2CBAA37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lastRenderedPageBreak/>
              <w:t>16</w:t>
            </w:r>
          </w:p>
        </w:tc>
        <w:tc>
          <w:tcPr>
            <w:tcW w:w="5220" w:type="dxa"/>
            <w:tcBorders>
              <w:top w:val="nil"/>
              <w:left w:val="single" w:sz="4" w:space="0" w:color="auto"/>
              <w:bottom w:val="single" w:sz="4" w:space="0" w:color="auto"/>
              <w:right w:val="single" w:sz="4" w:space="0" w:color="auto"/>
            </w:tcBorders>
            <w:vAlign w:val="center"/>
          </w:tcPr>
          <w:p w14:paraId="0F1D8A96" w14:textId="77777777" w:rsidR="00403076" w:rsidRPr="00E27EA1" w:rsidRDefault="00403076" w:rsidP="00176FDD">
            <w:pPr>
              <w:pStyle w:val="ListBullet2"/>
              <w:numPr>
                <w:ilvl w:val="0"/>
                <w:numId w:val="0"/>
              </w:numPr>
              <w:rPr>
                <w:rFonts w:ascii="GHEA Grapalat" w:hAnsi="GHEA Grapalat"/>
                <w:sz w:val="18"/>
                <w:szCs w:val="18"/>
                <w:lang w:val="hy-AM"/>
              </w:rPr>
            </w:pPr>
            <w:r w:rsidRPr="00AE70F0">
              <w:rPr>
                <w:rFonts w:ascii="GHEA Grapalat" w:hAnsi="GHEA Grapalat" w:cs="Calibri"/>
                <w:sz w:val="18"/>
                <w:szCs w:val="18"/>
                <w:lang w:val="hy-AM"/>
              </w:rPr>
              <w:t>Ул. Раффи дом</w:t>
            </w:r>
            <w:r w:rsidRPr="00E27EA1">
              <w:rPr>
                <w:rFonts w:ascii="GHEA Grapalat" w:hAnsi="GHEA Grapalat" w:cs="Calibri"/>
                <w:sz w:val="18"/>
                <w:szCs w:val="18"/>
                <w:lang w:val="hy-AM"/>
              </w:rPr>
              <w:t xml:space="preserve"> </w:t>
            </w:r>
            <w:r w:rsidRPr="00E27EA1">
              <w:rPr>
                <w:rFonts w:ascii="GHEA Grapalat" w:hAnsi="GHEA Grapalat" w:cs="Calibri"/>
                <w:sz w:val="18"/>
                <w:szCs w:val="18"/>
              </w:rPr>
              <w:t xml:space="preserve">75 </w:t>
            </w:r>
          </w:p>
        </w:tc>
        <w:tc>
          <w:tcPr>
            <w:tcW w:w="2878" w:type="dxa"/>
            <w:tcBorders>
              <w:top w:val="nil"/>
              <w:left w:val="nil"/>
              <w:bottom w:val="single" w:sz="4" w:space="0" w:color="auto"/>
              <w:right w:val="single" w:sz="4" w:space="0" w:color="auto"/>
            </w:tcBorders>
          </w:tcPr>
          <w:p w14:paraId="7B5A501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52C06E8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c>
          <w:tcPr>
            <w:tcW w:w="2878" w:type="dxa"/>
            <w:tcBorders>
              <w:top w:val="nil"/>
              <w:left w:val="nil"/>
              <w:bottom w:val="single" w:sz="4" w:space="0" w:color="auto"/>
              <w:right w:val="single" w:sz="4" w:space="0" w:color="auto"/>
            </w:tcBorders>
            <w:vAlign w:val="center"/>
          </w:tcPr>
          <w:p w14:paraId="3B5C426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10</w:t>
            </w:r>
          </w:p>
        </w:tc>
      </w:tr>
      <w:tr w:rsidR="00403076" w:rsidRPr="008143C3" w14:paraId="721239B8" w14:textId="77777777" w:rsidTr="00176FDD">
        <w:trPr>
          <w:trHeight w:val="244"/>
        </w:trPr>
        <w:tc>
          <w:tcPr>
            <w:tcW w:w="625" w:type="dxa"/>
          </w:tcPr>
          <w:p w14:paraId="737E0EE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17</w:t>
            </w:r>
          </w:p>
        </w:tc>
        <w:tc>
          <w:tcPr>
            <w:tcW w:w="5220" w:type="dxa"/>
            <w:tcBorders>
              <w:top w:val="nil"/>
              <w:left w:val="single" w:sz="4" w:space="0" w:color="auto"/>
              <w:bottom w:val="single" w:sz="4" w:space="0" w:color="auto"/>
              <w:right w:val="single" w:sz="4" w:space="0" w:color="auto"/>
            </w:tcBorders>
            <w:vAlign w:val="center"/>
          </w:tcPr>
          <w:p w14:paraId="460EA369"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Оганова дом</w:t>
            </w:r>
            <w:r w:rsidRPr="00E27EA1">
              <w:rPr>
                <w:rFonts w:ascii="GHEA Grapalat" w:hAnsi="GHEA Grapalat" w:cs="Calibri"/>
                <w:sz w:val="18"/>
                <w:szCs w:val="18"/>
                <w:lang w:val="hy-AM"/>
              </w:rPr>
              <w:t xml:space="preserve"> 24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tcPr>
          <w:p w14:paraId="3A9FD7C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21259E9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3B421AF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09F2E78E" w14:textId="77777777" w:rsidTr="00176FDD">
        <w:trPr>
          <w:trHeight w:val="244"/>
        </w:trPr>
        <w:tc>
          <w:tcPr>
            <w:tcW w:w="625" w:type="dxa"/>
          </w:tcPr>
          <w:p w14:paraId="403D319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18</w:t>
            </w:r>
          </w:p>
        </w:tc>
        <w:tc>
          <w:tcPr>
            <w:tcW w:w="5220" w:type="dxa"/>
            <w:tcBorders>
              <w:top w:val="nil"/>
              <w:left w:val="single" w:sz="4" w:space="0" w:color="auto"/>
              <w:bottom w:val="single" w:sz="4" w:space="0" w:color="auto"/>
              <w:right w:val="single" w:sz="4" w:space="0" w:color="auto"/>
            </w:tcBorders>
            <w:vAlign w:val="center"/>
          </w:tcPr>
          <w:p w14:paraId="06A36CE8"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Оганова дом</w:t>
            </w:r>
            <w:r w:rsidRPr="00E27EA1">
              <w:rPr>
                <w:rFonts w:ascii="GHEA Grapalat" w:hAnsi="GHEA Grapalat" w:cs="Calibri"/>
                <w:sz w:val="18"/>
                <w:szCs w:val="18"/>
                <w:lang w:val="hy-AM"/>
              </w:rPr>
              <w:t xml:space="preserve"> 24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tcPr>
          <w:p w14:paraId="4695C2F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7A6570E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20A8E20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34136EE9" w14:textId="77777777" w:rsidTr="00176FDD">
        <w:trPr>
          <w:trHeight w:val="244"/>
        </w:trPr>
        <w:tc>
          <w:tcPr>
            <w:tcW w:w="625" w:type="dxa"/>
          </w:tcPr>
          <w:p w14:paraId="46A9E5F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19</w:t>
            </w:r>
          </w:p>
        </w:tc>
        <w:tc>
          <w:tcPr>
            <w:tcW w:w="5220" w:type="dxa"/>
            <w:tcBorders>
              <w:top w:val="nil"/>
              <w:left w:val="single" w:sz="4" w:space="0" w:color="auto"/>
              <w:bottom w:val="single" w:sz="4" w:space="0" w:color="auto"/>
              <w:right w:val="single" w:sz="4" w:space="0" w:color="auto"/>
            </w:tcBorders>
            <w:vAlign w:val="center"/>
          </w:tcPr>
          <w:p w14:paraId="7EE8E59C"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Оганова дом</w:t>
            </w:r>
            <w:r w:rsidRPr="00E27EA1">
              <w:rPr>
                <w:rFonts w:ascii="GHEA Grapalat" w:hAnsi="GHEA Grapalat" w:cs="Calibri"/>
                <w:sz w:val="18"/>
                <w:szCs w:val="18"/>
                <w:lang w:val="hy-AM"/>
              </w:rPr>
              <w:t xml:space="preserve"> </w:t>
            </w:r>
            <w:r w:rsidRPr="00E27EA1">
              <w:rPr>
                <w:rFonts w:ascii="GHEA Grapalat" w:hAnsi="GHEA Grapalat" w:cs="Calibri"/>
                <w:sz w:val="18"/>
                <w:szCs w:val="18"/>
              </w:rPr>
              <w:t xml:space="preserve">30 </w:t>
            </w:r>
          </w:p>
        </w:tc>
        <w:tc>
          <w:tcPr>
            <w:tcW w:w="2878" w:type="dxa"/>
            <w:tcBorders>
              <w:top w:val="nil"/>
              <w:left w:val="nil"/>
              <w:bottom w:val="single" w:sz="4" w:space="0" w:color="auto"/>
              <w:right w:val="single" w:sz="4" w:space="0" w:color="auto"/>
            </w:tcBorders>
          </w:tcPr>
          <w:p w14:paraId="47BD958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4F1EE9B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6FF8BA6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669B511" w14:textId="77777777" w:rsidTr="00176FDD">
        <w:trPr>
          <w:trHeight w:val="244"/>
        </w:trPr>
        <w:tc>
          <w:tcPr>
            <w:tcW w:w="625" w:type="dxa"/>
          </w:tcPr>
          <w:p w14:paraId="6892BFB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20</w:t>
            </w:r>
          </w:p>
        </w:tc>
        <w:tc>
          <w:tcPr>
            <w:tcW w:w="5220" w:type="dxa"/>
            <w:tcBorders>
              <w:top w:val="nil"/>
              <w:left w:val="single" w:sz="4" w:space="0" w:color="auto"/>
              <w:bottom w:val="single" w:sz="4" w:space="0" w:color="auto"/>
              <w:right w:val="single" w:sz="4" w:space="0" w:color="auto"/>
            </w:tcBorders>
            <w:vAlign w:val="center"/>
          </w:tcPr>
          <w:p w14:paraId="60D22FAA"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Оганова дом</w:t>
            </w:r>
            <w:r w:rsidRPr="00E27EA1">
              <w:rPr>
                <w:rFonts w:ascii="GHEA Grapalat" w:hAnsi="GHEA Grapalat" w:cs="Calibri"/>
                <w:sz w:val="18"/>
                <w:szCs w:val="18"/>
                <w:lang w:val="hy-AM"/>
              </w:rPr>
              <w:t xml:space="preserve"> 52 </w:t>
            </w:r>
            <w:r>
              <w:rPr>
                <w:rFonts w:ascii="GHEA Grapalat" w:hAnsi="GHEA Grapalat" w:cs="Calibri"/>
                <w:sz w:val="18"/>
                <w:szCs w:val="18"/>
                <w:lang w:val="ru-RU"/>
              </w:rPr>
              <w:t>род.</w:t>
            </w:r>
            <w:r w:rsidRPr="00E27EA1">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tcPr>
          <w:p w14:paraId="7A7B789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6DCDAE3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06A155E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8</w:t>
            </w:r>
          </w:p>
        </w:tc>
      </w:tr>
      <w:tr w:rsidR="00403076" w:rsidRPr="008143C3" w14:paraId="6A22C038" w14:textId="77777777" w:rsidTr="00176FDD">
        <w:trPr>
          <w:trHeight w:val="244"/>
        </w:trPr>
        <w:tc>
          <w:tcPr>
            <w:tcW w:w="625" w:type="dxa"/>
          </w:tcPr>
          <w:p w14:paraId="50543CD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21</w:t>
            </w:r>
          </w:p>
        </w:tc>
        <w:tc>
          <w:tcPr>
            <w:tcW w:w="5220" w:type="dxa"/>
            <w:tcBorders>
              <w:top w:val="nil"/>
              <w:left w:val="single" w:sz="4" w:space="0" w:color="auto"/>
              <w:bottom w:val="single" w:sz="4" w:space="0" w:color="auto"/>
              <w:right w:val="single" w:sz="4" w:space="0" w:color="auto"/>
            </w:tcBorders>
            <w:vAlign w:val="center"/>
          </w:tcPr>
          <w:p w14:paraId="4AAE10A4"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Оганова дом</w:t>
            </w:r>
            <w:r w:rsidRPr="00E27EA1">
              <w:rPr>
                <w:rFonts w:ascii="GHEA Grapalat" w:hAnsi="GHEA Grapalat" w:cs="Calibri"/>
                <w:sz w:val="18"/>
                <w:szCs w:val="18"/>
                <w:lang w:val="hy-AM"/>
              </w:rPr>
              <w:t xml:space="preserve"> 6 </w:t>
            </w:r>
            <w:r>
              <w:rPr>
                <w:rFonts w:ascii="GHEA Grapalat" w:hAnsi="GHEA Grapalat" w:cs="Calibri"/>
                <w:sz w:val="18"/>
                <w:szCs w:val="18"/>
                <w:lang w:val="ru-RU"/>
              </w:rPr>
              <w:t>под.</w:t>
            </w:r>
            <w:r w:rsidRPr="00E27EA1">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tcPr>
          <w:p w14:paraId="12C140F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1AE51D7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62A835B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2F246444" w14:textId="77777777" w:rsidTr="00176FDD">
        <w:trPr>
          <w:trHeight w:val="244"/>
        </w:trPr>
        <w:tc>
          <w:tcPr>
            <w:tcW w:w="625" w:type="dxa"/>
          </w:tcPr>
          <w:p w14:paraId="52350A6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22</w:t>
            </w:r>
          </w:p>
        </w:tc>
        <w:tc>
          <w:tcPr>
            <w:tcW w:w="5220" w:type="dxa"/>
            <w:tcBorders>
              <w:top w:val="nil"/>
              <w:left w:val="single" w:sz="4" w:space="0" w:color="auto"/>
              <w:bottom w:val="single" w:sz="4" w:space="0" w:color="auto"/>
              <w:right w:val="single" w:sz="4" w:space="0" w:color="auto"/>
            </w:tcBorders>
            <w:vAlign w:val="center"/>
          </w:tcPr>
          <w:p w14:paraId="57DCADAA"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sz w:val="18"/>
                <w:szCs w:val="18"/>
                <w:lang w:val="ru-RU"/>
              </w:rPr>
              <w:t>Ул. Оганова дом</w:t>
            </w:r>
            <w:r w:rsidRPr="00E27EA1">
              <w:rPr>
                <w:rFonts w:ascii="GHEA Grapalat" w:hAnsi="GHEA Grapalat" w:cs="Calibri"/>
                <w:sz w:val="18"/>
                <w:szCs w:val="18"/>
                <w:lang w:val="hy-AM"/>
              </w:rPr>
              <w:t xml:space="preserve"> </w:t>
            </w:r>
            <w:r w:rsidRPr="00E27EA1">
              <w:rPr>
                <w:rFonts w:ascii="GHEA Grapalat" w:hAnsi="GHEA Grapalat" w:cs="Calibri"/>
                <w:sz w:val="18"/>
                <w:szCs w:val="18"/>
              </w:rPr>
              <w:t xml:space="preserve">62 </w:t>
            </w:r>
          </w:p>
        </w:tc>
        <w:tc>
          <w:tcPr>
            <w:tcW w:w="2878" w:type="dxa"/>
            <w:tcBorders>
              <w:top w:val="nil"/>
              <w:left w:val="nil"/>
              <w:bottom w:val="single" w:sz="4" w:space="0" w:color="auto"/>
              <w:right w:val="single" w:sz="4" w:space="0" w:color="auto"/>
            </w:tcBorders>
          </w:tcPr>
          <w:p w14:paraId="47FF3EF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50B86">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center"/>
          </w:tcPr>
          <w:p w14:paraId="261EFB9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0DA5DD3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17DFA3DC" w14:textId="77777777" w:rsidTr="00176FDD">
        <w:trPr>
          <w:trHeight w:val="244"/>
        </w:trPr>
        <w:tc>
          <w:tcPr>
            <w:tcW w:w="625" w:type="dxa"/>
          </w:tcPr>
          <w:p w14:paraId="22276404"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5220" w:type="dxa"/>
          </w:tcPr>
          <w:p w14:paraId="5C34A2BA" w14:textId="77777777" w:rsidR="00403076" w:rsidRPr="00E27EA1"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E27EA1">
              <w:rPr>
                <w:rFonts w:ascii="GHEA Grapalat" w:hAnsi="GHEA Grapalat"/>
                <w:sz w:val="18"/>
                <w:szCs w:val="18"/>
                <w:lang w:val="hy-AM"/>
              </w:rPr>
              <w:t>՝ 22</w:t>
            </w:r>
          </w:p>
        </w:tc>
        <w:tc>
          <w:tcPr>
            <w:tcW w:w="2878" w:type="dxa"/>
          </w:tcPr>
          <w:p w14:paraId="6A539907"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24228B1E"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5C3FD51D"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r>
      <w:tr w:rsidR="00403076" w:rsidRPr="00693C35" w14:paraId="0267DECF" w14:textId="77777777" w:rsidTr="00176FDD">
        <w:trPr>
          <w:trHeight w:val="244"/>
        </w:trPr>
        <w:tc>
          <w:tcPr>
            <w:tcW w:w="625" w:type="dxa"/>
            <w:vAlign w:val="center"/>
          </w:tcPr>
          <w:p w14:paraId="799DFF18"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3D502332"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46630929"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6063351F"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58F9CE30"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8143C3" w14:paraId="1EE2DA4D" w14:textId="77777777" w:rsidTr="00176FDD">
        <w:trPr>
          <w:trHeight w:val="244"/>
        </w:trPr>
        <w:tc>
          <w:tcPr>
            <w:tcW w:w="625" w:type="dxa"/>
          </w:tcPr>
          <w:p w14:paraId="65DB56BB"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2A9B323B" w14:textId="77777777" w:rsidR="00403076" w:rsidRPr="00E27EA1"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Нор Норк</w:t>
            </w:r>
          </w:p>
        </w:tc>
      </w:tr>
      <w:tr w:rsidR="00403076" w:rsidRPr="008143C3" w14:paraId="63B9F9F6" w14:textId="77777777" w:rsidTr="00176FDD">
        <w:trPr>
          <w:trHeight w:val="244"/>
        </w:trPr>
        <w:tc>
          <w:tcPr>
            <w:tcW w:w="625" w:type="dxa"/>
          </w:tcPr>
          <w:p w14:paraId="7FDD7FC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bottom"/>
          </w:tcPr>
          <w:p w14:paraId="6F7C0441" w14:textId="77777777" w:rsidR="00403076" w:rsidRPr="00E27EA1" w:rsidRDefault="00403076" w:rsidP="00176FDD">
            <w:pPr>
              <w:pStyle w:val="ListBullet2"/>
              <w:numPr>
                <w:ilvl w:val="0"/>
                <w:numId w:val="0"/>
              </w:numPr>
              <w:rPr>
                <w:rFonts w:ascii="GHEA Grapalat" w:hAnsi="GHEA Grapalat"/>
                <w:sz w:val="18"/>
                <w:szCs w:val="18"/>
                <w:lang w:val="hy-AM"/>
              </w:rPr>
            </w:pPr>
            <w:r w:rsidRPr="00AE70F0">
              <w:rPr>
                <w:rFonts w:ascii="GHEA Grapalat" w:hAnsi="GHEA Grapalat" w:cs="Calibri"/>
                <w:color w:val="000000"/>
                <w:sz w:val="18"/>
                <w:szCs w:val="18"/>
                <w:lang w:val="hy-AM"/>
              </w:rPr>
              <w:t>Ул. Д. Бек дом</w:t>
            </w:r>
            <w:r w:rsidRPr="00E27EA1">
              <w:rPr>
                <w:rFonts w:ascii="GHEA Grapalat" w:hAnsi="GHEA Grapalat" w:cs="Calibri"/>
                <w:color w:val="000000"/>
                <w:sz w:val="18"/>
                <w:szCs w:val="18"/>
                <w:lang w:val="hy-AM"/>
              </w:rPr>
              <w:t xml:space="preserve"> 28 </w:t>
            </w:r>
            <w:r>
              <w:rPr>
                <w:rFonts w:ascii="GHEA Grapalat" w:hAnsi="GHEA Grapalat" w:cs="Calibri"/>
                <w:color w:val="000000"/>
                <w:sz w:val="18"/>
                <w:szCs w:val="18"/>
                <w:lang w:val="ru-RU"/>
              </w:rPr>
              <w:t>под.</w:t>
            </w:r>
            <w:r w:rsidRPr="00E27EA1">
              <w:rPr>
                <w:rFonts w:ascii="GHEA Grapalat" w:hAnsi="GHEA Grapalat" w:cs="Calibri"/>
                <w:color w:val="000000"/>
                <w:sz w:val="18"/>
                <w:szCs w:val="18"/>
                <w:lang w:val="hy-AM"/>
              </w:rPr>
              <w:t xml:space="preserve"> 1</w:t>
            </w:r>
          </w:p>
        </w:tc>
        <w:tc>
          <w:tcPr>
            <w:tcW w:w="2878" w:type="dxa"/>
            <w:tcBorders>
              <w:top w:val="single" w:sz="4" w:space="0" w:color="auto"/>
              <w:left w:val="nil"/>
              <w:bottom w:val="single" w:sz="4" w:space="0" w:color="auto"/>
              <w:right w:val="single" w:sz="4" w:space="0" w:color="auto"/>
            </w:tcBorders>
            <w:vAlign w:val="bottom"/>
          </w:tcPr>
          <w:p w14:paraId="03BC215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single" w:sz="4" w:space="0" w:color="auto"/>
              <w:left w:val="nil"/>
              <w:bottom w:val="single" w:sz="4" w:space="0" w:color="auto"/>
              <w:right w:val="single" w:sz="4" w:space="0" w:color="auto"/>
            </w:tcBorders>
            <w:vAlign w:val="bottom"/>
          </w:tcPr>
          <w:p w14:paraId="63578D1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single" w:sz="4" w:space="0" w:color="auto"/>
              <w:left w:val="nil"/>
              <w:bottom w:val="single" w:sz="4" w:space="0" w:color="auto"/>
              <w:right w:val="single" w:sz="4" w:space="0" w:color="auto"/>
            </w:tcBorders>
            <w:vAlign w:val="bottom"/>
          </w:tcPr>
          <w:p w14:paraId="30CDD6E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13173D24" w14:textId="77777777" w:rsidTr="00176FDD">
        <w:trPr>
          <w:trHeight w:val="244"/>
        </w:trPr>
        <w:tc>
          <w:tcPr>
            <w:tcW w:w="625" w:type="dxa"/>
          </w:tcPr>
          <w:p w14:paraId="70B74C5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bottom"/>
          </w:tcPr>
          <w:p w14:paraId="42F8E772" w14:textId="77777777" w:rsidR="00403076" w:rsidRPr="00E27EA1" w:rsidRDefault="00403076" w:rsidP="00176FDD">
            <w:pPr>
              <w:pStyle w:val="ListBullet2"/>
              <w:numPr>
                <w:ilvl w:val="0"/>
                <w:numId w:val="0"/>
              </w:numPr>
              <w:rPr>
                <w:rFonts w:ascii="GHEA Grapalat" w:hAnsi="GHEA Grapalat"/>
                <w:sz w:val="18"/>
                <w:szCs w:val="18"/>
                <w:lang w:val="hy-AM"/>
              </w:rPr>
            </w:pPr>
            <w:r w:rsidRPr="00AE70F0">
              <w:rPr>
                <w:rFonts w:ascii="GHEA Grapalat" w:hAnsi="GHEA Grapalat" w:cs="Calibri"/>
                <w:color w:val="000000"/>
                <w:sz w:val="18"/>
                <w:szCs w:val="18"/>
                <w:lang w:val="hy-AM"/>
              </w:rPr>
              <w:t>Ул. Д. Малян дом</w:t>
            </w:r>
            <w:r w:rsidRPr="00E27EA1">
              <w:rPr>
                <w:rFonts w:ascii="GHEA Grapalat" w:hAnsi="GHEA Grapalat" w:cs="Calibri"/>
                <w:color w:val="000000"/>
                <w:sz w:val="18"/>
                <w:szCs w:val="18"/>
                <w:lang w:val="hy-AM"/>
              </w:rPr>
              <w:t xml:space="preserve"> 22 </w:t>
            </w:r>
            <w:r>
              <w:rPr>
                <w:rFonts w:ascii="GHEA Grapalat" w:hAnsi="GHEA Grapalat" w:cs="Calibri"/>
                <w:color w:val="000000"/>
                <w:sz w:val="18"/>
                <w:szCs w:val="18"/>
                <w:lang w:val="ru-RU"/>
              </w:rPr>
              <w:t>под.</w:t>
            </w:r>
            <w:r w:rsidRPr="00E27EA1">
              <w:rPr>
                <w:rFonts w:ascii="GHEA Grapalat" w:hAnsi="GHEA Grapalat" w:cs="Calibri"/>
                <w:color w:val="000000"/>
                <w:sz w:val="18"/>
                <w:szCs w:val="18"/>
                <w:lang w:val="hy-AM"/>
              </w:rPr>
              <w:t xml:space="preserve"> 1</w:t>
            </w:r>
          </w:p>
        </w:tc>
        <w:tc>
          <w:tcPr>
            <w:tcW w:w="2878" w:type="dxa"/>
            <w:tcBorders>
              <w:top w:val="nil"/>
              <w:left w:val="nil"/>
              <w:bottom w:val="single" w:sz="4" w:space="0" w:color="auto"/>
              <w:right w:val="single" w:sz="4" w:space="0" w:color="auto"/>
            </w:tcBorders>
            <w:vAlign w:val="bottom"/>
          </w:tcPr>
          <w:p w14:paraId="61D3D6A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16DEC77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6</w:t>
            </w:r>
          </w:p>
        </w:tc>
        <w:tc>
          <w:tcPr>
            <w:tcW w:w="2878" w:type="dxa"/>
            <w:tcBorders>
              <w:top w:val="nil"/>
              <w:left w:val="nil"/>
              <w:bottom w:val="single" w:sz="4" w:space="0" w:color="auto"/>
              <w:right w:val="single" w:sz="4" w:space="0" w:color="auto"/>
            </w:tcBorders>
            <w:vAlign w:val="bottom"/>
          </w:tcPr>
          <w:p w14:paraId="7B980C2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6</w:t>
            </w:r>
          </w:p>
        </w:tc>
      </w:tr>
      <w:tr w:rsidR="00403076" w:rsidRPr="008143C3" w14:paraId="141987BF" w14:textId="77777777" w:rsidTr="00176FDD">
        <w:trPr>
          <w:trHeight w:val="244"/>
        </w:trPr>
        <w:tc>
          <w:tcPr>
            <w:tcW w:w="625" w:type="dxa"/>
          </w:tcPr>
          <w:p w14:paraId="7D91430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bottom"/>
          </w:tcPr>
          <w:p w14:paraId="48C633AC" w14:textId="77777777" w:rsidR="00403076" w:rsidRPr="00E27EA1" w:rsidRDefault="00403076" w:rsidP="00176FDD">
            <w:pPr>
              <w:pStyle w:val="ListBullet2"/>
              <w:numPr>
                <w:ilvl w:val="0"/>
                <w:numId w:val="0"/>
              </w:numPr>
              <w:rPr>
                <w:rFonts w:ascii="GHEA Grapalat" w:hAnsi="GHEA Grapalat"/>
                <w:sz w:val="18"/>
                <w:szCs w:val="18"/>
                <w:lang w:val="hy-AM"/>
              </w:rPr>
            </w:pPr>
            <w:r w:rsidRPr="00AE70F0">
              <w:rPr>
                <w:rFonts w:ascii="GHEA Grapalat" w:hAnsi="GHEA Grapalat" w:cs="Calibri"/>
                <w:color w:val="000000"/>
                <w:sz w:val="18"/>
                <w:szCs w:val="18"/>
                <w:lang w:val="hy-AM"/>
              </w:rPr>
              <w:t>Ул. Д. Малян дом</w:t>
            </w:r>
            <w:r w:rsidRPr="00E27EA1">
              <w:rPr>
                <w:rFonts w:ascii="GHEA Grapalat" w:hAnsi="GHEA Grapalat" w:cs="Calibri"/>
                <w:color w:val="000000"/>
                <w:sz w:val="18"/>
                <w:szCs w:val="18"/>
                <w:lang w:val="hy-AM"/>
              </w:rPr>
              <w:t xml:space="preserve"> 22 </w:t>
            </w:r>
            <w:r>
              <w:rPr>
                <w:rFonts w:ascii="GHEA Grapalat" w:hAnsi="GHEA Grapalat" w:cs="Calibri"/>
                <w:color w:val="000000"/>
                <w:sz w:val="18"/>
                <w:szCs w:val="18"/>
                <w:lang w:val="ru-RU"/>
              </w:rPr>
              <w:t>под.</w:t>
            </w:r>
            <w:r w:rsidRPr="00E27EA1">
              <w:rPr>
                <w:rFonts w:ascii="GHEA Grapalat" w:hAnsi="GHEA Grapalat" w:cs="Calibri"/>
                <w:color w:val="000000"/>
                <w:sz w:val="18"/>
                <w:szCs w:val="18"/>
                <w:lang w:val="hy-AM"/>
              </w:rPr>
              <w:t xml:space="preserve"> 2</w:t>
            </w:r>
          </w:p>
        </w:tc>
        <w:tc>
          <w:tcPr>
            <w:tcW w:w="2878" w:type="dxa"/>
            <w:tcBorders>
              <w:top w:val="nil"/>
              <w:left w:val="nil"/>
              <w:bottom w:val="single" w:sz="4" w:space="0" w:color="auto"/>
              <w:right w:val="single" w:sz="4" w:space="0" w:color="auto"/>
            </w:tcBorders>
            <w:vAlign w:val="bottom"/>
          </w:tcPr>
          <w:p w14:paraId="76B9215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3740772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6</w:t>
            </w:r>
          </w:p>
        </w:tc>
        <w:tc>
          <w:tcPr>
            <w:tcW w:w="2878" w:type="dxa"/>
            <w:tcBorders>
              <w:top w:val="nil"/>
              <w:left w:val="nil"/>
              <w:bottom w:val="single" w:sz="4" w:space="0" w:color="auto"/>
              <w:right w:val="single" w:sz="4" w:space="0" w:color="auto"/>
            </w:tcBorders>
            <w:vAlign w:val="bottom"/>
          </w:tcPr>
          <w:p w14:paraId="3F289CF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6</w:t>
            </w:r>
          </w:p>
        </w:tc>
      </w:tr>
      <w:tr w:rsidR="00403076" w:rsidRPr="008143C3" w14:paraId="0F66ADE9" w14:textId="77777777" w:rsidTr="00176FDD">
        <w:trPr>
          <w:trHeight w:val="244"/>
        </w:trPr>
        <w:tc>
          <w:tcPr>
            <w:tcW w:w="625" w:type="dxa"/>
          </w:tcPr>
          <w:p w14:paraId="327954B9"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bottom"/>
          </w:tcPr>
          <w:p w14:paraId="73B408BB" w14:textId="77777777" w:rsidR="00403076" w:rsidRPr="00E27EA1" w:rsidRDefault="00403076" w:rsidP="00176FDD">
            <w:pPr>
              <w:pStyle w:val="ListBullet2"/>
              <w:numPr>
                <w:ilvl w:val="0"/>
                <w:numId w:val="0"/>
              </w:numPr>
              <w:rPr>
                <w:rFonts w:ascii="GHEA Grapalat" w:hAnsi="GHEA Grapalat"/>
                <w:sz w:val="18"/>
                <w:szCs w:val="18"/>
                <w:lang w:val="hy-AM"/>
              </w:rPr>
            </w:pPr>
            <w:r w:rsidRPr="00AE70F0">
              <w:rPr>
                <w:rFonts w:ascii="GHEA Grapalat" w:hAnsi="GHEA Grapalat" w:cs="Calibri"/>
                <w:color w:val="000000"/>
                <w:sz w:val="18"/>
                <w:szCs w:val="18"/>
                <w:lang w:val="hy-AM"/>
              </w:rPr>
              <w:t>Ул. Д. Малян дом</w:t>
            </w:r>
            <w:r w:rsidRPr="00E27EA1">
              <w:rPr>
                <w:rFonts w:ascii="GHEA Grapalat" w:hAnsi="GHEA Grapalat" w:cs="Calibri"/>
                <w:color w:val="000000"/>
                <w:sz w:val="18"/>
                <w:szCs w:val="18"/>
                <w:lang w:val="hy-AM"/>
              </w:rPr>
              <w:t xml:space="preserve"> 22 </w:t>
            </w:r>
            <w:r>
              <w:rPr>
                <w:rFonts w:ascii="GHEA Grapalat" w:hAnsi="GHEA Grapalat" w:cs="Calibri"/>
                <w:color w:val="000000"/>
                <w:sz w:val="18"/>
                <w:szCs w:val="18"/>
                <w:lang w:val="ru-RU"/>
              </w:rPr>
              <w:t>под.</w:t>
            </w:r>
            <w:r w:rsidRPr="00E27EA1">
              <w:rPr>
                <w:rFonts w:ascii="GHEA Grapalat" w:hAnsi="GHEA Grapalat" w:cs="Calibri"/>
                <w:color w:val="000000"/>
                <w:sz w:val="18"/>
                <w:szCs w:val="18"/>
                <w:lang w:val="hy-AM"/>
              </w:rPr>
              <w:t xml:space="preserve"> 3</w:t>
            </w:r>
          </w:p>
        </w:tc>
        <w:tc>
          <w:tcPr>
            <w:tcW w:w="2878" w:type="dxa"/>
            <w:tcBorders>
              <w:top w:val="nil"/>
              <w:left w:val="nil"/>
              <w:bottom w:val="single" w:sz="4" w:space="0" w:color="auto"/>
              <w:right w:val="single" w:sz="4" w:space="0" w:color="auto"/>
            </w:tcBorders>
            <w:vAlign w:val="bottom"/>
          </w:tcPr>
          <w:p w14:paraId="5CBFF1B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4AA9804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6</w:t>
            </w:r>
          </w:p>
        </w:tc>
        <w:tc>
          <w:tcPr>
            <w:tcW w:w="2878" w:type="dxa"/>
            <w:tcBorders>
              <w:top w:val="nil"/>
              <w:left w:val="nil"/>
              <w:bottom w:val="single" w:sz="4" w:space="0" w:color="auto"/>
              <w:right w:val="single" w:sz="4" w:space="0" w:color="auto"/>
            </w:tcBorders>
            <w:vAlign w:val="bottom"/>
          </w:tcPr>
          <w:p w14:paraId="63AA17F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6</w:t>
            </w:r>
          </w:p>
        </w:tc>
      </w:tr>
      <w:tr w:rsidR="00403076" w:rsidRPr="008143C3" w14:paraId="62DAF096" w14:textId="77777777" w:rsidTr="00176FDD">
        <w:trPr>
          <w:trHeight w:val="244"/>
        </w:trPr>
        <w:tc>
          <w:tcPr>
            <w:tcW w:w="625" w:type="dxa"/>
          </w:tcPr>
          <w:p w14:paraId="712A802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bottom"/>
          </w:tcPr>
          <w:p w14:paraId="0684824A" w14:textId="77777777" w:rsidR="00403076" w:rsidRPr="00E27EA1" w:rsidRDefault="00403076" w:rsidP="00176FDD">
            <w:pPr>
              <w:pStyle w:val="ListBullet2"/>
              <w:numPr>
                <w:ilvl w:val="0"/>
                <w:numId w:val="0"/>
              </w:numPr>
              <w:rPr>
                <w:rFonts w:ascii="GHEA Grapalat" w:hAnsi="GHEA Grapalat"/>
                <w:sz w:val="18"/>
                <w:szCs w:val="18"/>
                <w:lang w:val="hy-AM"/>
              </w:rPr>
            </w:pPr>
            <w:r w:rsidRPr="00AE70F0">
              <w:rPr>
                <w:rFonts w:ascii="GHEA Grapalat" w:hAnsi="GHEA Grapalat" w:cs="Calibri"/>
                <w:color w:val="000000"/>
                <w:sz w:val="18"/>
                <w:szCs w:val="18"/>
                <w:lang w:val="hy-AM"/>
              </w:rPr>
              <w:t>Ул. Д. Малян дом</w:t>
            </w:r>
            <w:r w:rsidRPr="00E27EA1">
              <w:rPr>
                <w:rFonts w:ascii="GHEA Grapalat" w:hAnsi="GHEA Grapalat" w:cs="Calibri"/>
                <w:color w:val="000000"/>
                <w:sz w:val="18"/>
                <w:szCs w:val="18"/>
                <w:lang w:val="hy-AM"/>
              </w:rPr>
              <w:t xml:space="preserve"> 22 </w:t>
            </w:r>
            <w:r>
              <w:rPr>
                <w:rFonts w:ascii="GHEA Grapalat" w:hAnsi="GHEA Grapalat" w:cs="Calibri"/>
                <w:color w:val="000000"/>
                <w:sz w:val="18"/>
                <w:szCs w:val="18"/>
                <w:lang w:val="ru-RU"/>
              </w:rPr>
              <w:t>под.</w:t>
            </w:r>
            <w:r w:rsidRPr="00E27EA1">
              <w:rPr>
                <w:rFonts w:ascii="GHEA Grapalat" w:hAnsi="GHEA Grapalat" w:cs="Calibri"/>
                <w:color w:val="000000"/>
                <w:sz w:val="18"/>
                <w:szCs w:val="18"/>
                <w:lang w:val="hy-AM"/>
              </w:rPr>
              <w:t xml:space="preserve"> 4</w:t>
            </w:r>
          </w:p>
        </w:tc>
        <w:tc>
          <w:tcPr>
            <w:tcW w:w="2878" w:type="dxa"/>
            <w:tcBorders>
              <w:top w:val="nil"/>
              <w:left w:val="nil"/>
              <w:bottom w:val="single" w:sz="4" w:space="0" w:color="auto"/>
              <w:right w:val="single" w:sz="4" w:space="0" w:color="auto"/>
            </w:tcBorders>
            <w:vAlign w:val="bottom"/>
          </w:tcPr>
          <w:p w14:paraId="2487041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6AB38F9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6</w:t>
            </w:r>
          </w:p>
        </w:tc>
        <w:tc>
          <w:tcPr>
            <w:tcW w:w="2878" w:type="dxa"/>
            <w:tcBorders>
              <w:top w:val="nil"/>
              <w:left w:val="nil"/>
              <w:bottom w:val="single" w:sz="4" w:space="0" w:color="auto"/>
              <w:right w:val="single" w:sz="4" w:space="0" w:color="auto"/>
            </w:tcBorders>
            <w:vAlign w:val="bottom"/>
          </w:tcPr>
          <w:p w14:paraId="05993D8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6</w:t>
            </w:r>
          </w:p>
        </w:tc>
      </w:tr>
      <w:tr w:rsidR="00403076" w:rsidRPr="008143C3" w14:paraId="1026E3B3" w14:textId="77777777" w:rsidTr="00176FDD">
        <w:trPr>
          <w:trHeight w:val="244"/>
        </w:trPr>
        <w:tc>
          <w:tcPr>
            <w:tcW w:w="625" w:type="dxa"/>
          </w:tcPr>
          <w:p w14:paraId="044C845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bottom"/>
          </w:tcPr>
          <w:p w14:paraId="067D828E" w14:textId="77777777" w:rsidR="00403076" w:rsidRPr="00E27EA1" w:rsidRDefault="00403076" w:rsidP="00176FDD">
            <w:pPr>
              <w:pStyle w:val="ListBullet2"/>
              <w:numPr>
                <w:ilvl w:val="0"/>
                <w:numId w:val="0"/>
              </w:numPr>
              <w:rPr>
                <w:rFonts w:ascii="GHEA Grapalat" w:hAnsi="GHEA Grapalat"/>
                <w:sz w:val="18"/>
                <w:szCs w:val="18"/>
                <w:lang w:val="hy-AM"/>
              </w:rPr>
            </w:pPr>
            <w:r w:rsidRPr="00AE70F0">
              <w:rPr>
                <w:rFonts w:ascii="GHEA Grapalat" w:hAnsi="GHEA Grapalat" w:cs="Calibri"/>
                <w:color w:val="000000"/>
                <w:sz w:val="18"/>
                <w:szCs w:val="18"/>
                <w:lang w:val="hy-AM"/>
              </w:rPr>
              <w:t>Ул. Д. Малян дом</w:t>
            </w:r>
            <w:r w:rsidRPr="00E27EA1">
              <w:rPr>
                <w:rFonts w:ascii="GHEA Grapalat" w:hAnsi="GHEA Grapalat" w:cs="Calibri"/>
                <w:color w:val="000000"/>
                <w:sz w:val="18"/>
                <w:szCs w:val="18"/>
                <w:lang w:val="hy-AM"/>
              </w:rPr>
              <w:t xml:space="preserve"> 6 </w:t>
            </w:r>
            <w:r>
              <w:rPr>
                <w:rFonts w:ascii="GHEA Grapalat" w:hAnsi="GHEA Grapalat" w:cs="Calibri"/>
                <w:color w:val="000000"/>
                <w:sz w:val="18"/>
                <w:szCs w:val="18"/>
                <w:lang w:val="ru-RU"/>
              </w:rPr>
              <w:t>под.</w:t>
            </w:r>
            <w:r w:rsidRPr="00E27EA1">
              <w:rPr>
                <w:rFonts w:ascii="GHEA Grapalat" w:hAnsi="GHEA Grapalat" w:cs="Calibri"/>
                <w:color w:val="000000"/>
                <w:sz w:val="18"/>
                <w:szCs w:val="18"/>
                <w:lang w:val="hy-AM"/>
              </w:rPr>
              <w:t xml:space="preserve"> 3</w:t>
            </w:r>
          </w:p>
        </w:tc>
        <w:tc>
          <w:tcPr>
            <w:tcW w:w="2878" w:type="dxa"/>
            <w:tcBorders>
              <w:top w:val="nil"/>
              <w:left w:val="nil"/>
              <w:bottom w:val="single" w:sz="4" w:space="0" w:color="auto"/>
              <w:right w:val="single" w:sz="4" w:space="0" w:color="auto"/>
            </w:tcBorders>
            <w:vAlign w:val="bottom"/>
          </w:tcPr>
          <w:p w14:paraId="1806349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411D394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192A8B1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6536B260" w14:textId="77777777" w:rsidTr="00176FDD">
        <w:trPr>
          <w:trHeight w:val="244"/>
        </w:trPr>
        <w:tc>
          <w:tcPr>
            <w:tcW w:w="625" w:type="dxa"/>
          </w:tcPr>
          <w:p w14:paraId="3EFA048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bottom"/>
          </w:tcPr>
          <w:p w14:paraId="188D4362"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color w:val="000000"/>
                <w:sz w:val="18"/>
                <w:szCs w:val="18"/>
                <w:lang w:val="ru-RU"/>
              </w:rPr>
              <w:t>Пер. Д. Малян дом</w:t>
            </w:r>
            <w:r w:rsidRPr="00FE5B60">
              <w:rPr>
                <w:rFonts w:ascii="GHEA Grapalat" w:hAnsi="GHEA Grapalat" w:cs="Calibri"/>
                <w:color w:val="000000"/>
                <w:sz w:val="18"/>
                <w:szCs w:val="18"/>
                <w:lang w:val="ru-RU"/>
              </w:rPr>
              <w:t xml:space="preserve"> 4/1 </w:t>
            </w:r>
          </w:p>
        </w:tc>
        <w:tc>
          <w:tcPr>
            <w:tcW w:w="2878" w:type="dxa"/>
            <w:tcBorders>
              <w:top w:val="nil"/>
              <w:left w:val="nil"/>
              <w:bottom w:val="single" w:sz="4" w:space="0" w:color="auto"/>
              <w:right w:val="single" w:sz="4" w:space="0" w:color="auto"/>
            </w:tcBorders>
            <w:vAlign w:val="bottom"/>
          </w:tcPr>
          <w:p w14:paraId="7E5EB5E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12746A2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171A40D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60C1AFAA" w14:textId="77777777" w:rsidTr="00176FDD">
        <w:trPr>
          <w:trHeight w:val="244"/>
        </w:trPr>
        <w:tc>
          <w:tcPr>
            <w:tcW w:w="625" w:type="dxa"/>
          </w:tcPr>
          <w:p w14:paraId="7E65FC2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8</w:t>
            </w:r>
          </w:p>
        </w:tc>
        <w:tc>
          <w:tcPr>
            <w:tcW w:w="5220" w:type="dxa"/>
            <w:tcBorders>
              <w:top w:val="nil"/>
              <w:left w:val="single" w:sz="4" w:space="0" w:color="auto"/>
              <w:bottom w:val="single" w:sz="4" w:space="0" w:color="auto"/>
              <w:right w:val="single" w:sz="4" w:space="0" w:color="auto"/>
            </w:tcBorders>
            <w:vAlign w:val="bottom"/>
          </w:tcPr>
          <w:p w14:paraId="2986E72B"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color w:val="000000"/>
                <w:sz w:val="18"/>
                <w:szCs w:val="18"/>
                <w:lang w:val="ru-RU"/>
              </w:rPr>
              <w:t>Ул. Караханян дом</w:t>
            </w:r>
            <w:r w:rsidRPr="00094EEE">
              <w:rPr>
                <w:rFonts w:ascii="GHEA Grapalat" w:hAnsi="GHEA Grapalat" w:cs="Calibri"/>
                <w:color w:val="000000"/>
                <w:sz w:val="18"/>
                <w:szCs w:val="18"/>
                <w:lang w:val="hy-AM"/>
              </w:rPr>
              <w:t xml:space="preserve"> 50 </w:t>
            </w:r>
            <w:r>
              <w:rPr>
                <w:rFonts w:ascii="GHEA Grapalat" w:hAnsi="GHEA Grapalat" w:cs="Calibri"/>
                <w:color w:val="000000"/>
                <w:sz w:val="18"/>
                <w:szCs w:val="18"/>
                <w:lang w:val="ru-RU"/>
              </w:rPr>
              <w:t>под.</w:t>
            </w:r>
            <w:r w:rsidRPr="00094EEE">
              <w:rPr>
                <w:rFonts w:ascii="GHEA Grapalat" w:hAnsi="GHEA Grapalat" w:cs="Calibri"/>
                <w:color w:val="000000"/>
                <w:sz w:val="18"/>
                <w:szCs w:val="18"/>
                <w:lang w:val="hy-AM"/>
              </w:rPr>
              <w:t xml:space="preserve"> 2</w:t>
            </w:r>
          </w:p>
        </w:tc>
        <w:tc>
          <w:tcPr>
            <w:tcW w:w="2878" w:type="dxa"/>
            <w:tcBorders>
              <w:top w:val="nil"/>
              <w:left w:val="nil"/>
              <w:bottom w:val="single" w:sz="4" w:space="0" w:color="auto"/>
              <w:right w:val="single" w:sz="4" w:space="0" w:color="auto"/>
            </w:tcBorders>
            <w:vAlign w:val="bottom"/>
          </w:tcPr>
          <w:p w14:paraId="375F1A4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56804F2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1369E6A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29E997B1" w14:textId="77777777" w:rsidTr="00176FDD">
        <w:trPr>
          <w:trHeight w:val="244"/>
        </w:trPr>
        <w:tc>
          <w:tcPr>
            <w:tcW w:w="625" w:type="dxa"/>
          </w:tcPr>
          <w:p w14:paraId="017CEC4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9</w:t>
            </w:r>
          </w:p>
        </w:tc>
        <w:tc>
          <w:tcPr>
            <w:tcW w:w="5220" w:type="dxa"/>
            <w:tcBorders>
              <w:top w:val="nil"/>
              <w:left w:val="single" w:sz="4" w:space="0" w:color="auto"/>
              <w:bottom w:val="single" w:sz="4" w:space="0" w:color="auto"/>
              <w:right w:val="single" w:sz="4" w:space="0" w:color="auto"/>
            </w:tcBorders>
            <w:vAlign w:val="bottom"/>
          </w:tcPr>
          <w:p w14:paraId="3081C36D"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color w:val="000000"/>
                <w:sz w:val="18"/>
                <w:szCs w:val="18"/>
                <w:lang w:val="ru-RU"/>
              </w:rPr>
              <w:t>Ул. У. Аветисян дом</w:t>
            </w:r>
            <w:r w:rsidRPr="00296420">
              <w:rPr>
                <w:rFonts w:ascii="GHEA Grapalat" w:hAnsi="GHEA Grapalat" w:cs="Calibri"/>
                <w:color w:val="000000"/>
                <w:sz w:val="18"/>
                <w:szCs w:val="18"/>
                <w:lang w:val="ru-RU"/>
              </w:rPr>
              <w:t xml:space="preserve"> 11 </w:t>
            </w:r>
          </w:p>
        </w:tc>
        <w:tc>
          <w:tcPr>
            <w:tcW w:w="2878" w:type="dxa"/>
            <w:tcBorders>
              <w:top w:val="nil"/>
              <w:left w:val="nil"/>
              <w:bottom w:val="single" w:sz="4" w:space="0" w:color="auto"/>
              <w:right w:val="single" w:sz="4" w:space="0" w:color="auto"/>
            </w:tcBorders>
            <w:vAlign w:val="bottom"/>
          </w:tcPr>
          <w:p w14:paraId="7D32FFB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28881F8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092D4CD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74B60046" w14:textId="77777777" w:rsidTr="00176FDD">
        <w:trPr>
          <w:trHeight w:val="244"/>
        </w:trPr>
        <w:tc>
          <w:tcPr>
            <w:tcW w:w="625" w:type="dxa"/>
          </w:tcPr>
          <w:p w14:paraId="016D350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10</w:t>
            </w:r>
          </w:p>
        </w:tc>
        <w:tc>
          <w:tcPr>
            <w:tcW w:w="5220" w:type="dxa"/>
            <w:tcBorders>
              <w:top w:val="nil"/>
              <w:left w:val="single" w:sz="4" w:space="0" w:color="auto"/>
              <w:bottom w:val="single" w:sz="4" w:space="0" w:color="auto"/>
              <w:right w:val="single" w:sz="4" w:space="0" w:color="auto"/>
            </w:tcBorders>
            <w:vAlign w:val="bottom"/>
          </w:tcPr>
          <w:p w14:paraId="5596F05B" w14:textId="77777777" w:rsidR="00403076" w:rsidRPr="00E27EA1" w:rsidRDefault="00403076" w:rsidP="00176FDD">
            <w:pPr>
              <w:pStyle w:val="ListBullet2"/>
              <w:numPr>
                <w:ilvl w:val="0"/>
                <w:numId w:val="0"/>
              </w:numPr>
              <w:rPr>
                <w:rFonts w:ascii="GHEA Grapalat" w:hAnsi="GHEA Grapalat"/>
                <w:sz w:val="18"/>
                <w:szCs w:val="18"/>
                <w:lang w:val="hy-AM"/>
              </w:rPr>
            </w:pPr>
            <w:r w:rsidRPr="00296420">
              <w:rPr>
                <w:rFonts w:ascii="GHEA Grapalat" w:hAnsi="GHEA Grapalat" w:cs="Calibri"/>
                <w:color w:val="000000"/>
                <w:sz w:val="18"/>
                <w:szCs w:val="18"/>
                <w:lang w:val="hy-AM"/>
              </w:rPr>
              <w:t xml:space="preserve">Ул. У. Аветисян дом </w:t>
            </w:r>
            <w:r w:rsidRPr="00E27EA1">
              <w:rPr>
                <w:rFonts w:ascii="GHEA Grapalat" w:hAnsi="GHEA Grapalat" w:cs="Calibri"/>
                <w:color w:val="000000"/>
                <w:sz w:val="18"/>
                <w:szCs w:val="18"/>
                <w:lang w:val="hy-AM"/>
              </w:rPr>
              <w:t xml:space="preserve">4 </w:t>
            </w:r>
            <w:r>
              <w:rPr>
                <w:rFonts w:ascii="GHEA Grapalat" w:hAnsi="GHEA Grapalat" w:cs="Calibri"/>
                <w:color w:val="000000"/>
                <w:sz w:val="18"/>
                <w:szCs w:val="18"/>
                <w:lang w:val="ru-RU"/>
              </w:rPr>
              <w:t>под.</w:t>
            </w:r>
            <w:r w:rsidRPr="00E27EA1">
              <w:rPr>
                <w:rFonts w:ascii="GHEA Grapalat" w:hAnsi="GHEA Grapalat" w:cs="Calibri"/>
                <w:color w:val="000000"/>
                <w:sz w:val="18"/>
                <w:szCs w:val="18"/>
                <w:lang w:val="hy-AM"/>
              </w:rPr>
              <w:t xml:space="preserve"> 1</w:t>
            </w:r>
          </w:p>
        </w:tc>
        <w:tc>
          <w:tcPr>
            <w:tcW w:w="2878" w:type="dxa"/>
            <w:tcBorders>
              <w:top w:val="nil"/>
              <w:left w:val="nil"/>
              <w:bottom w:val="single" w:sz="4" w:space="0" w:color="auto"/>
              <w:right w:val="single" w:sz="4" w:space="0" w:color="auto"/>
            </w:tcBorders>
            <w:vAlign w:val="bottom"/>
          </w:tcPr>
          <w:p w14:paraId="1A8FA51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13BDDE2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75FFE30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1291B0E2" w14:textId="77777777" w:rsidTr="00176FDD">
        <w:trPr>
          <w:trHeight w:val="244"/>
        </w:trPr>
        <w:tc>
          <w:tcPr>
            <w:tcW w:w="625" w:type="dxa"/>
          </w:tcPr>
          <w:p w14:paraId="0535713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11</w:t>
            </w:r>
          </w:p>
        </w:tc>
        <w:tc>
          <w:tcPr>
            <w:tcW w:w="5220" w:type="dxa"/>
            <w:tcBorders>
              <w:top w:val="nil"/>
              <w:left w:val="single" w:sz="4" w:space="0" w:color="auto"/>
              <w:bottom w:val="single" w:sz="4" w:space="0" w:color="auto"/>
              <w:right w:val="single" w:sz="4" w:space="0" w:color="auto"/>
            </w:tcBorders>
            <w:vAlign w:val="bottom"/>
          </w:tcPr>
          <w:p w14:paraId="6E445710" w14:textId="77777777" w:rsidR="00403076" w:rsidRPr="00E27EA1" w:rsidRDefault="00403076" w:rsidP="00176FDD">
            <w:pPr>
              <w:pStyle w:val="ListBullet2"/>
              <w:numPr>
                <w:ilvl w:val="0"/>
                <w:numId w:val="0"/>
              </w:numPr>
              <w:rPr>
                <w:rFonts w:ascii="GHEA Grapalat" w:hAnsi="GHEA Grapalat"/>
                <w:sz w:val="18"/>
                <w:szCs w:val="18"/>
                <w:lang w:val="hy-AM"/>
              </w:rPr>
            </w:pPr>
            <w:r w:rsidRPr="00296420">
              <w:rPr>
                <w:rFonts w:ascii="GHEA Grapalat" w:hAnsi="GHEA Grapalat" w:cs="Calibri"/>
                <w:color w:val="000000"/>
                <w:sz w:val="18"/>
                <w:szCs w:val="18"/>
                <w:lang w:val="hy-AM"/>
              </w:rPr>
              <w:t xml:space="preserve">Ул. У. Аветисян дом </w:t>
            </w:r>
            <w:r>
              <w:rPr>
                <w:rFonts w:ascii="GHEA Grapalat" w:hAnsi="GHEA Grapalat" w:cs="Calibri"/>
                <w:color w:val="000000"/>
                <w:sz w:val="18"/>
                <w:szCs w:val="18"/>
                <w:lang w:val="hy-AM"/>
              </w:rPr>
              <w:t>44</w:t>
            </w:r>
            <w:r w:rsidRPr="00E27EA1">
              <w:rPr>
                <w:rFonts w:ascii="GHEA Grapalat" w:hAnsi="GHEA Grapalat" w:cs="Calibri"/>
                <w:color w:val="000000"/>
                <w:sz w:val="18"/>
                <w:szCs w:val="18"/>
                <w:lang w:val="hy-AM"/>
              </w:rPr>
              <w:t xml:space="preserve"> </w:t>
            </w:r>
            <w:r>
              <w:rPr>
                <w:rFonts w:ascii="GHEA Grapalat" w:hAnsi="GHEA Grapalat" w:cs="Calibri"/>
                <w:color w:val="000000"/>
                <w:sz w:val="18"/>
                <w:szCs w:val="18"/>
                <w:lang w:val="ru-RU"/>
              </w:rPr>
              <w:t>под.</w:t>
            </w:r>
            <w:r w:rsidRPr="00E27EA1">
              <w:rPr>
                <w:rFonts w:ascii="GHEA Grapalat" w:hAnsi="GHEA Grapalat" w:cs="Calibri"/>
                <w:color w:val="000000"/>
                <w:sz w:val="18"/>
                <w:szCs w:val="18"/>
                <w:lang w:val="hy-AM"/>
              </w:rPr>
              <w:t xml:space="preserve"> 1</w:t>
            </w:r>
          </w:p>
        </w:tc>
        <w:tc>
          <w:tcPr>
            <w:tcW w:w="2878" w:type="dxa"/>
            <w:tcBorders>
              <w:top w:val="nil"/>
              <w:left w:val="nil"/>
              <w:bottom w:val="single" w:sz="4" w:space="0" w:color="auto"/>
              <w:right w:val="single" w:sz="4" w:space="0" w:color="auto"/>
            </w:tcBorders>
            <w:vAlign w:val="bottom"/>
          </w:tcPr>
          <w:p w14:paraId="4ECD011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29AFA7F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52CCB6E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3A26504F" w14:textId="77777777" w:rsidTr="00176FDD">
        <w:trPr>
          <w:trHeight w:val="244"/>
        </w:trPr>
        <w:tc>
          <w:tcPr>
            <w:tcW w:w="625" w:type="dxa"/>
          </w:tcPr>
          <w:p w14:paraId="7A3B965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12</w:t>
            </w:r>
          </w:p>
        </w:tc>
        <w:tc>
          <w:tcPr>
            <w:tcW w:w="5220" w:type="dxa"/>
            <w:tcBorders>
              <w:top w:val="nil"/>
              <w:left w:val="single" w:sz="4" w:space="0" w:color="auto"/>
              <w:bottom w:val="single" w:sz="4" w:space="0" w:color="auto"/>
              <w:right w:val="single" w:sz="4" w:space="0" w:color="auto"/>
            </w:tcBorders>
            <w:vAlign w:val="bottom"/>
          </w:tcPr>
          <w:p w14:paraId="5B03189D" w14:textId="77777777" w:rsidR="00403076" w:rsidRPr="00E27EA1" w:rsidRDefault="00403076" w:rsidP="00176FDD">
            <w:pPr>
              <w:pStyle w:val="ListBullet2"/>
              <w:numPr>
                <w:ilvl w:val="0"/>
                <w:numId w:val="0"/>
              </w:numPr>
              <w:rPr>
                <w:rFonts w:ascii="GHEA Grapalat" w:hAnsi="GHEA Grapalat"/>
                <w:sz w:val="18"/>
                <w:szCs w:val="18"/>
                <w:lang w:val="hy-AM"/>
              </w:rPr>
            </w:pPr>
            <w:r w:rsidRPr="00296420">
              <w:rPr>
                <w:rFonts w:ascii="GHEA Grapalat" w:hAnsi="GHEA Grapalat" w:cs="Calibri"/>
                <w:color w:val="000000"/>
                <w:sz w:val="18"/>
                <w:szCs w:val="18"/>
                <w:lang w:val="hy-AM"/>
              </w:rPr>
              <w:t xml:space="preserve">Ул. У. Аветисян дом </w:t>
            </w:r>
            <w:r w:rsidRPr="00E27EA1">
              <w:rPr>
                <w:rFonts w:ascii="GHEA Grapalat" w:hAnsi="GHEA Grapalat" w:cs="Calibri"/>
                <w:color w:val="000000"/>
                <w:sz w:val="18"/>
                <w:szCs w:val="18"/>
                <w:lang w:val="hy-AM"/>
              </w:rPr>
              <w:t xml:space="preserve">59 </w:t>
            </w:r>
            <w:r>
              <w:rPr>
                <w:rFonts w:ascii="GHEA Grapalat" w:hAnsi="GHEA Grapalat" w:cs="Calibri"/>
                <w:color w:val="000000"/>
                <w:sz w:val="18"/>
                <w:szCs w:val="18"/>
                <w:lang w:val="ru-RU"/>
              </w:rPr>
              <w:t>под.</w:t>
            </w:r>
            <w:r w:rsidRPr="00E27EA1">
              <w:rPr>
                <w:rFonts w:ascii="GHEA Grapalat" w:hAnsi="GHEA Grapalat" w:cs="Calibri"/>
                <w:color w:val="000000"/>
                <w:sz w:val="18"/>
                <w:szCs w:val="18"/>
                <w:lang w:val="hy-AM"/>
              </w:rPr>
              <w:t xml:space="preserve"> 1</w:t>
            </w:r>
          </w:p>
        </w:tc>
        <w:tc>
          <w:tcPr>
            <w:tcW w:w="2878" w:type="dxa"/>
            <w:tcBorders>
              <w:top w:val="nil"/>
              <w:left w:val="nil"/>
              <w:bottom w:val="single" w:sz="4" w:space="0" w:color="auto"/>
              <w:right w:val="single" w:sz="4" w:space="0" w:color="auto"/>
            </w:tcBorders>
            <w:vAlign w:val="bottom"/>
          </w:tcPr>
          <w:p w14:paraId="20D421D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05240B8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52DB17A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13B3F395" w14:textId="77777777" w:rsidTr="00176FDD">
        <w:trPr>
          <w:trHeight w:val="244"/>
        </w:trPr>
        <w:tc>
          <w:tcPr>
            <w:tcW w:w="625" w:type="dxa"/>
          </w:tcPr>
          <w:p w14:paraId="6AE3B1D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13</w:t>
            </w:r>
          </w:p>
        </w:tc>
        <w:tc>
          <w:tcPr>
            <w:tcW w:w="5220" w:type="dxa"/>
            <w:tcBorders>
              <w:top w:val="nil"/>
              <w:left w:val="single" w:sz="4" w:space="0" w:color="auto"/>
              <w:bottom w:val="single" w:sz="4" w:space="0" w:color="auto"/>
              <w:right w:val="single" w:sz="4" w:space="0" w:color="auto"/>
            </w:tcBorders>
            <w:vAlign w:val="bottom"/>
          </w:tcPr>
          <w:p w14:paraId="3C2AD927"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color w:val="000000"/>
                <w:sz w:val="18"/>
                <w:szCs w:val="18"/>
                <w:lang w:val="ru-RU"/>
              </w:rPr>
              <w:t>Ул. Минска дом</w:t>
            </w:r>
            <w:r w:rsidRPr="00094EEE">
              <w:rPr>
                <w:rFonts w:ascii="GHEA Grapalat" w:hAnsi="GHEA Grapalat" w:cs="Calibri"/>
                <w:color w:val="000000"/>
                <w:sz w:val="18"/>
                <w:szCs w:val="18"/>
                <w:lang w:val="hy-AM"/>
              </w:rPr>
              <w:t xml:space="preserve"> 33 </w:t>
            </w:r>
            <w:r>
              <w:rPr>
                <w:rFonts w:ascii="GHEA Grapalat" w:hAnsi="GHEA Grapalat" w:cs="Calibri"/>
                <w:color w:val="000000"/>
                <w:sz w:val="18"/>
                <w:szCs w:val="18"/>
                <w:lang w:val="ru-RU"/>
              </w:rPr>
              <w:t>под.</w:t>
            </w:r>
            <w:r w:rsidRPr="00094EEE">
              <w:rPr>
                <w:rFonts w:ascii="GHEA Grapalat" w:hAnsi="GHEA Grapalat" w:cs="Calibri"/>
                <w:color w:val="000000"/>
                <w:sz w:val="18"/>
                <w:szCs w:val="18"/>
                <w:lang w:val="hy-AM"/>
              </w:rPr>
              <w:t xml:space="preserve"> 1</w:t>
            </w:r>
          </w:p>
        </w:tc>
        <w:tc>
          <w:tcPr>
            <w:tcW w:w="2878" w:type="dxa"/>
            <w:tcBorders>
              <w:top w:val="nil"/>
              <w:left w:val="nil"/>
              <w:bottom w:val="single" w:sz="4" w:space="0" w:color="auto"/>
              <w:right w:val="single" w:sz="4" w:space="0" w:color="auto"/>
            </w:tcBorders>
            <w:vAlign w:val="bottom"/>
          </w:tcPr>
          <w:p w14:paraId="52D988C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7E62264B"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1663F4D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2610AC6C" w14:textId="77777777" w:rsidTr="00176FDD">
        <w:trPr>
          <w:trHeight w:val="244"/>
        </w:trPr>
        <w:tc>
          <w:tcPr>
            <w:tcW w:w="625" w:type="dxa"/>
          </w:tcPr>
          <w:p w14:paraId="7994660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14</w:t>
            </w:r>
          </w:p>
        </w:tc>
        <w:tc>
          <w:tcPr>
            <w:tcW w:w="5220" w:type="dxa"/>
            <w:tcBorders>
              <w:top w:val="nil"/>
              <w:left w:val="single" w:sz="4" w:space="0" w:color="auto"/>
              <w:bottom w:val="single" w:sz="4" w:space="0" w:color="auto"/>
              <w:right w:val="single" w:sz="4" w:space="0" w:color="auto"/>
            </w:tcBorders>
            <w:vAlign w:val="bottom"/>
          </w:tcPr>
          <w:p w14:paraId="4D1C1980"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Calibri"/>
                <w:color w:val="000000"/>
                <w:sz w:val="18"/>
                <w:szCs w:val="18"/>
                <w:lang w:val="ru-RU"/>
              </w:rPr>
              <w:t>Ул. Минска дом</w:t>
            </w:r>
            <w:r w:rsidRPr="00094EEE">
              <w:rPr>
                <w:rFonts w:ascii="GHEA Grapalat" w:hAnsi="GHEA Grapalat" w:cs="Calibri"/>
                <w:color w:val="000000"/>
                <w:sz w:val="18"/>
                <w:szCs w:val="18"/>
                <w:lang w:val="hy-AM"/>
              </w:rPr>
              <w:t xml:space="preserve"> 33 </w:t>
            </w:r>
            <w:r>
              <w:rPr>
                <w:rFonts w:ascii="GHEA Grapalat" w:hAnsi="GHEA Grapalat" w:cs="Calibri"/>
                <w:color w:val="000000"/>
                <w:sz w:val="18"/>
                <w:szCs w:val="18"/>
                <w:lang w:val="ru-RU"/>
              </w:rPr>
              <w:t>под.</w:t>
            </w:r>
            <w:r w:rsidRPr="00094EEE">
              <w:rPr>
                <w:rFonts w:ascii="GHEA Grapalat" w:hAnsi="GHEA Grapalat" w:cs="Calibri"/>
                <w:color w:val="000000"/>
                <w:sz w:val="18"/>
                <w:szCs w:val="18"/>
                <w:lang w:val="hy-AM"/>
              </w:rPr>
              <w:t xml:space="preserve"> 2</w:t>
            </w:r>
          </w:p>
        </w:tc>
        <w:tc>
          <w:tcPr>
            <w:tcW w:w="2878" w:type="dxa"/>
            <w:tcBorders>
              <w:top w:val="nil"/>
              <w:left w:val="nil"/>
              <w:bottom w:val="single" w:sz="4" w:space="0" w:color="auto"/>
              <w:right w:val="single" w:sz="4" w:space="0" w:color="auto"/>
            </w:tcBorders>
            <w:vAlign w:val="bottom"/>
          </w:tcPr>
          <w:p w14:paraId="4A0B2B6D"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400</w:t>
            </w:r>
          </w:p>
        </w:tc>
        <w:tc>
          <w:tcPr>
            <w:tcW w:w="2878" w:type="dxa"/>
            <w:tcBorders>
              <w:top w:val="nil"/>
              <w:left w:val="nil"/>
              <w:bottom w:val="single" w:sz="4" w:space="0" w:color="auto"/>
              <w:right w:val="single" w:sz="4" w:space="0" w:color="auto"/>
            </w:tcBorders>
            <w:vAlign w:val="bottom"/>
          </w:tcPr>
          <w:p w14:paraId="298DCBF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c>
          <w:tcPr>
            <w:tcW w:w="2878" w:type="dxa"/>
            <w:tcBorders>
              <w:top w:val="nil"/>
              <w:left w:val="nil"/>
              <w:bottom w:val="single" w:sz="4" w:space="0" w:color="auto"/>
              <w:right w:val="single" w:sz="4" w:space="0" w:color="auto"/>
            </w:tcBorders>
            <w:vAlign w:val="bottom"/>
          </w:tcPr>
          <w:p w14:paraId="3FD694A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color w:val="000000"/>
                <w:sz w:val="18"/>
                <w:szCs w:val="18"/>
              </w:rPr>
              <w:t>9</w:t>
            </w:r>
          </w:p>
        </w:tc>
      </w:tr>
      <w:tr w:rsidR="00403076" w:rsidRPr="008143C3" w14:paraId="675E7988" w14:textId="77777777" w:rsidTr="00176FDD">
        <w:trPr>
          <w:trHeight w:val="244"/>
        </w:trPr>
        <w:tc>
          <w:tcPr>
            <w:tcW w:w="625" w:type="dxa"/>
          </w:tcPr>
          <w:p w14:paraId="68B36D18"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5220" w:type="dxa"/>
          </w:tcPr>
          <w:p w14:paraId="466D24F5" w14:textId="77777777" w:rsidR="00403076" w:rsidRPr="00E27EA1" w:rsidRDefault="00403076" w:rsidP="00176FDD">
            <w:pPr>
              <w:pStyle w:val="ListBullet2"/>
              <w:numPr>
                <w:ilvl w:val="0"/>
                <w:numId w:val="0"/>
              </w:numPr>
              <w:rPr>
                <w:rFonts w:ascii="GHEA Grapalat" w:hAnsi="GHEA Grapalat"/>
                <w:sz w:val="18"/>
                <w:szCs w:val="18"/>
                <w:lang w:val="hy-AM"/>
              </w:rPr>
            </w:pPr>
            <w:r w:rsidRPr="003568A8">
              <w:rPr>
                <w:rFonts w:ascii="GHEA Grapalat" w:hAnsi="GHEA Grapalat"/>
                <w:b/>
                <w:sz w:val="18"/>
                <w:szCs w:val="18"/>
                <w:lang w:val="ru-RU"/>
              </w:rPr>
              <w:t>Всего</w:t>
            </w:r>
            <w:r w:rsidRPr="00E27EA1">
              <w:rPr>
                <w:rFonts w:ascii="GHEA Grapalat" w:hAnsi="GHEA Grapalat"/>
                <w:sz w:val="18"/>
                <w:szCs w:val="18"/>
                <w:lang w:val="hy-AM"/>
              </w:rPr>
              <w:t>՝ 14</w:t>
            </w:r>
          </w:p>
        </w:tc>
        <w:tc>
          <w:tcPr>
            <w:tcW w:w="2878" w:type="dxa"/>
          </w:tcPr>
          <w:p w14:paraId="642FB2C7"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14EA6C17"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00416223"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r>
      <w:tr w:rsidR="00403076" w:rsidRPr="00693C35" w14:paraId="38DE296B" w14:textId="77777777" w:rsidTr="00176FDD">
        <w:trPr>
          <w:trHeight w:val="244"/>
        </w:trPr>
        <w:tc>
          <w:tcPr>
            <w:tcW w:w="625" w:type="dxa"/>
            <w:vAlign w:val="center"/>
          </w:tcPr>
          <w:p w14:paraId="2E6945AD"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1</w:t>
            </w:r>
          </w:p>
        </w:tc>
        <w:tc>
          <w:tcPr>
            <w:tcW w:w="5220" w:type="dxa"/>
            <w:vAlign w:val="center"/>
          </w:tcPr>
          <w:p w14:paraId="17A2DBF6"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2</w:t>
            </w:r>
          </w:p>
        </w:tc>
        <w:tc>
          <w:tcPr>
            <w:tcW w:w="2878" w:type="dxa"/>
            <w:vAlign w:val="center"/>
          </w:tcPr>
          <w:p w14:paraId="5DDD253C"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3</w:t>
            </w:r>
          </w:p>
        </w:tc>
        <w:tc>
          <w:tcPr>
            <w:tcW w:w="2878" w:type="dxa"/>
            <w:vAlign w:val="center"/>
          </w:tcPr>
          <w:p w14:paraId="07EA69D5"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4</w:t>
            </w:r>
          </w:p>
        </w:tc>
        <w:tc>
          <w:tcPr>
            <w:tcW w:w="2878" w:type="dxa"/>
            <w:vAlign w:val="center"/>
          </w:tcPr>
          <w:p w14:paraId="46EACD98" w14:textId="77777777" w:rsidR="00403076" w:rsidRPr="00693C35" w:rsidRDefault="00403076" w:rsidP="00176FDD">
            <w:pPr>
              <w:pStyle w:val="ListBullet2"/>
              <w:numPr>
                <w:ilvl w:val="0"/>
                <w:numId w:val="0"/>
              </w:numPr>
              <w:jc w:val="center"/>
              <w:rPr>
                <w:rFonts w:ascii="GHEA Grapalat" w:hAnsi="GHEA Grapalat" w:cs="Calibri"/>
                <w:sz w:val="18"/>
                <w:szCs w:val="18"/>
                <w:lang w:val="ru-RU"/>
              </w:rPr>
            </w:pPr>
            <w:r w:rsidRPr="00693C35">
              <w:rPr>
                <w:rFonts w:ascii="GHEA Grapalat" w:hAnsi="GHEA Grapalat" w:cs="Calibri"/>
                <w:sz w:val="18"/>
                <w:szCs w:val="18"/>
                <w:lang w:val="ru-RU"/>
              </w:rPr>
              <w:t>5</w:t>
            </w:r>
          </w:p>
        </w:tc>
      </w:tr>
      <w:tr w:rsidR="00403076" w:rsidRPr="008143C3" w14:paraId="4958AF76" w14:textId="77777777" w:rsidTr="00176FDD">
        <w:trPr>
          <w:trHeight w:val="244"/>
        </w:trPr>
        <w:tc>
          <w:tcPr>
            <w:tcW w:w="625" w:type="dxa"/>
          </w:tcPr>
          <w:p w14:paraId="3DE7C89C"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13854" w:type="dxa"/>
            <w:gridSpan w:val="4"/>
          </w:tcPr>
          <w:p w14:paraId="0007E13E" w14:textId="77777777" w:rsidR="00403076" w:rsidRPr="00E27EA1" w:rsidRDefault="00403076" w:rsidP="00176FDD">
            <w:pPr>
              <w:pStyle w:val="ListBullet2"/>
              <w:numPr>
                <w:ilvl w:val="0"/>
                <w:numId w:val="0"/>
              </w:numPr>
              <w:jc w:val="center"/>
              <w:rPr>
                <w:rFonts w:ascii="GHEA Grapalat" w:hAnsi="GHEA Grapalat"/>
                <w:sz w:val="18"/>
                <w:szCs w:val="18"/>
                <w:lang w:val="hy-AM"/>
              </w:rPr>
            </w:pPr>
            <w:proofErr w:type="spellStart"/>
            <w:r w:rsidRPr="00693C35">
              <w:rPr>
                <w:rFonts w:ascii="GHEA Grapalat" w:hAnsi="GHEA Grapalat" w:cs="Calibri"/>
                <w:sz w:val="18"/>
                <w:szCs w:val="18"/>
              </w:rPr>
              <w:t>Административный</w:t>
            </w:r>
            <w:proofErr w:type="spellEnd"/>
            <w:r w:rsidRPr="00693C35">
              <w:rPr>
                <w:rFonts w:ascii="GHEA Grapalat" w:hAnsi="GHEA Grapalat" w:cs="Calibri"/>
                <w:sz w:val="18"/>
                <w:szCs w:val="18"/>
              </w:rPr>
              <w:t xml:space="preserve"> </w:t>
            </w:r>
            <w:proofErr w:type="spellStart"/>
            <w:r w:rsidRPr="00693C35">
              <w:rPr>
                <w:rFonts w:ascii="GHEA Grapalat" w:hAnsi="GHEA Grapalat" w:cs="Calibri"/>
                <w:sz w:val="18"/>
                <w:szCs w:val="18"/>
              </w:rPr>
              <w:t>район</w:t>
            </w:r>
            <w:proofErr w:type="spellEnd"/>
            <w:r w:rsidRPr="00693C35">
              <w:rPr>
                <w:rFonts w:ascii="GHEA Grapalat" w:hAnsi="GHEA Grapalat" w:cs="Calibri"/>
                <w:sz w:val="18"/>
                <w:szCs w:val="18"/>
              </w:rPr>
              <w:t xml:space="preserve"> </w:t>
            </w:r>
            <w:r>
              <w:rPr>
                <w:rFonts w:ascii="GHEA Grapalat" w:hAnsi="GHEA Grapalat" w:cs="Calibri"/>
                <w:sz w:val="18"/>
                <w:szCs w:val="18"/>
                <w:lang w:val="ru-RU"/>
              </w:rPr>
              <w:t>Шенгавит</w:t>
            </w:r>
          </w:p>
        </w:tc>
      </w:tr>
      <w:tr w:rsidR="00403076" w:rsidRPr="008143C3" w14:paraId="404AD0C4" w14:textId="77777777" w:rsidTr="00176FDD">
        <w:trPr>
          <w:trHeight w:val="244"/>
        </w:trPr>
        <w:tc>
          <w:tcPr>
            <w:tcW w:w="625" w:type="dxa"/>
          </w:tcPr>
          <w:p w14:paraId="6A50149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1</w:t>
            </w:r>
          </w:p>
        </w:tc>
        <w:tc>
          <w:tcPr>
            <w:tcW w:w="5220" w:type="dxa"/>
            <w:tcBorders>
              <w:top w:val="single" w:sz="4" w:space="0" w:color="auto"/>
              <w:left w:val="single" w:sz="4" w:space="0" w:color="auto"/>
              <w:bottom w:val="single" w:sz="4" w:space="0" w:color="auto"/>
              <w:right w:val="single" w:sz="4" w:space="0" w:color="auto"/>
            </w:tcBorders>
            <w:vAlign w:val="center"/>
          </w:tcPr>
          <w:p w14:paraId="1D32BA5A"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Sylfaen"/>
                <w:sz w:val="18"/>
                <w:szCs w:val="18"/>
                <w:lang w:val="ru-RU"/>
              </w:rPr>
              <w:t>Ул. Ег. Тадевосян дом</w:t>
            </w:r>
            <w:r w:rsidRPr="00296420">
              <w:rPr>
                <w:rFonts w:ascii="GHEA Grapalat" w:hAnsi="GHEA Grapalat" w:cs="Calibri"/>
                <w:sz w:val="18"/>
                <w:szCs w:val="18"/>
                <w:lang w:val="ru-RU"/>
              </w:rPr>
              <w:t xml:space="preserve"> 12/7 </w:t>
            </w:r>
          </w:p>
        </w:tc>
        <w:tc>
          <w:tcPr>
            <w:tcW w:w="2878" w:type="dxa"/>
            <w:tcBorders>
              <w:top w:val="single" w:sz="4" w:space="0" w:color="auto"/>
              <w:left w:val="nil"/>
              <w:bottom w:val="single" w:sz="4" w:space="0" w:color="auto"/>
              <w:right w:val="single" w:sz="4" w:space="0" w:color="auto"/>
            </w:tcBorders>
            <w:vAlign w:val="center"/>
          </w:tcPr>
          <w:p w14:paraId="3E23CBD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single" w:sz="4" w:space="0" w:color="auto"/>
              <w:left w:val="nil"/>
              <w:bottom w:val="single" w:sz="4" w:space="0" w:color="auto"/>
              <w:right w:val="single" w:sz="4" w:space="0" w:color="auto"/>
            </w:tcBorders>
            <w:vAlign w:val="center"/>
          </w:tcPr>
          <w:p w14:paraId="7E4FB2F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single" w:sz="4" w:space="0" w:color="auto"/>
              <w:left w:val="nil"/>
              <w:bottom w:val="single" w:sz="4" w:space="0" w:color="auto"/>
              <w:right w:val="single" w:sz="4" w:space="0" w:color="auto"/>
            </w:tcBorders>
            <w:vAlign w:val="center"/>
          </w:tcPr>
          <w:p w14:paraId="5291D95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0DADCDF3" w14:textId="77777777" w:rsidTr="00176FDD">
        <w:trPr>
          <w:trHeight w:val="244"/>
        </w:trPr>
        <w:tc>
          <w:tcPr>
            <w:tcW w:w="625" w:type="dxa"/>
          </w:tcPr>
          <w:p w14:paraId="1137CEF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2</w:t>
            </w:r>
          </w:p>
        </w:tc>
        <w:tc>
          <w:tcPr>
            <w:tcW w:w="5220" w:type="dxa"/>
            <w:tcBorders>
              <w:top w:val="nil"/>
              <w:left w:val="single" w:sz="4" w:space="0" w:color="auto"/>
              <w:bottom w:val="single" w:sz="4" w:space="0" w:color="auto"/>
              <w:right w:val="single" w:sz="4" w:space="0" w:color="auto"/>
            </w:tcBorders>
            <w:vAlign w:val="center"/>
          </w:tcPr>
          <w:p w14:paraId="250B9274" w14:textId="77777777" w:rsidR="00403076" w:rsidRPr="00E27EA1" w:rsidRDefault="00403076" w:rsidP="00176FDD">
            <w:pPr>
              <w:pStyle w:val="ListBullet2"/>
              <w:numPr>
                <w:ilvl w:val="0"/>
                <w:numId w:val="0"/>
              </w:numPr>
              <w:rPr>
                <w:rFonts w:ascii="GHEA Grapalat" w:hAnsi="GHEA Grapalat"/>
                <w:sz w:val="18"/>
                <w:szCs w:val="18"/>
                <w:lang w:val="hy-AM"/>
              </w:rPr>
            </w:pPr>
            <w:r w:rsidRPr="00296420">
              <w:rPr>
                <w:rFonts w:ascii="GHEA Grapalat" w:hAnsi="GHEA Grapalat" w:cs="Sylfaen"/>
                <w:sz w:val="18"/>
                <w:szCs w:val="18"/>
                <w:lang w:val="hy-AM"/>
              </w:rPr>
              <w:t xml:space="preserve">11-я ул. </w:t>
            </w:r>
            <w:r>
              <w:rPr>
                <w:rFonts w:ascii="GHEA Grapalat" w:hAnsi="GHEA Grapalat" w:cs="Sylfaen"/>
                <w:sz w:val="18"/>
                <w:szCs w:val="18"/>
                <w:lang w:val="ru-RU"/>
              </w:rPr>
              <w:t>Н. Шенгавит дом</w:t>
            </w:r>
            <w:r w:rsidRPr="00E27EA1">
              <w:rPr>
                <w:rFonts w:ascii="GHEA Grapalat" w:hAnsi="GHEA Grapalat" w:cs="Calibri"/>
                <w:sz w:val="18"/>
                <w:szCs w:val="18"/>
                <w:lang w:val="hy-AM"/>
              </w:rPr>
              <w:t xml:space="preserve"> 39/1 </w:t>
            </w:r>
            <w:r>
              <w:rPr>
                <w:rFonts w:ascii="GHEA Grapalat" w:hAnsi="GHEA Grapalat" w:cs="Sylfaen"/>
                <w:sz w:val="18"/>
                <w:szCs w:val="18"/>
                <w:lang w:val="ru-RU"/>
              </w:rPr>
              <w:t>под.</w:t>
            </w:r>
            <w:r w:rsidRPr="00E27EA1">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47FE32D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7DF280D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5B4553D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6E155B50" w14:textId="77777777" w:rsidTr="00176FDD">
        <w:trPr>
          <w:trHeight w:val="244"/>
        </w:trPr>
        <w:tc>
          <w:tcPr>
            <w:tcW w:w="625" w:type="dxa"/>
          </w:tcPr>
          <w:p w14:paraId="5FC2A643"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3</w:t>
            </w:r>
          </w:p>
        </w:tc>
        <w:tc>
          <w:tcPr>
            <w:tcW w:w="5220" w:type="dxa"/>
            <w:tcBorders>
              <w:top w:val="nil"/>
              <w:left w:val="single" w:sz="4" w:space="0" w:color="auto"/>
              <w:bottom w:val="single" w:sz="4" w:space="0" w:color="auto"/>
              <w:right w:val="single" w:sz="4" w:space="0" w:color="auto"/>
            </w:tcBorders>
            <w:vAlign w:val="center"/>
          </w:tcPr>
          <w:p w14:paraId="49714104" w14:textId="77777777" w:rsidR="00403076" w:rsidRPr="00E27EA1" w:rsidRDefault="00403076" w:rsidP="00176FDD">
            <w:pPr>
              <w:pStyle w:val="ListBullet2"/>
              <w:numPr>
                <w:ilvl w:val="0"/>
                <w:numId w:val="0"/>
              </w:numPr>
              <w:rPr>
                <w:rFonts w:ascii="GHEA Grapalat" w:hAnsi="GHEA Grapalat"/>
                <w:sz w:val="18"/>
                <w:szCs w:val="18"/>
                <w:lang w:val="hy-AM"/>
              </w:rPr>
            </w:pPr>
            <w:r w:rsidRPr="00296420">
              <w:rPr>
                <w:rFonts w:ascii="GHEA Grapalat" w:hAnsi="GHEA Grapalat" w:cs="Sylfaen"/>
                <w:sz w:val="18"/>
                <w:szCs w:val="18"/>
                <w:lang w:val="hy-AM"/>
              </w:rPr>
              <w:t xml:space="preserve">11-я ул. </w:t>
            </w:r>
            <w:r>
              <w:rPr>
                <w:rFonts w:ascii="GHEA Grapalat" w:hAnsi="GHEA Grapalat" w:cs="Sylfaen"/>
                <w:sz w:val="18"/>
                <w:szCs w:val="18"/>
                <w:lang w:val="ru-RU"/>
              </w:rPr>
              <w:t>Н. Шенгавит дом</w:t>
            </w:r>
            <w:r w:rsidRPr="00E27EA1">
              <w:rPr>
                <w:rFonts w:ascii="GHEA Grapalat" w:hAnsi="GHEA Grapalat" w:cs="Calibri"/>
                <w:sz w:val="18"/>
                <w:szCs w:val="18"/>
                <w:lang w:val="hy-AM"/>
              </w:rPr>
              <w:t xml:space="preserve"> 39/1 </w:t>
            </w:r>
            <w:r>
              <w:rPr>
                <w:rFonts w:ascii="GHEA Grapalat" w:hAnsi="GHEA Grapalat" w:cs="Sylfaen"/>
                <w:sz w:val="18"/>
                <w:szCs w:val="18"/>
                <w:lang w:val="ru-RU"/>
              </w:rPr>
              <w:t>под.</w:t>
            </w:r>
            <w:r w:rsidRPr="00E27EA1">
              <w:rPr>
                <w:rFonts w:ascii="GHEA Grapalat" w:hAnsi="GHEA Grapalat" w:cs="Calibri"/>
                <w:sz w:val="18"/>
                <w:szCs w:val="18"/>
                <w:lang w:val="hy-AM"/>
              </w:rPr>
              <w:t xml:space="preserve"> 2</w:t>
            </w:r>
          </w:p>
        </w:tc>
        <w:tc>
          <w:tcPr>
            <w:tcW w:w="2878" w:type="dxa"/>
            <w:tcBorders>
              <w:top w:val="nil"/>
              <w:left w:val="nil"/>
              <w:bottom w:val="single" w:sz="4" w:space="0" w:color="auto"/>
              <w:right w:val="single" w:sz="4" w:space="0" w:color="auto"/>
            </w:tcBorders>
            <w:vAlign w:val="center"/>
          </w:tcPr>
          <w:p w14:paraId="18D806C7"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3288CF58"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5872EA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6DB960EB" w14:textId="77777777" w:rsidTr="00176FDD">
        <w:trPr>
          <w:trHeight w:val="244"/>
        </w:trPr>
        <w:tc>
          <w:tcPr>
            <w:tcW w:w="625" w:type="dxa"/>
          </w:tcPr>
          <w:p w14:paraId="445CF11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4</w:t>
            </w:r>
          </w:p>
        </w:tc>
        <w:tc>
          <w:tcPr>
            <w:tcW w:w="5220" w:type="dxa"/>
            <w:tcBorders>
              <w:top w:val="nil"/>
              <w:left w:val="single" w:sz="4" w:space="0" w:color="auto"/>
              <w:bottom w:val="single" w:sz="4" w:space="0" w:color="auto"/>
              <w:right w:val="single" w:sz="4" w:space="0" w:color="auto"/>
            </w:tcBorders>
            <w:vAlign w:val="center"/>
          </w:tcPr>
          <w:p w14:paraId="3C98ED52" w14:textId="77777777" w:rsidR="00403076" w:rsidRPr="00E27EA1" w:rsidRDefault="00403076" w:rsidP="00176FDD">
            <w:pPr>
              <w:pStyle w:val="ListBullet2"/>
              <w:numPr>
                <w:ilvl w:val="0"/>
                <w:numId w:val="0"/>
              </w:numPr>
              <w:rPr>
                <w:rFonts w:ascii="GHEA Grapalat" w:hAnsi="GHEA Grapalat"/>
                <w:sz w:val="18"/>
                <w:szCs w:val="18"/>
                <w:lang w:val="hy-AM"/>
              </w:rPr>
            </w:pPr>
            <w:r w:rsidRPr="00296420">
              <w:rPr>
                <w:rFonts w:ascii="GHEA Grapalat" w:hAnsi="GHEA Grapalat" w:cs="Sylfaen"/>
                <w:sz w:val="18"/>
                <w:szCs w:val="18"/>
                <w:lang w:val="hy-AM"/>
              </w:rPr>
              <w:t xml:space="preserve">11-я ул. </w:t>
            </w:r>
            <w:r>
              <w:rPr>
                <w:rFonts w:ascii="GHEA Grapalat" w:hAnsi="GHEA Grapalat" w:cs="Sylfaen"/>
                <w:sz w:val="18"/>
                <w:szCs w:val="18"/>
                <w:lang w:val="ru-RU"/>
              </w:rPr>
              <w:t>Н. Шенгавит дом</w:t>
            </w:r>
            <w:r w:rsidRPr="00E27EA1">
              <w:rPr>
                <w:rFonts w:ascii="GHEA Grapalat" w:hAnsi="GHEA Grapalat" w:cs="Calibri"/>
                <w:sz w:val="18"/>
                <w:szCs w:val="18"/>
                <w:lang w:val="hy-AM"/>
              </w:rPr>
              <w:t xml:space="preserve"> 39/1 </w:t>
            </w:r>
            <w:r>
              <w:rPr>
                <w:rFonts w:ascii="GHEA Grapalat" w:hAnsi="GHEA Grapalat" w:cs="Sylfaen"/>
                <w:sz w:val="18"/>
                <w:szCs w:val="18"/>
                <w:lang w:val="ru-RU"/>
              </w:rPr>
              <w:t>под.</w:t>
            </w:r>
            <w:r w:rsidRPr="00E27EA1">
              <w:rPr>
                <w:rFonts w:ascii="GHEA Grapalat" w:hAnsi="GHEA Grapalat" w:cs="Calibri"/>
                <w:sz w:val="18"/>
                <w:szCs w:val="18"/>
                <w:lang w:val="hy-AM"/>
              </w:rPr>
              <w:t xml:space="preserve"> 3</w:t>
            </w:r>
          </w:p>
        </w:tc>
        <w:tc>
          <w:tcPr>
            <w:tcW w:w="2878" w:type="dxa"/>
            <w:tcBorders>
              <w:top w:val="nil"/>
              <w:left w:val="nil"/>
              <w:bottom w:val="single" w:sz="4" w:space="0" w:color="auto"/>
              <w:right w:val="single" w:sz="4" w:space="0" w:color="auto"/>
            </w:tcBorders>
            <w:vAlign w:val="center"/>
          </w:tcPr>
          <w:p w14:paraId="51D53BF4"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7C69DF5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04A94B46"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9BB55F3" w14:textId="77777777" w:rsidTr="00176FDD">
        <w:trPr>
          <w:trHeight w:val="244"/>
        </w:trPr>
        <w:tc>
          <w:tcPr>
            <w:tcW w:w="625" w:type="dxa"/>
          </w:tcPr>
          <w:p w14:paraId="7BC802D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5</w:t>
            </w:r>
          </w:p>
        </w:tc>
        <w:tc>
          <w:tcPr>
            <w:tcW w:w="5220" w:type="dxa"/>
            <w:tcBorders>
              <w:top w:val="nil"/>
              <w:left w:val="single" w:sz="4" w:space="0" w:color="auto"/>
              <w:bottom w:val="single" w:sz="4" w:space="0" w:color="auto"/>
              <w:right w:val="single" w:sz="4" w:space="0" w:color="auto"/>
            </w:tcBorders>
            <w:vAlign w:val="center"/>
          </w:tcPr>
          <w:p w14:paraId="4320F80C" w14:textId="77777777" w:rsidR="00403076" w:rsidRPr="00E27EA1" w:rsidRDefault="00403076" w:rsidP="00176FDD">
            <w:pPr>
              <w:pStyle w:val="ListBullet2"/>
              <w:numPr>
                <w:ilvl w:val="0"/>
                <w:numId w:val="0"/>
              </w:numPr>
              <w:rPr>
                <w:rFonts w:ascii="GHEA Grapalat" w:hAnsi="GHEA Grapalat"/>
                <w:sz w:val="18"/>
                <w:szCs w:val="18"/>
                <w:lang w:val="hy-AM"/>
              </w:rPr>
            </w:pPr>
            <w:r w:rsidRPr="00296420">
              <w:rPr>
                <w:rFonts w:ascii="GHEA Grapalat" w:hAnsi="GHEA Grapalat" w:cs="Sylfaen"/>
                <w:sz w:val="18"/>
                <w:szCs w:val="18"/>
                <w:lang w:val="hy-AM"/>
              </w:rPr>
              <w:t xml:space="preserve">11-я ул. </w:t>
            </w:r>
            <w:r>
              <w:rPr>
                <w:rFonts w:ascii="GHEA Grapalat" w:hAnsi="GHEA Grapalat" w:cs="Sylfaen"/>
                <w:sz w:val="18"/>
                <w:szCs w:val="18"/>
                <w:lang w:val="ru-RU"/>
              </w:rPr>
              <w:t>Н. Шенгавит дом</w:t>
            </w:r>
            <w:r w:rsidRPr="00E27EA1">
              <w:rPr>
                <w:rFonts w:ascii="GHEA Grapalat" w:hAnsi="GHEA Grapalat" w:cs="Calibri"/>
                <w:sz w:val="18"/>
                <w:szCs w:val="18"/>
                <w:lang w:val="hy-AM"/>
              </w:rPr>
              <w:t xml:space="preserve"> 37/3 </w:t>
            </w:r>
            <w:r>
              <w:rPr>
                <w:rFonts w:ascii="GHEA Grapalat" w:hAnsi="GHEA Grapalat" w:cs="Sylfaen"/>
                <w:sz w:val="18"/>
                <w:szCs w:val="18"/>
                <w:lang w:val="ru-RU"/>
              </w:rPr>
              <w:t>под.</w:t>
            </w:r>
            <w:r w:rsidRPr="00E27EA1">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62D8C26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30A674F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7CE1B3C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2F080D92" w14:textId="77777777" w:rsidTr="00176FDD">
        <w:trPr>
          <w:trHeight w:val="244"/>
        </w:trPr>
        <w:tc>
          <w:tcPr>
            <w:tcW w:w="625" w:type="dxa"/>
          </w:tcPr>
          <w:p w14:paraId="22DD3800"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6</w:t>
            </w:r>
          </w:p>
        </w:tc>
        <w:tc>
          <w:tcPr>
            <w:tcW w:w="5220" w:type="dxa"/>
            <w:tcBorders>
              <w:top w:val="nil"/>
              <w:left w:val="single" w:sz="4" w:space="0" w:color="auto"/>
              <w:bottom w:val="single" w:sz="4" w:space="0" w:color="auto"/>
              <w:right w:val="single" w:sz="4" w:space="0" w:color="auto"/>
            </w:tcBorders>
            <w:vAlign w:val="center"/>
          </w:tcPr>
          <w:p w14:paraId="1BBA210F" w14:textId="77777777" w:rsidR="00403076" w:rsidRPr="00E27EA1" w:rsidRDefault="00403076" w:rsidP="00176FDD">
            <w:pPr>
              <w:pStyle w:val="ListBullet2"/>
              <w:numPr>
                <w:ilvl w:val="0"/>
                <w:numId w:val="0"/>
              </w:numPr>
              <w:rPr>
                <w:rFonts w:ascii="GHEA Grapalat" w:hAnsi="GHEA Grapalat"/>
                <w:sz w:val="18"/>
                <w:szCs w:val="18"/>
                <w:lang w:val="hy-AM"/>
              </w:rPr>
            </w:pPr>
            <w:r w:rsidRPr="00296420">
              <w:rPr>
                <w:rFonts w:ascii="GHEA Grapalat" w:hAnsi="GHEA Grapalat" w:cs="Sylfaen"/>
                <w:sz w:val="18"/>
                <w:szCs w:val="18"/>
                <w:lang w:val="hy-AM"/>
              </w:rPr>
              <w:t xml:space="preserve">11-я ул. </w:t>
            </w:r>
            <w:r>
              <w:rPr>
                <w:rFonts w:ascii="GHEA Grapalat" w:hAnsi="GHEA Grapalat" w:cs="Sylfaen"/>
                <w:sz w:val="18"/>
                <w:szCs w:val="18"/>
                <w:lang w:val="ru-RU"/>
              </w:rPr>
              <w:t>Н. Шенгавит дом</w:t>
            </w:r>
            <w:r w:rsidRPr="00E27EA1">
              <w:rPr>
                <w:rFonts w:ascii="GHEA Grapalat" w:hAnsi="GHEA Grapalat" w:cs="Calibri"/>
                <w:sz w:val="18"/>
                <w:szCs w:val="18"/>
                <w:lang w:val="hy-AM"/>
              </w:rPr>
              <w:t xml:space="preserve"> 1/21 </w:t>
            </w:r>
            <w:r>
              <w:rPr>
                <w:rFonts w:ascii="GHEA Grapalat" w:hAnsi="GHEA Grapalat" w:cs="Sylfaen"/>
                <w:sz w:val="18"/>
                <w:szCs w:val="18"/>
                <w:lang w:val="ru-RU"/>
              </w:rPr>
              <w:t>под.</w:t>
            </w:r>
            <w:r w:rsidRPr="00E27EA1">
              <w:rPr>
                <w:rFonts w:ascii="GHEA Grapalat" w:hAnsi="GHEA Grapalat" w:cs="Calibri"/>
                <w:sz w:val="18"/>
                <w:szCs w:val="18"/>
                <w:lang w:val="hy-AM"/>
              </w:rPr>
              <w:t xml:space="preserve"> 1</w:t>
            </w:r>
          </w:p>
        </w:tc>
        <w:tc>
          <w:tcPr>
            <w:tcW w:w="2878" w:type="dxa"/>
            <w:tcBorders>
              <w:top w:val="nil"/>
              <w:left w:val="nil"/>
              <w:bottom w:val="single" w:sz="4" w:space="0" w:color="auto"/>
              <w:right w:val="single" w:sz="4" w:space="0" w:color="auto"/>
            </w:tcBorders>
            <w:vAlign w:val="center"/>
          </w:tcPr>
          <w:p w14:paraId="4E92F3BF"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769DC22C"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1D2EFF62"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750AEFA4" w14:textId="77777777" w:rsidTr="00176FDD">
        <w:trPr>
          <w:trHeight w:val="244"/>
        </w:trPr>
        <w:tc>
          <w:tcPr>
            <w:tcW w:w="625" w:type="dxa"/>
          </w:tcPr>
          <w:p w14:paraId="62FD7201"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sz w:val="18"/>
                <w:szCs w:val="18"/>
                <w:lang w:val="hy-AM"/>
              </w:rPr>
              <w:t>7</w:t>
            </w:r>
          </w:p>
        </w:tc>
        <w:tc>
          <w:tcPr>
            <w:tcW w:w="5220" w:type="dxa"/>
            <w:tcBorders>
              <w:top w:val="nil"/>
              <w:left w:val="single" w:sz="4" w:space="0" w:color="auto"/>
              <w:bottom w:val="single" w:sz="4" w:space="0" w:color="auto"/>
              <w:right w:val="single" w:sz="4" w:space="0" w:color="auto"/>
            </w:tcBorders>
            <w:vAlign w:val="center"/>
          </w:tcPr>
          <w:p w14:paraId="300B73A5"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cs="Sylfaen"/>
                <w:sz w:val="18"/>
                <w:szCs w:val="18"/>
                <w:lang w:val="ru-RU"/>
              </w:rPr>
              <w:t>Ул. Арташесян дом</w:t>
            </w:r>
            <w:r w:rsidRPr="00E27EA1">
              <w:rPr>
                <w:rFonts w:ascii="GHEA Grapalat" w:hAnsi="GHEA Grapalat" w:cs="Calibri"/>
                <w:sz w:val="18"/>
                <w:szCs w:val="18"/>
              </w:rPr>
              <w:t xml:space="preserve"> 63/2</w:t>
            </w:r>
            <w:r>
              <w:rPr>
                <w:rFonts w:ascii="GHEA Grapalat" w:hAnsi="GHEA Grapalat" w:cs="Calibri"/>
                <w:sz w:val="18"/>
                <w:szCs w:val="18"/>
              </w:rPr>
              <w:t xml:space="preserve"> </w:t>
            </w:r>
          </w:p>
        </w:tc>
        <w:tc>
          <w:tcPr>
            <w:tcW w:w="2878" w:type="dxa"/>
            <w:tcBorders>
              <w:top w:val="nil"/>
              <w:left w:val="nil"/>
              <w:bottom w:val="single" w:sz="4" w:space="0" w:color="auto"/>
              <w:right w:val="single" w:sz="4" w:space="0" w:color="auto"/>
            </w:tcBorders>
            <w:vAlign w:val="center"/>
          </w:tcPr>
          <w:p w14:paraId="42604E45"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400</w:t>
            </w:r>
          </w:p>
        </w:tc>
        <w:tc>
          <w:tcPr>
            <w:tcW w:w="2878" w:type="dxa"/>
            <w:tcBorders>
              <w:top w:val="nil"/>
              <w:left w:val="nil"/>
              <w:bottom w:val="single" w:sz="4" w:space="0" w:color="auto"/>
              <w:right w:val="single" w:sz="4" w:space="0" w:color="auto"/>
            </w:tcBorders>
            <w:vAlign w:val="center"/>
          </w:tcPr>
          <w:p w14:paraId="03A771EE"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c>
          <w:tcPr>
            <w:tcW w:w="2878" w:type="dxa"/>
            <w:tcBorders>
              <w:top w:val="nil"/>
              <w:left w:val="nil"/>
              <w:bottom w:val="single" w:sz="4" w:space="0" w:color="auto"/>
              <w:right w:val="single" w:sz="4" w:space="0" w:color="auto"/>
            </w:tcBorders>
            <w:vAlign w:val="center"/>
          </w:tcPr>
          <w:p w14:paraId="49CA682A" w14:textId="77777777" w:rsidR="00403076" w:rsidRPr="00E27EA1" w:rsidRDefault="00403076" w:rsidP="00176FDD">
            <w:pPr>
              <w:pStyle w:val="ListBullet2"/>
              <w:numPr>
                <w:ilvl w:val="0"/>
                <w:numId w:val="0"/>
              </w:numPr>
              <w:jc w:val="center"/>
              <w:rPr>
                <w:rFonts w:ascii="GHEA Grapalat" w:hAnsi="GHEA Grapalat"/>
                <w:sz w:val="18"/>
                <w:szCs w:val="18"/>
                <w:lang w:val="hy-AM"/>
              </w:rPr>
            </w:pPr>
            <w:r w:rsidRPr="00E27EA1">
              <w:rPr>
                <w:rFonts w:ascii="GHEA Grapalat" w:hAnsi="GHEA Grapalat" w:cs="Calibri"/>
                <w:sz w:val="18"/>
                <w:szCs w:val="18"/>
              </w:rPr>
              <w:t>9</w:t>
            </w:r>
          </w:p>
        </w:tc>
      </w:tr>
      <w:tr w:rsidR="00403076" w:rsidRPr="008143C3" w14:paraId="6D4704F0" w14:textId="77777777" w:rsidTr="00176FDD">
        <w:trPr>
          <w:trHeight w:val="244"/>
        </w:trPr>
        <w:tc>
          <w:tcPr>
            <w:tcW w:w="625" w:type="dxa"/>
          </w:tcPr>
          <w:p w14:paraId="3F98655B"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5220" w:type="dxa"/>
          </w:tcPr>
          <w:p w14:paraId="54753AC9" w14:textId="77777777" w:rsidR="00403076" w:rsidRPr="00501E71" w:rsidRDefault="00403076" w:rsidP="00176FDD">
            <w:pPr>
              <w:pStyle w:val="ListBullet2"/>
              <w:numPr>
                <w:ilvl w:val="0"/>
                <w:numId w:val="0"/>
              </w:numPr>
              <w:rPr>
                <w:rFonts w:ascii="GHEA Grapalat" w:hAnsi="GHEA Grapalat"/>
                <w:sz w:val="18"/>
                <w:szCs w:val="18"/>
                <w:lang w:val="ru-RU"/>
              </w:rPr>
            </w:pPr>
            <w:r w:rsidRPr="003568A8">
              <w:rPr>
                <w:rFonts w:ascii="GHEA Grapalat" w:hAnsi="GHEA Grapalat"/>
                <w:b/>
                <w:sz w:val="18"/>
                <w:szCs w:val="18"/>
                <w:lang w:val="ru-RU"/>
              </w:rPr>
              <w:t>Всего</w:t>
            </w:r>
            <w:r w:rsidRPr="00E27EA1">
              <w:rPr>
                <w:rFonts w:ascii="GHEA Grapalat" w:hAnsi="GHEA Grapalat"/>
                <w:sz w:val="18"/>
                <w:szCs w:val="18"/>
                <w:lang w:val="hy-AM"/>
              </w:rPr>
              <w:t xml:space="preserve">՝ </w:t>
            </w:r>
            <w:r>
              <w:rPr>
                <w:rFonts w:ascii="GHEA Grapalat" w:hAnsi="GHEA Grapalat"/>
                <w:sz w:val="18"/>
                <w:szCs w:val="18"/>
                <w:lang w:val="ru-RU"/>
              </w:rPr>
              <w:t>7</w:t>
            </w:r>
          </w:p>
        </w:tc>
        <w:tc>
          <w:tcPr>
            <w:tcW w:w="2878" w:type="dxa"/>
          </w:tcPr>
          <w:p w14:paraId="305D0BFC"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7CA189A7"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5C2AB3F7"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r>
      <w:tr w:rsidR="00403076" w:rsidRPr="008143C3" w14:paraId="2622BFE6" w14:textId="77777777" w:rsidTr="00176FDD">
        <w:trPr>
          <w:trHeight w:val="244"/>
        </w:trPr>
        <w:tc>
          <w:tcPr>
            <w:tcW w:w="625" w:type="dxa"/>
          </w:tcPr>
          <w:p w14:paraId="58954ED7"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5220" w:type="dxa"/>
          </w:tcPr>
          <w:p w14:paraId="72FE7E6C" w14:textId="77777777" w:rsidR="00403076" w:rsidRPr="00E27EA1" w:rsidRDefault="00403076" w:rsidP="00176FDD">
            <w:pPr>
              <w:pStyle w:val="ListBullet2"/>
              <w:numPr>
                <w:ilvl w:val="0"/>
                <w:numId w:val="0"/>
              </w:numPr>
              <w:rPr>
                <w:rFonts w:ascii="GHEA Grapalat" w:hAnsi="GHEA Grapalat"/>
                <w:sz w:val="18"/>
                <w:szCs w:val="18"/>
                <w:lang w:val="hy-AM"/>
              </w:rPr>
            </w:pPr>
            <w:r>
              <w:rPr>
                <w:rFonts w:ascii="GHEA Grapalat" w:hAnsi="GHEA Grapalat"/>
                <w:sz w:val="18"/>
                <w:szCs w:val="18"/>
                <w:lang w:val="ru-RU"/>
              </w:rPr>
              <w:t>Итого</w:t>
            </w:r>
            <w:r w:rsidRPr="00E27EA1">
              <w:rPr>
                <w:rFonts w:ascii="GHEA Grapalat" w:hAnsi="GHEA Grapalat"/>
                <w:sz w:val="18"/>
                <w:szCs w:val="18"/>
                <w:lang w:val="hy-AM"/>
              </w:rPr>
              <w:t>՝ 100</w:t>
            </w:r>
          </w:p>
        </w:tc>
        <w:tc>
          <w:tcPr>
            <w:tcW w:w="2878" w:type="dxa"/>
          </w:tcPr>
          <w:p w14:paraId="2844D9CA"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7463EB3A"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c>
          <w:tcPr>
            <w:tcW w:w="2878" w:type="dxa"/>
          </w:tcPr>
          <w:p w14:paraId="38440FE6" w14:textId="77777777" w:rsidR="00403076" w:rsidRPr="00E27EA1" w:rsidRDefault="00403076" w:rsidP="00176FDD">
            <w:pPr>
              <w:pStyle w:val="ListBullet2"/>
              <w:numPr>
                <w:ilvl w:val="0"/>
                <w:numId w:val="0"/>
              </w:numPr>
              <w:jc w:val="center"/>
              <w:rPr>
                <w:rFonts w:ascii="GHEA Grapalat" w:hAnsi="GHEA Grapalat"/>
                <w:sz w:val="18"/>
                <w:szCs w:val="18"/>
                <w:lang w:val="hy-AM"/>
              </w:rPr>
            </w:pPr>
          </w:p>
        </w:tc>
      </w:tr>
    </w:tbl>
    <w:p w14:paraId="0B3A7D0C" w14:textId="77777777" w:rsidR="000A1E2B" w:rsidRPr="00403076" w:rsidRDefault="000A1E2B" w:rsidP="007660C8">
      <w:pPr>
        <w:widowControl w:val="0"/>
        <w:jc w:val="both"/>
        <w:rPr>
          <w:rFonts w:ascii="GHEA Grapalat" w:hAnsi="GHEA Grapalat"/>
          <w:lang w:val="en-US"/>
        </w:rPr>
      </w:pPr>
    </w:p>
    <w:p w14:paraId="574C9940" w14:textId="77777777" w:rsidR="000A1E2B" w:rsidRDefault="000A1E2B" w:rsidP="007660C8">
      <w:pPr>
        <w:widowControl w:val="0"/>
        <w:jc w:val="both"/>
        <w:rPr>
          <w:rFonts w:ascii="GHEA Grapalat" w:hAnsi="GHEA Grapalat"/>
        </w:rPr>
      </w:pPr>
    </w:p>
    <w:p w14:paraId="08DC7216" w14:textId="77777777" w:rsidR="000A1E2B" w:rsidRDefault="000A1E2B" w:rsidP="007660C8">
      <w:pPr>
        <w:widowControl w:val="0"/>
        <w:jc w:val="both"/>
        <w:rPr>
          <w:rFonts w:ascii="GHEA Grapalat" w:hAnsi="GHEA Grapalat"/>
        </w:rPr>
      </w:pPr>
    </w:p>
    <w:p w14:paraId="15A5B423" w14:textId="77777777" w:rsidR="000A1E2B" w:rsidRDefault="000A1E2B" w:rsidP="007660C8">
      <w:pPr>
        <w:widowControl w:val="0"/>
        <w:jc w:val="both"/>
        <w:rPr>
          <w:rFonts w:ascii="GHEA Grapalat" w:hAnsi="GHEA Grapalat"/>
        </w:rPr>
      </w:pPr>
    </w:p>
    <w:p w14:paraId="3B470A30" w14:textId="77777777" w:rsidR="000A1E2B" w:rsidRDefault="000A1E2B" w:rsidP="007660C8">
      <w:pPr>
        <w:widowControl w:val="0"/>
        <w:jc w:val="both"/>
        <w:rPr>
          <w:rFonts w:ascii="GHEA Grapalat" w:hAnsi="GHEA Grapalat"/>
        </w:rPr>
      </w:pPr>
    </w:p>
    <w:p w14:paraId="5F919E4C" w14:textId="77777777" w:rsidR="000A1E2B" w:rsidRDefault="000A1E2B" w:rsidP="007660C8">
      <w:pPr>
        <w:widowControl w:val="0"/>
        <w:jc w:val="both"/>
        <w:rPr>
          <w:rFonts w:ascii="GHEA Grapalat" w:hAnsi="GHEA Grapalat"/>
        </w:rPr>
      </w:pPr>
    </w:p>
    <w:p w14:paraId="3308BDE4" w14:textId="29814D31" w:rsidR="0054149F" w:rsidRPr="00B138F3" w:rsidRDefault="0054149F" w:rsidP="007660C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221264" w:rsidRPr="00B138F3" w14:paraId="5A2C7F5F" w14:textId="77777777" w:rsidTr="002840B7">
        <w:trPr>
          <w:jc w:val="center"/>
        </w:trPr>
        <w:tc>
          <w:tcPr>
            <w:tcW w:w="4536" w:type="dxa"/>
          </w:tcPr>
          <w:p w14:paraId="73D24EA1" w14:textId="77777777" w:rsidR="00221264" w:rsidRPr="00B138F3" w:rsidRDefault="00221264" w:rsidP="007660C8">
            <w:pPr>
              <w:widowControl w:val="0"/>
              <w:jc w:val="center"/>
              <w:rPr>
                <w:rFonts w:ascii="GHEA Grapalat" w:hAnsi="GHEA Grapalat" w:cs="Sylfaen"/>
                <w:b/>
                <w:bCs/>
              </w:rPr>
            </w:pPr>
            <w:r w:rsidRPr="00B138F3">
              <w:rPr>
                <w:rFonts w:ascii="GHEA Grapalat" w:hAnsi="GHEA Grapalat"/>
                <w:b/>
              </w:rPr>
              <w:t>ПОКУПАТЕЛЬ</w:t>
            </w:r>
          </w:p>
          <w:p w14:paraId="661F684D" w14:textId="77777777" w:rsidR="00221264" w:rsidRPr="00B138F3" w:rsidRDefault="00221264" w:rsidP="007660C8">
            <w:pPr>
              <w:widowControl w:val="0"/>
              <w:jc w:val="center"/>
              <w:rPr>
                <w:rFonts w:ascii="GHEA Grapalat" w:hAnsi="GHEA Grapalat"/>
                <w:lang w:val="en-US"/>
              </w:rPr>
            </w:pPr>
            <w:r w:rsidRPr="00B138F3">
              <w:rPr>
                <w:rFonts w:ascii="GHEA Grapalat" w:hAnsi="GHEA Grapalat"/>
                <w:lang w:val="en-US"/>
              </w:rPr>
              <w:t>_____________________</w:t>
            </w:r>
          </w:p>
          <w:p w14:paraId="5DF14EE0"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/подпись/</w:t>
            </w:r>
          </w:p>
          <w:p w14:paraId="0D6BDFB7" w14:textId="77777777" w:rsidR="00221264" w:rsidRPr="00B138F3" w:rsidRDefault="00221264" w:rsidP="007660C8">
            <w:pPr>
              <w:widowControl w:val="0"/>
              <w:jc w:val="center"/>
              <w:rPr>
                <w:rFonts w:ascii="GHEA Grapalat" w:hAnsi="GHEA Grapalat"/>
              </w:rPr>
            </w:pPr>
            <w:r w:rsidRPr="00B138F3">
              <w:rPr>
                <w:rFonts w:ascii="GHEA Grapalat" w:hAnsi="GHEA Grapalat"/>
              </w:rPr>
              <w:t>М. П.</w:t>
            </w:r>
          </w:p>
        </w:tc>
        <w:tc>
          <w:tcPr>
            <w:tcW w:w="760" w:type="dxa"/>
          </w:tcPr>
          <w:p w14:paraId="7E721803" w14:textId="77777777" w:rsidR="00221264" w:rsidRPr="00B138F3" w:rsidRDefault="00221264" w:rsidP="007660C8">
            <w:pPr>
              <w:widowControl w:val="0"/>
              <w:jc w:val="center"/>
              <w:rPr>
                <w:rFonts w:ascii="GHEA Grapalat" w:hAnsi="GHEA Grapalat"/>
              </w:rPr>
            </w:pPr>
          </w:p>
        </w:tc>
        <w:tc>
          <w:tcPr>
            <w:tcW w:w="4343" w:type="dxa"/>
          </w:tcPr>
          <w:p w14:paraId="7A10358E" w14:textId="77777777" w:rsidR="00221264" w:rsidRPr="00B138F3" w:rsidRDefault="00221264" w:rsidP="007660C8">
            <w:pPr>
              <w:widowControl w:val="0"/>
              <w:jc w:val="center"/>
              <w:rPr>
                <w:rFonts w:ascii="GHEA Grapalat" w:hAnsi="GHEA Grapalat" w:cs="Sylfaen"/>
                <w:b/>
                <w:bCs/>
              </w:rPr>
            </w:pPr>
            <w:r w:rsidRPr="00B138F3">
              <w:rPr>
                <w:rFonts w:ascii="GHEA Grapalat" w:hAnsi="GHEA Grapalat"/>
                <w:b/>
              </w:rPr>
              <w:t>ПРОДАВЕЦ</w:t>
            </w:r>
          </w:p>
          <w:p w14:paraId="5AE37C33" w14:textId="77777777" w:rsidR="00221264" w:rsidRPr="00B138F3" w:rsidRDefault="00221264" w:rsidP="007660C8">
            <w:pPr>
              <w:widowControl w:val="0"/>
              <w:jc w:val="center"/>
              <w:rPr>
                <w:rFonts w:ascii="GHEA Grapalat" w:hAnsi="GHEA Grapalat"/>
                <w:lang w:val="en-US"/>
              </w:rPr>
            </w:pPr>
            <w:r w:rsidRPr="00B138F3">
              <w:rPr>
                <w:rFonts w:ascii="GHEA Grapalat" w:hAnsi="GHEA Grapalat"/>
                <w:lang w:val="en-US"/>
              </w:rPr>
              <w:t>______________________</w:t>
            </w:r>
          </w:p>
          <w:p w14:paraId="642094DB"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/подпись/</w:t>
            </w:r>
          </w:p>
          <w:p w14:paraId="50FB77B7" w14:textId="77777777" w:rsidR="00221264" w:rsidRPr="00B138F3" w:rsidRDefault="00221264" w:rsidP="007660C8">
            <w:pPr>
              <w:widowControl w:val="0"/>
              <w:jc w:val="center"/>
              <w:rPr>
                <w:rFonts w:ascii="GHEA Grapalat" w:hAnsi="GHEA Grapalat"/>
              </w:rPr>
            </w:pPr>
            <w:r w:rsidRPr="00B138F3">
              <w:rPr>
                <w:rFonts w:ascii="GHEA Grapalat" w:hAnsi="GHEA Grapalat"/>
              </w:rPr>
              <w:t>М. П.</w:t>
            </w:r>
          </w:p>
        </w:tc>
      </w:tr>
    </w:tbl>
    <w:p w14:paraId="781F3BD2" w14:textId="77777777" w:rsidR="00221264" w:rsidRPr="00B138F3" w:rsidRDefault="00221264" w:rsidP="007660C8">
      <w:pPr>
        <w:widowControl w:val="0"/>
        <w:jc w:val="right"/>
        <w:rPr>
          <w:ins w:id="18" w:author="Inesa Kocharyan" w:date="2021-05-26T17:57:00Z"/>
          <w:rFonts w:ascii="GHEA Grapalat" w:hAnsi="GHEA Grapalat"/>
          <w:i/>
        </w:rPr>
      </w:pPr>
    </w:p>
    <w:p w14:paraId="6146DF19" w14:textId="77777777" w:rsidR="00221264" w:rsidRDefault="00221264" w:rsidP="007660C8">
      <w:pPr>
        <w:jc w:val="right"/>
        <w:rPr>
          <w:rFonts w:ascii="GHEA Grapalat" w:hAnsi="GHEA Grapalat"/>
        </w:rPr>
      </w:pPr>
    </w:p>
    <w:p w14:paraId="0F27A07E" w14:textId="77777777" w:rsidR="0054149F" w:rsidRDefault="0054149F" w:rsidP="007660C8">
      <w:pPr>
        <w:widowControl w:val="0"/>
        <w:jc w:val="right"/>
        <w:rPr>
          <w:rFonts w:ascii="GHEA Grapalat" w:hAnsi="GHEA Grapalat"/>
          <w:i/>
        </w:rPr>
      </w:pPr>
    </w:p>
    <w:p w14:paraId="2DDE7EEE" w14:textId="77777777" w:rsidR="0054149F" w:rsidRDefault="0054149F" w:rsidP="007660C8">
      <w:pPr>
        <w:widowControl w:val="0"/>
        <w:jc w:val="right"/>
        <w:rPr>
          <w:rFonts w:ascii="GHEA Grapalat" w:hAnsi="GHEA Grapalat"/>
          <w:i/>
        </w:rPr>
      </w:pPr>
    </w:p>
    <w:p w14:paraId="773846F4" w14:textId="77777777" w:rsidR="0054149F" w:rsidRDefault="0054149F" w:rsidP="007660C8">
      <w:pPr>
        <w:widowControl w:val="0"/>
        <w:jc w:val="right"/>
        <w:rPr>
          <w:rFonts w:ascii="GHEA Grapalat" w:hAnsi="GHEA Grapalat"/>
          <w:i/>
        </w:rPr>
      </w:pPr>
    </w:p>
    <w:p w14:paraId="36D34895" w14:textId="77777777" w:rsidR="0054149F" w:rsidRDefault="0054149F" w:rsidP="007660C8">
      <w:pPr>
        <w:widowControl w:val="0"/>
        <w:jc w:val="right"/>
        <w:rPr>
          <w:rFonts w:ascii="GHEA Grapalat" w:hAnsi="GHEA Grapalat"/>
          <w:i/>
        </w:rPr>
      </w:pPr>
    </w:p>
    <w:p w14:paraId="6C62E2EA" w14:textId="77777777" w:rsidR="0054149F" w:rsidRDefault="0054149F" w:rsidP="007660C8">
      <w:pPr>
        <w:widowControl w:val="0"/>
        <w:jc w:val="right"/>
        <w:rPr>
          <w:rFonts w:ascii="GHEA Grapalat" w:hAnsi="GHEA Grapalat"/>
          <w:i/>
        </w:rPr>
      </w:pPr>
    </w:p>
    <w:p w14:paraId="54B43DC7" w14:textId="77777777" w:rsidR="0054149F" w:rsidRDefault="0054149F" w:rsidP="007660C8">
      <w:pPr>
        <w:widowControl w:val="0"/>
        <w:jc w:val="right"/>
        <w:rPr>
          <w:rFonts w:ascii="GHEA Grapalat" w:hAnsi="GHEA Grapalat"/>
          <w:i/>
        </w:rPr>
      </w:pPr>
    </w:p>
    <w:p w14:paraId="4562E408" w14:textId="77777777" w:rsidR="00085EA1" w:rsidRDefault="00085EA1" w:rsidP="007660C8">
      <w:pPr>
        <w:widowControl w:val="0"/>
        <w:jc w:val="right"/>
        <w:rPr>
          <w:rFonts w:ascii="GHEA Grapalat" w:hAnsi="GHEA Grapalat"/>
          <w:i/>
        </w:rPr>
      </w:pPr>
    </w:p>
    <w:p w14:paraId="1C55AFED" w14:textId="77777777" w:rsidR="00085EA1" w:rsidRDefault="00085EA1" w:rsidP="007660C8">
      <w:pPr>
        <w:widowControl w:val="0"/>
        <w:jc w:val="right"/>
        <w:rPr>
          <w:rFonts w:ascii="GHEA Grapalat" w:hAnsi="GHEA Grapalat"/>
          <w:i/>
        </w:rPr>
      </w:pPr>
    </w:p>
    <w:p w14:paraId="35AF020F" w14:textId="77777777" w:rsidR="00085EA1" w:rsidRDefault="00085EA1" w:rsidP="007660C8">
      <w:pPr>
        <w:widowControl w:val="0"/>
        <w:jc w:val="right"/>
        <w:rPr>
          <w:rFonts w:ascii="GHEA Grapalat" w:hAnsi="GHEA Grapalat"/>
          <w:i/>
        </w:rPr>
      </w:pPr>
    </w:p>
    <w:p w14:paraId="04F61D87" w14:textId="77777777" w:rsidR="00085EA1" w:rsidRDefault="00085EA1" w:rsidP="007660C8">
      <w:pPr>
        <w:widowControl w:val="0"/>
        <w:jc w:val="right"/>
        <w:rPr>
          <w:rFonts w:ascii="GHEA Grapalat" w:hAnsi="GHEA Grapalat"/>
          <w:i/>
        </w:rPr>
      </w:pPr>
    </w:p>
    <w:p w14:paraId="1FA371FC" w14:textId="77777777" w:rsidR="007429FC" w:rsidRDefault="007429FC" w:rsidP="007660C8">
      <w:pPr>
        <w:widowControl w:val="0"/>
        <w:jc w:val="right"/>
        <w:rPr>
          <w:rFonts w:ascii="GHEA Grapalat" w:hAnsi="GHEA Grapalat"/>
          <w:i/>
        </w:rPr>
      </w:pPr>
    </w:p>
    <w:p w14:paraId="4B352732" w14:textId="77777777" w:rsidR="007429FC" w:rsidRDefault="007429FC" w:rsidP="007660C8">
      <w:pPr>
        <w:widowControl w:val="0"/>
        <w:jc w:val="right"/>
        <w:rPr>
          <w:rFonts w:ascii="GHEA Grapalat" w:hAnsi="GHEA Grapalat"/>
          <w:i/>
        </w:rPr>
      </w:pPr>
    </w:p>
    <w:p w14:paraId="5AB9C704" w14:textId="77777777" w:rsidR="007429FC" w:rsidRDefault="007429FC" w:rsidP="007660C8">
      <w:pPr>
        <w:widowControl w:val="0"/>
        <w:jc w:val="right"/>
        <w:rPr>
          <w:rFonts w:ascii="GHEA Grapalat" w:hAnsi="GHEA Grapalat"/>
          <w:i/>
        </w:rPr>
      </w:pPr>
    </w:p>
    <w:p w14:paraId="76DCF7E5" w14:textId="77777777" w:rsidR="00D351B0" w:rsidRDefault="00D351B0" w:rsidP="007660C8">
      <w:pPr>
        <w:widowControl w:val="0"/>
        <w:jc w:val="right"/>
        <w:rPr>
          <w:rFonts w:ascii="GHEA Grapalat" w:hAnsi="GHEA Grapalat"/>
          <w:i/>
        </w:rPr>
      </w:pPr>
    </w:p>
    <w:p w14:paraId="4102E6D0" w14:textId="77777777" w:rsidR="00D351B0" w:rsidRDefault="00D351B0" w:rsidP="007660C8">
      <w:pPr>
        <w:widowControl w:val="0"/>
        <w:jc w:val="right"/>
        <w:rPr>
          <w:rFonts w:ascii="GHEA Grapalat" w:hAnsi="GHEA Grapalat"/>
          <w:i/>
        </w:rPr>
      </w:pPr>
    </w:p>
    <w:p w14:paraId="75DA0FB5" w14:textId="77777777" w:rsidR="00403076" w:rsidRDefault="00403076" w:rsidP="007660C8">
      <w:pPr>
        <w:widowControl w:val="0"/>
        <w:jc w:val="right"/>
        <w:rPr>
          <w:rFonts w:ascii="GHEA Grapalat" w:hAnsi="GHEA Grapalat"/>
          <w:i/>
          <w:lang w:val="en-US"/>
        </w:rPr>
      </w:pPr>
    </w:p>
    <w:p w14:paraId="2179EBD8" w14:textId="77777777" w:rsidR="00403076" w:rsidRDefault="00403076" w:rsidP="007660C8">
      <w:pPr>
        <w:widowControl w:val="0"/>
        <w:jc w:val="right"/>
        <w:rPr>
          <w:rFonts w:ascii="GHEA Grapalat" w:hAnsi="GHEA Grapalat"/>
          <w:i/>
          <w:lang w:val="en-US"/>
        </w:rPr>
      </w:pPr>
    </w:p>
    <w:p w14:paraId="4B5D24F0" w14:textId="77777777" w:rsidR="00403076" w:rsidRDefault="00403076" w:rsidP="007660C8">
      <w:pPr>
        <w:widowControl w:val="0"/>
        <w:jc w:val="right"/>
        <w:rPr>
          <w:rFonts w:ascii="GHEA Grapalat" w:hAnsi="GHEA Grapalat"/>
          <w:i/>
          <w:lang w:val="en-US"/>
        </w:rPr>
      </w:pPr>
    </w:p>
    <w:p w14:paraId="76E9AD00" w14:textId="5D597151" w:rsidR="00221264" w:rsidRPr="00B138F3" w:rsidRDefault="00221264" w:rsidP="007660C8">
      <w:pPr>
        <w:widowControl w:val="0"/>
        <w:jc w:val="right"/>
        <w:rPr>
          <w:rFonts w:ascii="GHEA Grapalat" w:hAnsi="GHEA Grapalat"/>
          <w:i/>
        </w:rPr>
      </w:pPr>
      <w:r w:rsidRPr="00B138F3">
        <w:rPr>
          <w:rFonts w:ascii="GHEA Grapalat" w:hAnsi="GHEA Grapalat"/>
          <w:i/>
        </w:rPr>
        <w:t>Приложение № 2</w:t>
      </w:r>
    </w:p>
    <w:p w14:paraId="7D9EE0EB" w14:textId="77777777" w:rsidR="00221264" w:rsidRPr="00B138F3" w:rsidRDefault="00221264" w:rsidP="007660C8">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53278464" w14:textId="77777777" w:rsidR="00221264" w:rsidRPr="00B138F3" w:rsidRDefault="00221264" w:rsidP="007660C8">
      <w:pPr>
        <w:widowControl w:val="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40"/>
        <w:t>*</w:t>
      </w:r>
    </w:p>
    <w:p w14:paraId="2E0ED542" w14:textId="77777777" w:rsidR="00221264" w:rsidRPr="00B138F3" w:rsidRDefault="00221264" w:rsidP="007660C8">
      <w:pPr>
        <w:widowControl w:val="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2072"/>
        <w:gridCol w:w="1631"/>
        <w:gridCol w:w="969"/>
        <w:gridCol w:w="984"/>
        <w:gridCol w:w="697"/>
        <w:gridCol w:w="842"/>
        <w:gridCol w:w="537"/>
        <w:gridCol w:w="606"/>
        <w:gridCol w:w="702"/>
        <w:gridCol w:w="829"/>
        <w:gridCol w:w="867"/>
        <w:gridCol w:w="851"/>
        <w:gridCol w:w="970"/>
        <w:gridCol w:w="853"/>
        <w:gridCol w:w="795"/>
      </w:tblGrid>
      <w:tr w:rsidR="00221264" w:rsidRPr="00B138F3" w14:paraId="587D3F74" w14:textId="77777777" w:rsidTr="003275C3">
        <w:trPr>
          <w:trHeight w:val="305"/>
          <w:jc w:val="center"/>
        </w:trPr>
        <w:tc>
          <w:tcPr>
            <w:tcW w:w="15905" w:type="dxa"/>
            <w:gridSpan w:val="16"/>
          </w:tcPr>
          <w:p w14:paraId="0A181228"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Товар</w:t>
            </w:r>
          </w:p>
        </w:tc>
      </w:tr>
      <w:tr w:rsidR="00221264" w:rsidRPr="00B138F3" w14:paraId="0F1A008E" w14:textId="77777777" w:rsidTr="003275C3">
        <w:trPr>
          <w:trHeight w:val="747"/>
          <w:jc w:val="center"/>
        </w:trPr>
        <w:tc>
          <w:tcPr>
            <w:tcW w:w="1724" w:type="dxa"/>
            <w:vAlign w:val="center"/>
          </w:tcPr>
          <w:p w14:paraId="57F82473"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14:paraId="659B2B6A"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14:paraId="0CDD60F8" w14:textId="77777777" w:rsidR="00221264" w:rsidRPr="00B138F3" w:rsidRDefault="00221264" w:rsidP="007660C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3" w:type="dxa"/>
            <w:gridSpan w:val="13"/>
            <w:vAlign w:val="center"/>
          </w:tcPr>
          <w:p w14:paraId="23DDCD4E" w14:textId="50E526B5" w:rsidR="00221264" w:rsidRPr="00B138F3" w:rsidRDefault="00221264" w:rsidP="007660C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380DA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FootnoteReference"/>
                <w:rFonts w:ascii="GHEA Grapalat" w:hAnsi="GHEA Grapalat"/>
                <w:sz w:val="16"/>
                <w:szCs w:val="16"/>
              </w:rPr>
              <w:footnoteReference w:customMarkFollows="1" w:id="41"/>
              <w:t>**</w:t>
            </w:r>
          </w:p>
        </w:tc>
      </w:tr>
      <w:tr w:rsidR="00221264" w:rsidRPr="00B138F3" w14:paraId="147B38B0" w14:textId="77777777" w:rsidTr="002840B7">
        <w:trPr>
          <w:trHeight w:val="594"/>
          <w:jc w:val="center"/>
        </w:trPr>
        <w:tc>
          <w:tcPr>
            <w:tcW w:w="1724" w:type="dxa"/>
          </w:tcPr>
          <w:p w14:paraId="73940B8B" w14:textId="77777777" w:rsidR="00221264" w:rsidRPr="00B138F3" w:rsidRDefault="00221264" w:rsidP="007660C8">
            <w:pPr>
              <w:widowControl w:val="0"/>
              <w:jc w:val="center"/>
              <w:rPr>
                <w:rFonts w:ascii="GHEA Grapalat" w:hAnsi="GHEA Grapalat"/>
                <w:sz w:val="16"/>
                <w:szCs w:val="16"/>
              </w:rPr>
            </w:pPr>
          </w:p>
        </w:tc>
        <w:tc>
          <w:tcPr>
            <w:tcW w:w="2155" w:type="dxa"/>
          </w:tcPr>
          <w:p w14:paraId="118BCA09" w14:textId="77777777" w:rsidR="00221264" w:rsidRPr="00B138F3" w:rsidRDefault="00221264" w:rsidP="007660C8">
            <w:pPr>
              <w:widowControl w:val="0"/>
              <w:jc w:val="center"/>
              <w:rPr>
                <w:rFonts w:ascii="GHEA Grapalat" w:hAnsi="GHEA Grapalat"/>
                <w:sz w:val="16"/>
                <w:szCs w:val="16"/>
              </w:rPr>
            </w:pPr>
          </w:p>
        </w:tc>
        <w:tc>
          <w:tcPr>
            <w:tcW w:w="1293" w:type="dxa"/>
          </w:tcPr>
          <w:p w14:paraId="3AD27C88" w14:textId="77777777" w:rsidR="00221264" w:rsidRPr="00B138F3" w:rsidRDefault="00221264" w:rsidP="007660C8">
            <w:pPr>
              <w:widowControl w:val="0"/>
              <w:jc w:val="center"/>
              <w:rPr>
                <w:rFonts w:ascii="GHEA Grapalat" w:hAnsi="GHEA Grapalat"/>
                <w:sz w:val="16"/>
                <w:szCs w:val="16"/>
              </w:rPr>
            </w:pPr>
          </w:p>
        </w:tc>
        <w:tc>
          <w:tcPr>
            <w:tcW w:w="1007" w:type="dxa"/>
            <w:vAlign w:val="center"/>
          </w:tcPr>
          <w:p w14:paraId="38004F43" w14:textId="77777777" w:rsidR="00221264" w:rsidRPr="00B138F3" w:rsidRDefault="00221264" w:rsidP="007660C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14:paraId="7EED9FB8" w14:textId="77777777" w:rsidR="00221264" w:rsidRPr="00B138F3" w:rsidRDefault="00221264" w:rsidP="007660C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14:paraId="7D1542A3" w14:textId="77777777" w:rsidR="00221264" w:rsidRPr="00B138F3" w:rsidRDefault="00221264" w:rsidP="007660C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14:paraId="33AA5D87" w14:textId="77777777" w:rsidR="00221264" w:rsidRPr="00B138F3" w:rsidRDefault="00221264" w:rsidP="007660C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14:paraId="29D2D6B1" w14:textId="77777777" w:rsidR="00221264" w:rsidRPr="00B138F3" w:rsidRDefault="00221264" w:rsidP="007660C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14:paraId="18830531" w14:textId="77777777" w:rsidR="00221264" w:rsidRPr="00B138F3" w:rsidRDefault="00221264" w:rsidP="007660C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14:paraId="756AE7D0" w14:textId="77777777" w:rsidR="00221264" w:rsidRPr="00B138F3" w:rsidRDefault="00221264" w:rsidP="007660C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14:paraId="214C0D8D" w14:textId="77777777" w:rsidR="00221264" w:rsidRPr="00B138F3" w:rsidRDefault="00221264" w:rsidP="007660C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14:paraId="7DB09EC7" w14:textId="77777777" w:rsidR="00221264" w:rsidRPr="00B138F3" w:rsidRDefault="00221264" w:rsidP="007660C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14:paraId="7BC84036" w14:textId="77777777" w:rsidR="00221264" w:rsidRPr="00B138F3" w:rsidRDefault="00221264" w:rsidP="007660C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14:paraId="4C5444A3" w14:textId="77777777" w:rsidR="00221264" w:rsidRPr="00B138F3" w:rsidRDefault="00221264" w:rsidP="007660C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14:paraId="57DA0624" w14:textId="77777777" w:rsidR="00221264" w:rsidRPr="00B138F3" w:rsidRDefault="00221264" w:rsidP="007660C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14:paraId="622A869E" w14:textId="77777777" w:rsidR="00221264" w:rsidRPr="00B138F3" w:rsidRDefault="00221264" w:rsidP="007660C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403076" w:rsidRPr="00B138F3" w14:paraId="68A01286" w14:textId="77777777" w:rsidTr="00403076">
        <w:trPr>
          <w:trHeight w:val="813"/>
          <w:jc w:val="center"/>
        </w:trPr>
        <w:tc>
          <w:tcPr>
            <w:tcW w:w="1724" w:type="dxa"/>
          </w:tcPr>
          <w:p w14:paraId="563A70E2" w14:textId="19951180" w:rsidR="00403076" w:rsidRPr="003804F8" w:rsidRDefault="00403076" w:rsidP="00403076">
            <w:pPr>
              <w:widowControl w:val="0"/>
              <w:jc w:val="center"/>
              <w:rPr>
                <w:rFonts w:ascii="GHEA Grapalat" w:hAnsi="GHEA Grapalat"/>
                <w:sz w:val="16"/>
                <w:szCs w:val="16"/>
                <w:lang w:val="en-US"/>
              </w:rPr>
            </w:pPr>
            <w:r>
              <w:rPr>
                <w:rFonts w:ascii="GHEA Grapalat" w:hAnsi="GHEA Grapalat"/>
                <w:sz w:val="16"/>
                <w:szCs w:val="16"/>
                <w:lang w:val="en-US"/>
              </w:rPr>
              <w:t>1</w:t>
            </w:r>
          </w:p>
        </w:tc>
        <w:tc>
          <w:tcPr>
            <w:tcW w:w="2155" w:type="dxa"/>
            <w:vAlign w:val="center"/>
          </w:tcPr>
          <w:p w14:paraId="5F94D685" w14:textId="77777777" w:rsidR="00403076" w:rsidRDefault="00403076" w:rsidP="00403076">
            <w:pPr>
              <w:jc w:val="center"/>
              <w:rPr>
                <w:rFonts w:ascii="GHEA Grapalat" w:hAnsi="GHEA Grapalat" w:cs="Sylfaen"/>
                <w:sz w:val="18"/>
                <w:szCs w:val="18"/>
                <w:lang w:val="hy-AM"/>
              </w:rPr>
            </w:pPr>
          </w:p>
          <w:p w14:paraId="76BEF382" w14:textId="77777777" w:rsidR="00403076" w:rsidRDefault="00403076" w:rsidP="00403076">
            <w:pPr>
              <w:jc w:val="center"/>
              <w:rPr>
                <w:rFonts w:ascii="GHEA Grapalat" w:hAnsi="GHEA Grapalat" w:cs="Sylfaen"/>
                <w:sz w:val="18"/>
                <w:szCs w:val="18"/>
                <w:lang w:val="hy-AM"/>
              </w:rPr>
            </w:pPr>
          </w:p>
          <w:p w14:paraId="1B0969BE" w14:textId="1690BAF0" w:rsidR="00403076" w:rsidRPr="00B138F3" w:rsidRDefault="00403076" w:rsidP="00403076">
            <w:pPr>
              <w:widowControl w:val="0"/>
              <w:jc w:val="center"/>
              <w:rPr>
                <w:rFonts w:ascii="GHEA Grapalat" w:hAnsi="GHEA Grapalat"/>
                <w:sz w:val="16"/>
                <w:szCs w:val="16"/>
              </w:rPr>
            </w:pPr>
            <w:r>
              <w:rPr>
                <w:rFonts w:ascii="GHEA Grapalat" w:hAnsi="GHEA Grapalat" w:cs="Sylfaen"/>
                <w:sz w:val="18"/>
                <w:szCs w:val="18"/>
                <w:lang w:val="hy-AM"/>
              </w:rPr>
              <w:t>42414700/501</w:t>
            </w:r>
          </w:p>
        </w:tc>
        <w:tc>
          <w:tcPr>
            <w:tcW w:w="1293" w:type="dxa"/>
            <w:vAlign w:val="center"/>
          </w:tcPr>
          <w:p w14:paraId="532A571E" w14:textId="496054A4" w:rsidR="00403076" w:rsidRPr="003804F8" w:rsidRDefault="00403076" w:rsidP="00403076">
            <w:pPr>
              <w:jc w:val="center"/>
              <w:rPr>
                <w:rFonts w:ascii="GHEA Grapalat" w:hAnsi="GHEA Grapalat"/>
                <w:sz w:val="16"/>
                <w:szCs w:val="16"/>
              </w:rPr>
            </w:pPr>
            <w:r w:rsidRPr="00BC7D4E">
              <w:rPr>
                <w:color w:val="000000"/>
                <w:sz w:val="20"/>
                <w:szCs w:val="20"/>
              </w:rPr>
              <w:t>П</w:t>
            </w:r>
            <w:r w:rsidRPr="00BC7D4E">
              <w:rPr>
                <w:color w:val="000000"/>
                <w:sz w:val="20"/>
                <w:szCs w:val="20"/>
                <w:lang w:val="hy-AM"/>
              </w:rPr>
              <w:t>риобретение лифтов (с установкой и обслуживанием)</w:t>
            </w:r>
          </w:p>
        </w:tc>
        <w:tc>
          <w:tcPr>
            <w:tcW w:w="1007" w:type="dxa"/>
            <w:vAlign w:val="center"/>
          </w:tcPr>
          <w:p w14:paraId="1A5D037A" w14:textId="77777777"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7D5B102C" w14:textId="77777777"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2988524F" w14:textId="77777777" w:rsidR="00403076" w:rsidRPr="00B138F3" w:rsidRDefault="00403076" w:rsidP="00403076">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6DCA70F2" w14:textId="77777777" w:rsidR="00403076" w:rsidRPr="00B138F3" w:rsidRDefault="00403076" w:rsidP="00403076">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14:paraId="0A5BE25D" w14:textId="77777777" w:rsidR="00403076" w:rsidRPr="00B138F3" w:rsidRDefault="00403076" w:rsidP="00403076">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14:paraId="0207B360" w14:textId="77777777" w:rsidR="00403076" w:rsidRPr="00B138F3" w:rsidRDefault="00403076" w:rsidP="00403076">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14:paraId="7C791614" w14:textId="77777777" w:rsidR="00403076" w:rsidRPr="00B138F3" w:rsidRDefault="00403076" w:rsidP="00403076">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14:paraId="4C5103EA" w14:textId="77777777" w:rsidR="00403076" w:rsidRPr="00B138F3" w:rsidRDefault="00403076" w:rsidP="00403076">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14:paraId="5B100225" w14:textId="77777777" w:rsidR="00403076" w:rsidRPr="00B138F3" w:rsidRDefault="00403076" w:rsidP="00403076">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102F32FD" w14:textId="77777777" w:rsidR="00403076" w:rsidRPr="00B138F3" w:rsidRDefault="00403076" w:rsidP="00403076">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14:paraId="7DC3DCD0" w14:textId="77777777" w:rsidR="00403076" w:rsidRPr="00B138F3" w:rsidRDefault="00403076" w:rsidP="00403076">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14:paraId="5DFB0DA6" w14:textId="77777777" w:rsidR="00403076" w:rsidRPr="00B138F3" w:rsidRDefault="00403076" w:rsidP="00403076">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14:paraId="03477D57" w14:textId="77777777" w:rsidR="00403076" w:rsidRPr="00B138F3" w:rsidRDefault="00403076" w:rsidP="00403076">
            <w:pPr>
              <w:widowControl w:val="0"/>
              <w:jc w:val="center"/>
              <w:rPr>
                <w:rFonts w:ascii="GHEA Grapalat" w:hAnsi="GHEA Grapalat"/>
                <w:b/>
                <w:sz w:val="16"/>
                <w:szCs w:val="16"/>
              </w:rPr>
            </w:pPr>
            <w:r w:rsidRPr="00B138F3">
              <w:rPr>
                <w:rFonts w:ascii="GHEA Grapalat" w:hAnsi="GHEA Grapalat"/>
                <w:sz w:val="16"/>
                <w:szCs w:val="16"/>
              </w:rPr>
              <w:t>... %</w:t>
            </w:r>
          </w:p>
        </w:tc>
      </w:tr>
      <w:tr w:rsidR="00403076" w:rsidRPr="00B138F3" w14:paraId="2268AED8" w14:textId="77777777" w:rsidTr="00403076">
        <w:trPr>
          <w:trHeight w:val="651"/>
          <w:jc w:val="center"/>
        </w:trPr>
        <w:tc>
          <w:tcPr>
            <w:tcW w:w="1724" w:type="dxa"/>
          </w:tcPr>
          <w:p w14:paraId="596674E7" w14:textId="4E7F1182" w:rsidR="00403076" w:rsidRPr="005F6BD1" w:rsidRDefault="00403076" w:rsidP="00403076">
            <w:pPr>
              <w:widowControl w:val="0"/>
              <w:jc w:val="center"/>
              <w:rPr>
                <w:rFonts w:ascii="GHEA Grapalat" w:hAnsi="GHEA Grapalat"/>
                <w:sz w:val="16"/>
                <w:szCs w:val="16"/>
              </w:rPr>
            </w:pPr>
            <w:r>
              <w:rPr>
                <w:rFonts w:ascii="GHEA Grapalat" w:hAnsi="GHEA Grapalat"/>
                <w:sz w:val="16"/>
                <w:szCs w:val="16"/>
              </w:rPr>
              <w:t>2</w:t>
            </w:r>
          </w:p>
        </w:tc>
        <w:tc>
          <w:tcPr>
            <w:tcW w:w="2155" w:type="dxa"/>
            <w:vAlign w:val="center"/>
          </w:tcPr>
          <w:p w14:paraId="5D609872" w14:textId="77777777" w:rsidR="00403076" w:rsidRDefault="00403076" w:rsidP="00403076">
            <w:pPr>
              <w:jc w:val="center"/>
              <w:rPr>
                <w:rFonts w:ascii="GHEA Grapalat" w:hAnsi="GHEA Grapalat" w:cs="Sylfaen"/>
                <w:sz w:val="18"/>
                <w:szCs w:val="18"/>
                <w:lang w:val="hy-AM"/>
              </w:rPr>
            </w:pPr>
          </w:p>
          <w:p w14:paraId="4A9FAC51" w14:textId="5DC54646" w:rsidR="00403076" w:rsidRPr="00C84D09" w:rsidRDefault="00403076" w:rsidP="00403076">
            <w:pPr>
              <w:widowControl w:val="0"/>
              <w:jc w:val="center"/>
              <w:rPr>
                <w:rFonts w:ascii="Sylfaen" w:hAnsi="Sylfaen" w:cs="Sylfaen"/>
                <w:bCs/>
                <w:color w:val="000000"/>
                <w:sz w:val="18"/>
                <w:szCs w:val="18"/>
              </w:rPr>
            </w:pPr>
            <w:r>
              <w:rPr>
                <w:rFonts w:ascii="GHEA Grapalat" w:hAnsi="GHEA Grapalat" w:cs="Sylfaen"/>
                <w:sz w:val="18"/>
                <w:szCs w:val="18"/>
                <w:lang w:val="hy-AM"/>
              </w:rPr>
              <w:t>42414700/50</w:t>
            </w:r>
            <w:r>
              <w:rPr>
                <w:rFonts w:ascii="GHEA Grapalat" w:hAnsi="GHEA Grapalat" w:cs="Sylfaen"/>
                <w:sz w:val="18"/>
                <w:szCs w:val="18"/>
              </w:rPr>
              <w:t>2</w:t>
            </w:r>
          </w:p>
        </w:tc>
        <w:tc>
          <w:tcPr>
            <w:tcW w:w="1293" w:type="dxa"/>
            <w:vAlign w:val="center"/>
          </w:tcPr>
          <w:p w14:paraId="6AA27691" w14:textId="7425C4BE" w:rsidR="00403076" w:rsidRPr="003804F8" w:rsidRDefault="00403076" w:rsidP="00403076">
            <w:pPr>
              <w:jc w:val="center"/>
              <w:rPr>
                <w:rFonts w:ascii="GHEA Grapalat" w:hAnsi="GHEA Grapalat"/>
                <w:sz w:val="16"/>
                <w:szCs w:val="16"/>
              </w:rPr>
            </w:pPr>
            <w:r w:rsidRPr="00BC7D4E">
              <w:rPr>
                <w:color w:val="000000"/>
                <w:sz w:val="20"/>
                <w:szCs w:val="20"/>
              </w:rPr>
              <w:t>П</w:t>
            </w:r>
            <w:r w:rsidRPr="00BC7D4E">
              <w:rPr>
                <w:color w:val="000000"/>
                <w:sz w:val="20"/>
                <w:szCs w:val="20"/>
                <w:lang w:val="hy-AM"/>
              </w:rPr>
              <w:t>риобретение лифтов (с установкой и обслуживанием)</w:t>
            </w:r>
          </w:p>
        </w:tc>
        <w:tc>
          <w:tcPr>
            <w:tcW w:w="1007" w:type="dxa"/>
            <w:vAlign w:val="center"/>
          </w:tcPr>
          <w:p w14:paraId="75AB7C07" w14:textId="785F6D9F"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14:paraId="4EC21333" w14:textId="7FFD5369"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066772B5" w14:textId="3475DDA7"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861" w:type="dxa"/>
            <w:vAlign w:val="center"/>
          </w:tcPr>
          <w:p w14:paraId="49A841CD" w14:textId="28C528E9"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545" w:type="dxa"/>
            <w:vAlign w:val="center"/>
          </w:tcPr>
          <w:p w14:paraId="56F12A37" w14:textId="2EBF32EF"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606" w:type="dxa"/>
            <w:vAlign w:val="center"/>
          </w:tcPr>
          <w:p w14:paraId="7CED6A86" w14:textId="7811CED1"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14:paraId="3B1CA21F" w14:textId="5E381984"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854" w:type="dxa"/>
            <w:vAlign w:val="center"/>
          </w:tcPr>
          <w:p w14:paraId="54845A73" w14:textId="2937C4E1"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868" w:type="dxa"/>
            <w:vAlign w:val="center"/>
          </w:tcPr>
          <w:p w14:paraId="748EC9C9" w14:textId="5B88C31A"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861" w:type="dxa"/>
            <w:vAlign w:val="center"/>
          </w:tcPr>
          <w:p w14:paraId="24E02652" w14:textId="28B1B4B5"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1007" w:type="dxa"/>
            <w:vAlign w:val="center"/>
          </w:tcPr>
          <w:p w14:paraId="462AECD5" w14:textId="446E4BAF"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861" w:type="dxa"/>
            <w:vAlign w:val="center"/>
          </w:tcPr>
          <w:p w14:paraId="77CC876F" w14:textId="565A60CC"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c>
          <w:tcPr>
            <w:tcW w:w="821" w:type="dxa"/>
            <w:vAlign w:val="center"/>
          </w:tcPr>
          <w:p w14:paraId="7C74A847" w14:textId="64406559" w:rsidR="00403076" w:rsidRPr="00B138F3" w:rsidRDefault="00403076" w:rsidP="00403076">
            <w:pPr>
              <w:widowControl w:val="0"/>
              <w:jc w:val="center"/>
              <w:rPr>
                <w:rFonts w:ascii="GHEA Grapalat" w:hAnsi="GHEA Grapalat"/>
                <w:sz w:val="16"/>
                <w:szCs w:val="16"/>
              </w:rPr>
            </w:pPr>
            <w:r w:rsidRPr="00B138F3">
              <w:rPr>
                <w:rFonts w:ascii="GHEA Grapalat" w:hAnsi="GHEA Grapalat"/>
                <w:sz w:val="16"/>
                <w:szCs w:val="16"/>
              </w:rPr>
              <w:t>... %</w:t>
            </w:r>
          </w:p>
        </w:tc>
      </w:tr>
    </w:tbl>
    <w:p w14:paraId="5FF3870E" w14:textId="77777777" w:rsidR="00221264" w:rsidRPr="00B138F3" w:rsidRDefault="00221264" w:rsidP="007660C8">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221264" w:rsidRPr="00B138F3" w14:paraId="30F641F0" w14:textId="77777777" w:rsidTr="002840B7">
        <w:trPr>
          <w:jc w:val="center"/>
        </w:trPr>
        <w:tc>
          <w:tcPr>
            <w:tcW w:w="4536" w:type="dxa"/>
          </w:tcPr>
          <w:p w14:paraId="1C9115E8" w14:textId="77777777" w:rsidR="00221264" w:rsidRPr="00B138F3" w:rsidRDefault="00221264" w:rsidP="007660C8">
            <w:pPr>
              <w:widowControl w:val="0"/>
              <w:jc w:val="center"/>
              <w:rPr>
                <w:rFonts w:ascii="GHEA Grapalat" w:hAnsi="GHEA Grapalat" w:cs="Sylfaen"/>
                <w:b/>
                <w:bCs/>
              </w:rPr>
            </w:pPr>
            <w:r w:rsidRPr="00B138F3">
              <w:rPr>
                <w:rFonts w:ascii="GHEA Grapalat" w:hAnsi="GHEA Grapalat"/>
                <w:b/>
              </w:rPr>
              <w:t>ПОКУПАТЕЛЬ</w:t>
            </w:r>
          </w:p>
          <w:p w14:paraId="05021564" w14:textId="77777777" w:rsidR="00221264" w:rsidRPr="00B138F3" w:rsidRDefault="00221264" w:rsidP="007660C8">
            <w:pPr>
              <w:widowControl w:val="0"/>
              <w:jc w:val="center"/>
              <w:rPr>
                <w:rFonts w:ascii="GHEA Grapalat" w:hAnsi="GHEA Grapalat"/>
                <w:lang w:val="en-US"/>
              </w:rPr>
            </w:pPr>
            <w:r w:rsidRPr="00B138F3">
              <w:rPr>
                <w:rFonts w:ascii="GHEA Grapalat" w:hAnsi="GHEA Grapalat"/>
                <w:lang w:val="en-US"/>
              </w:rPr>
              <w:lastRenderedPageBreak/>
              <w:t>______________________</w:t>
            </w:r>
          </w:p>
          <w:p w14:paraId="3BFB41F8" w14:textId="77777777" w:rsidR="00221264" w:rsidRPr="00B138F3" w:rsidRDefault="00221264" w:rsidP="007660C8">
            <w:pPr>
              <w:widowControl w:val="0"/>
              <w:jc w:val="center"/>
              <w:rPr>
                <w:rFonts w:ascii="GHEA Grapalat" w:hAnsi="GHEA Grapalat"/>
                <w:sz w:val="20"/>
                <w:szCs w:val="20"/>
              </w:rPr>
            </w:pPr>
            <w:r w:rsidRPr="00B138F3">
              <w:rPr>
                <w:rFonts w:ascii="GHEA Grapalat" w:hAnsi="GHEA Grapalat"/>
                <w:sz w:val="20"/>
                <w:szCs w:val="20"/>
              </w:rPr>
              <w:t>/подпись/</w:t>
            </w:r>
          </w:p>
          <w:p w14:paraId="311E9A1E" w14:textId="77777777" w:rsidR="00221264" w:rsidRPr="00B138F3" w:rsidRDefault="00221264" w:rsidP="007660C8">
            <w:pPr>
              <w:widowControl w:val="0"/>
              <w:jc w:val="center"/>
              <w:rPr>
                <w:rFonts w:ascii="GHEA Grapalat" w:hAnsi="GHEA Grapalat"/>
              </w:rPr>
            </w:pPr>
            <w:r w:rsidRPr="00B138F3">
              <w:rPr>
                <w:rFonts w:ascii="GHEA Grapalat" w:hAnsi="GHEA Grapalat"/>
              </w:rPr>
              <w:t>М. П.</w:t>
            </w:r>
          </w:p>
        </w:tc>
        <w:tc>
          <w:tcPr>
            <w:tcW w:w="760" w:type="dxa"/>
          </w:tcPr>
          <w:p w14:paraId="7E0B2E43" w14:textId="77777777" w:rsidR="00221264" w:rsidRPr="00B138F3" w:rsidRDefault="00221264" w:rsidP="007660C8">
            <w:pPr>
              <w:widowControl w:val="0"/>
              <w:jc w:val="center"/>
              <w:rPr>
                <w:rFonts w:ascii="GHEA Grapalat" w:hAnsi="GHEA Grapalat"/>
              </w:rPr>
            </w:pPr>
          </w:p>
        </w:tc>
        <w:tc>
          <w:tcPr>
            <w:tcW w:w="4343" w:type="dxa"/>
          </w:tcPr>
          <w:p w14:paraId="0DFAB77B" w14:textId="77777777" w:rsidR="00221264" w:rsidRPr="00B138F3" w:rsidRDefault="00221264" w:rsidP="007660C8">
            <w:pPr>
              <w:widowControl w:val="0"/>
              <w:jc w:val="center"/>
              <w:rPr>
                <w:rFonts w:ascii="GHEA Grapalat" w:hAnsi="GHEA Grapalat" w:cs="Sylfaen"/>
                <w:b/>
                <w:bCs/>
              </w:rPr>
            </w:pPr>
            <w:r w:rsidRPr="00B138F3">
              <w:rPr>
                <w:rFonts w:ascii="GHEA Grapalat" w:hAnsi="GHEA Grapalat"/>
                <w:b/>
              </w:rPr>
              <w:t>ПРОДАВЕЦ</w:t>
            </w:r>
          </w:p>
          <w:p w14:paraId="665D95F7" w14:textId="77777777" w:rsidR="00221264" w:rsidRPr="00B138F3" w:rsidRDefault="00221264" w:rsidP="007660C8">
            <w:pPr>
              <w:widowControl w:val="0"/>
              <w:jc w:val="center"/>
              <w:rPr>
                <w:rFonts w:ascii="GHEA Grapalat" w:hAnsi="GHEA Grapalat"/>
                <w:lang w:val="en-US"/>
              </w:rPr>
            </w:pPr>
            <w:r w:rsidRPr="00B138F3">
              <w:rPr>
                <w:rFonts w:ascii="GHEA Grapalat" w:hAnsi="GHEA Grapalat"/>
                <w:lang w:val="en-US"/>
              </w:rPr>
              <w:lastRenderedPageBreak/>
              <w:t>______________________</w:t>
            </w:r>
          </w:p>
          <w:p w14:paraId="2F4F0BFC" w14:textId="77777777" w:rsidR="00221264" w:rsidRPr="00B138F3" w:rsidRDefault="00221264" w:rsidP="007660C8">
            <w:pPr>
              <w:widowControl w:val="0"/>
              <w:jc w:val="center"/>
              <w:rPr>
                <w:rFonts w:ascii="GHEA Grapalat" w:hAnsi="GHEA Grapalat"/>
                <w:sz w:val="20"/>
                <w:szCs w:val="20"/>
              </w:rPr>
            </w:pPr>
            <w:r w:rsidRPr="00B138F3">
              <w:rPr>
                <w:rFonts w:ascii="GHEA Grapalat" w:hAnsi="GHEA Grapalat"/>
                <w:sz w:val="20"/>
                <w:szCs w:val="20"/>
              </w:rPr>
              <w:t>/подпись/</w:t>
            </w:r>
          </w:p>
          <w:p w14:paraId="068B8191" w14:textId="77777777" w:rsidR="00221264" w:rsidRPr="00B138F3" w:rsidRDefault="00221264" w:rsidP="007660C8">
            <w:pPr>
              <w:widowControl w:val="0"/>
              <w:jc w:val="center"/>
              <w:rPr>
                <w:rFonts w:ascii="GHEA Grapalat" w:hAnsi="GHEA Grapalat"/>
              </w:rPr>
            </w:pPr>
            <w:r w:rsidRPr="00B138F3">
              <w:rPr>
                <w:rFonts w:ascii="GHEA Grapalat" w:hAnsi="GHEA Grapalat"/>
              </w:rPr>
              <w:t>М. П.</w:t>
            </w:r>
          </w:p>
        </w:tc>
      </w:tr>
    </w:tbl>
    <w:p w14:paraId="724C58BF" w14:textId="77777777" w:rsidR="00221264" w:rsidRPr="00B138F3" w:rsidRDefault="00221264" w:rsidP="007660C8">
      <w:pPr>
        <w:widowControl w:val="0"/>
        <w:rPr>
          <w:rFonts w:ascii="GHEA Grapalat" w:hAnsi="GHEA Grapalat"/>
        </w:rPr>
        <w:sectPr w:rsidR="00221264" w:rsidRPr="00B138F3" w:rsidSect="00256F9B">
          <w:footnotePr>
            <w:pos w:val="beneathText"/>
          </w:footnotePr>
          <w:pgSz w:w="16838" w:h="11906" w:orient="landscape" w:code="9"/>
          <w:pgMar w:top="1418" w:right="1418" w:bottom="1418" w:left="1418" w:header="561" w:footer="561" w:gutter="0"/>
          <w:cols w:space="720"/>
        </w:sectPr>
      </w:pPr>
    </w:p>
    <w:p w14:paraId="75F578F1" w14:textId="77777777" w:rsidR="00221264" w:rsidRPr="00B138F3" w:rsidRDefault="00221264" w:rsidP="007660C8">
      <w:pPr>
        <w:widowControl w:val="0"/>
        <w:jc w:val="right"/>
        <w:rPr>
          <w:rFonts w:ascii="GHEA Grapalat" w:hAnsi="GHEA Grapalat"/>
          <w:i/>
        </w:rPr>
      </w:pPr>
      <w:r w:rsidRPr="00B138F3">
        <w:rPr>
          <w:rFonts w:ascii="GHEA Grapalat" w:hAnsi="GHEA Grapalat"/>
          <w:i/>
        </w:rPr>
        <w:lastRenderedPageBreak/>
        <w:t>Приложение № 3</w:t>
      </w:r>
    </w:p>
    <w:p w14:paraId="652DA292" w14:textId="77777777" w:rsidR="00221264" w:rsidRPr="00B138F3" w:rsidRDefault="00221264" w:rsidP="007660C8">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22C29FF8" w14:textId="77777777" w:rsidR="00221264" w:rsidRPr="00B138F3" w:rsidRDefault="00221264" w:rsidP="007660C8">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221264" w:rsidRPr="00B138F3" w14:paraId="3F6AAA51" w14:textId="77777777" w:rsidTr="002840B7">
        <w:trPr>
          <w:tblCellSpacing w:w="7" w:type="dxa"/>
          <w:jc w:val="center"/>
        </w:trPr>
        <w:tc>
          <w:tcPr>
            <w:tcW w:w="0" w:type="auto"/>
            <w:vAlign w:val="center"/>
          </w:tcPr>
          <w:p w14:paraId="1F7FBA46" w14:textId="77777777" w:rsidR="00221264" w:rsidRPr="00B138F3" w:rsidRDefault="00221264" w:rsidP="007660C8">
            <w:pPr>
              <w:widowControl w:val="0"/>
              <w:jc w:val="center"/>
              <w:rPr>
                <w:rFonts w:ascii="GHEA Grapalat" w:hAnsi="GHEA Grapalat"/>
                <w:iCs/>
              </w:rPr>
            </w:pPr>
            <w:r w:rsidRPr="00B138F3">
              <w:rPr>
                <w:rFonts w:ascii="GHEA Grapalat" w:hAnsi="GHEA Grapalat"/>
              </w:rPr>
              <w:t xml:space="preserve">Сторона договора </w:t>
            </w:r>
          </w:p>
          <w:p w14:paraId="0219C65B" w14:textId="77777777" w:rsidR="00221264" w:rsidRPr="00B138F3" w:rsidRDefault="00221264" w:rsidP="007660C8">
            <w:pPr>
              <w:widowControl w:val="0"/>
              <w:jc w:val="center"/>
              <w:rPr>
                <w:rFonts w:ascii="GHEA Grapalat" w:hAnsi="GHEA Grapalat"/>
                <w:iCs/>
              </w:rPr>
            </w:pPr>
            <w:r w:rsidRPr="00B138F3">
              <w:rPr>
                <w:rFonts w:ascii="GHEA Grapalat" w:hAnsi="GHEA Grapalat"/>
              </w:rPr>
              <w:t>_______________________________</w:t>
            </w:r>
          </w:p>
          <w:p w14:paraId="31DB4A01" w14:textId="77777777" w:rsidR="00221264" w:rsidRPr="00B138F3" w:rsidRDefault="00221264" w:rsidP="007660C8">
            <w:pPr>
              <w:widowControl w:val="0"/>
              <w:jc w:val="center"/>
              <w:rPr>
                <w:rFonts w:ascii="GHEA Grapalat" w:hAnsi="GHEA Grapalat"/>
                <w:iCs/>
              </w:rPr>
            </w:pPr>
            <w:r w:rsidRPr="00B138F3">
              <w:rPr>
                <w:rFonts w:ascii="GHEA Grapalat" w:hAnsi="GHEA Grapalat"/>
              </w:rPr>
              <w:t>_______________________________</w:t>
            </w:r>
          </w:p>
          <w:p w14:paraId="44B2E401" w14:textId="77777777" w:rsidR="00221264" w:rsidRPr="00B138F3" w:rsidRDefault="00221264" w:rsidP="007660C8">
            <w:pPr>
              <w:widowControl w:val="0"/>
              <w:jc w:val="center"/>
              <w:rPr>
                <w:rFonts w:ascii="GHEA Grapalat" w:hAnsi="GHEA Grapalat"/>
                <w:iCs/>
              </w:rPr>
            </w:pPr>
            <w:r w:rsidRPr="00B138F3">
              <w:rPr>
                <w:rFonts w:ascii="GHEA Grapalat" w:hAnsi="GHEA Grapalat"/>
              </w:rPr>
              <w:t>место нахождения _______________</w:t>
            </w:r>
          </w:p>
          <w:p w14:paraId="1DE1CA77" w14:textId="77777777" w:rsidR="00221264" w:rsidRPr="00B138F3" w:rsidRDefault="00221264" w:rsidP="007660C8">
            <w:pPr>
              <w:widowControl w:val="0"/>
              <w:jc w:val="center"/>
              <w:rPr>
                <w:rFonts w:ascii="GHEA Grapalat" w:hAnsi="GHEA Grapalat"/>
                <w:iCs/>
              </w:rPr>
            </w:pPr>
            <w:r w:rsidRPr="00B138F3">
              <w:rPr>
                <w:rFonts w:ascii="GHEA Grapalat" w:hAnsi="GHEA Grapalat"/>
              </w:rPr>
              <w:t>Р/С____________________________</w:t>
            </w:r>
          </w:p>
          <w:p w14:paraId="7A20F15F" w14:textId="77777777" w:rsidR="00221264" w:rsidRPr="00B138F3" w:rsidRDefault="00221264" w:rsidP="007660C8">
            <w:pPr>
              <w:widowControl w:val="0"/>
              <w:jc w:val="center"/>
              <w:rPr>
                <w:rFonts w:ascii="GHEA Grapalat" w:hAnsi="GHEA Grapalat"/>
                <w:iCs/>
              </w:rPr>
            </w:pPr>
            <w:r w:rsidRPr="00B138F3">
              <w:rPr>
                <w:rFonts w:ascii="GHEA Grapalat" w:hAnsi="GHEA Grapalat"/>
              </w:rPr>
              <w:t>УНН___________________________</w:t>
            </w:r>
          </w:p>
        </w:tc>
        <w:tc>
          <w:tcPr>
            <w:tcW w:w="0" w:type="auto"/>
            <w:vAlign w:val="center"/>
          </w:tcPr>
          <w:p w14:paraId="5CD8C7EA" w14:textId="77777777" w:rsidR="00221264" w:rsidRPr="00B138F3" w:rsidRDefault="00221264" w:rsidP="007660C8">
            <w:pPr>
              <w:widowControl w:val="0"/>
              <w:jc w:val="center"/>
              <w:rPr>
                <w:rFonts w:ascii="GHEA Grapalat" w:hAnsi="GHEA Grapalat"/>
                <w:iCs/>
              </w:rPr>
            </w:pPr>
            <w:r w:rsidRPr="00B138F3">
              <w:rPr>
                <w:rFonts w:ascii="GHEA Grapalat" w:hAnsi="GHEA Grapalat"/>
              </w:rPr>
              <w:t xml:space="preserve">Заказчик </w:t>
            </w:r>
          </w:p>
          <w:p w14:paraId="037A4656" w14:textId="77777777" w:rsidR="00221264" w:rsidRPr="00B138F3" w:rsidRDefault="00221264" w:rsidP="007660C8">
            <w:pPr>
              <w:widowControl w:val="0"/>
              <w:jc w:val="center"/>
              <w:rPr>
                <w:rFonts w:ascii="GHEA Grapalat" w:hAnsi="GHEA Grapalat"/>
                <w:iCs/>
              </w:rPr>
            </w:pPr>
            <w:r w:rsidRPr="00B138F3">
              <w:rPr>
                <w:rFonts w:ascii="GHEA Grapalat" w:hAnsi="GHEA Grapalat"/>
              </w:rPr>
              <w:t>__________________________________</w:t>
            </w:r>
          </w:p>
          <w:p w14:paraId="04E8FB0E" w14:textId="77777777" w:rsidR="00221264" w:rsidRPr="00B138F3" w:rsidRDefault="00221264" w:rsidP="007660C8">
            <w:pPr>
              <w:widowControl w:val="0"/>
              <w:jc w:val="center"/>
              <w:rPr>
                <w:rFonts w:ascii="GHEA Grapalat" w:hAnsi="GHEA Grapalat"/>
                <w:iCs/>
              </w:rPr>
            </w:pPr>
            <w:r w:rsidRPr="00B138F3">
              <w:rPr>
                <w:rFonts w:ascii="GHEA Grapalat" w:hAnsi="GHEA Grapalat"/>
              </w:rPr>
              <w:t>__________________________________</w:t>
            </w:r>
          </w:p>
          <w:p w14:paraId="78F40932" w14:textId="77777777" w:rsidR="00221264" w:rsidRPr="00B138F3" w:rsidRDefault="00221264" w:rsidP="007660C8">
            <w:pPr>
              <w:widowControl w:val="0"/>
              <w:jc w:val="center"/>
              <w:rPr>
                <w:rFonts w:ascii="GHEA Grapalat" w:hAnsi="GHEA Grapalat"/>
                <w:iCs/>
              </w:rPr>
            </w:pPr>
            <w:r w:rsidRPr="00B138F3">
              <w:rPr>
                <w:rFonts w:ascii="GHEA Grapalat" w:hAnsi="GHEA Grapalat"/>
              </w:rPr>
              <w:t>место нахождения _________________</w:t>
            </w:r>
          </w:p>
          <w:p w14:paraId="4511BD72" w14:textId="77777777" w:rsidR="00221264" w:rsidRPr="00B138F3" w:rsidRDefault="00221264" w:rsidP="007660C8">
            <w:pPr>
              <w:widowControl w:val="0"/>
              <w:jc w:val="center"/>
              <w:rPr>
                <w:rFonts w:ascii="GHEA Grapalat" w:hAnsi="GHEA Grapalat"/>
                <w:iCs/>
              </w:rPr>
            </w:pPr>
            <w:r w:rsidRPr="00B138F3">
              <w:rPr>
                <w:rFonts w:ascii="GHEA Grapalat" w:hAnsi="GHEA Grapalat"/>
              </w:rPr>
              <w:t>Р/С_______________________________</w:t>
            </w:r>
          </w:p>
          <w:p w14:paraId="549DA909" w14:textId="77777777" w:rsidR="00221264" w:rsidRPr="00B138F3" w:rsidRDefault="00221264" w:rsidP="007660C8">
            <w:pPr>
              <w:widowControl w:val="0"/>
              <w:jc w:val="center"/>
              <w:rPr>
                <w:rFonts w:ascii="GHEA Grapalat" w:hAnsi="GHEA Grapalat"/>
                <w:iCs/>
              </w:rPr>
            </w:pPr>
            <w:r w:rsidRPr="00B138F3">
              <w:rPr>
                <w:rFonts w:ascii="GHEA Grapalat" w:hAnsi="GHEA Grapalat"/>
              </w:rPr>
              <w:t>УНН______________________________</w:t>
            </w:r>
          </w:p>
        </w:tc>
      </w:tr>
    </w:tbl>
    <w:p w14:paraId="7A14BC6A" w14:textId="77777777" w:rsidR="00221264" w:rsidRPr="00B138F3" w:rsidRDefault="00221264" w:rsidP="007660C8">
      <w:pPr>
        <w:widowControl w:val="0"/>
        <w:ind w:firstLine="375"/>
        <w:rPr>
          <w:rFonts w:ascii="GHEA Grapalat" w:hAnsi="GHEA Grapalat"/>
          <w:iCs/>
        </w:rPr>
      </w:pPr>
    </w:p>
    <w:p w14:paraId="088D2A4B" w14:textId="77777777" w:rsidR="00221264" w:rsidRPr="00B138F3" w:rsidRDefault="00221264" w:rsidP="007660C8">
      <w:pPr>
        <w:widowControl w:val="0"/>
        <w:ind w:left="567" w:right="467"/>
        <w:jc w:val="center"/>
        <w:rPr>
          <w:rFonts w:ascii="GHEA Grapalat" w:hAnsi="GHEA Grapalat"/>
          <w:iCs/>
        </w:rPr>
      </w:pPr>
      <w:r w:rsidRPr="00B138F3">
        <w:rPr>
          <w:rFonts w:ascii="GHEA Grapalat" w:hAnsi="GHEA Grapalat"/>
          <w:b/>
        </w:rPr>
        <w:t>АКТ №</w:t>
      </w:r>
    </w:p>
    <w:p w14:paraId="2A9C356C" w14:textId="77777777" w:rsidR="00221264" w:rsidRPr="00B138F3" w:rsidRDefault="00221264" w:rsidP="007660C8">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14:paraId="45BA3039" w14:textId="77777777" w:rsidR="00221264" w:rsidRPr="00B138F3" w:rsidRDefault="00221264" w:rsidP="007660C8">
      <w:pPr>
        <w:pStyle w:val="BodyTextIndent"/>
        <w:widowControl w:val="0"/>
        <w:spacing w:line="240" w:lineRule="auto"/>
        <w:ind w:firstLine="0"/>
        <w:jc w:val="center"/>
        <w:rPr>
          <w:rFonts w:ascii="GHEA Grapalat" w:hAnsi="GHEA Grapalat"/>
          <w:b/>
          <w:bCs/>
          <w:iCs/>
          <w:sz w:val="24"/>
          <w:szCs w:val="24"/>
        </w:rPr>
      </w:pPr>
    </w:p>
    <w:p w14:paraId="12D8D932" w14:textId="77777777" w:rsidR="00221264" w:rsidRPr="00B138F3" w:rsidRDefault="00221264" w:rsidP="007660C8">
      <w:pPr>
        <w:pStyle w:val="BodyTextIndent"/>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14:paraId="24110884" w14:textId="77777777" w:rsidR="00221264" w:rsidRPr="00B138F3" w:rsidRDefault="00221264" w:rsidP="007660C8">
      <w:pPr>
        <w:pStyle w:val="NormalWeb"/>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14:paraId="3C807004" w14:textId="77777777" w:rsidR="00221264" w:rsidRPr="00B138F3" w:rsidRDefault="00221264" w:rsidP="007660C8">
      <w:pPr>
        <w:pStyle w:val="NormalWeb"/>
        <w:widowControl w:val="0"/>
        <w:spacing w:before="0" w:beforeAutospacing="0" w:after="0" w:afterAutospacing="0"/>
        <w:rPr>
          <w:rFonts w:ascii="GHEA Grapalat" w:hAnsi="GHEA Grapalat"/>
        </w:rPr>
      </w:pPr>
      <w:r w:rsidRPr="00B138F3">
        <w:rPr>
          <w:rFonts w:ascii="GHEA Grapalat" w:hAnsi="GHEA Grapalat"/>
        </w:rPr>
        <w:t>Дата заключения Договора "__________" "_______________________" 20 ______ г.</w:t>
      </w:r>
    </w:p>
    <w:p w14:paraId="26562EE8" w14:textId="77777777" w:rsidR="00221264" w:rsidRPr="00B138F3" w:rsidRDefault="00221264" w:rsidP="007660C8">
      <w:pPr>
        <w:pStyle w:val="NormalWeb"/>
        <w:widowControl w:val="0"/>
        <w:spacing w:before="0" w:beforeAutospacing="0" w:after="0" w:afterAutospacing="0"/>
        <w:rPr>
          <w:rFonts w:ascii="GHEA Grapalat" w:hAnsi="GHEA Grapalat"/>
        </w:rPr>
      </w:pPr>
      <w:r w:rsidRPr="00B138F3">
        <w:rPr>
          <w:rFonts w:ascii="GHEA Grapalat" w:hAnsi="GHEA Grapalat"/>
        </w:rPr>
        <w:t>Номер Договора __________________________________________________________</w:t>
      </w:r>
    </w:p>
    <w:p w14:paraId="535251DF" w14:textId="77777777" w:rsidR="00221264" w:rsidRPr="00B138F3" w:rsidRDefault="00221264" w:rsidP="007660C8">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14:paraId="181BBED1" w14:textId="77777777" w:rsidR="00221264" w:rsidRPr="00B138F3" w:rsidRDefault="00221264" w:rsidP="007660C8">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221264" w:rsidRPr="00B138F3" w14:paraId="7AEA3815" w14:textId="77777777" w:rsidTr="002840B7">
        <w:trPr>
          <w:jc w:val="center"/>
        </w:trPr>
        <w:tc>
          <w:tcPr>
            <w:tcW w:w="442" w:type="dxa"/>
            <w:vMerge w:val="restart"/>
            <w:vAlign w:val="center"/>
          </w:tcPr>
          <w:p w14:paraId="7B74137E"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vAlign w:val="center"/>
          </w:tcPr>
          <w:p w14:paraId="2F1CB220" w14:textId="77777777" w:rsidR="00221264" w:rsidRPr="00B138F3" w:rsidRDefault="00221264" w:rsidP="007660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221264" w:rsidRPr="00B138F3" w14:paraId="3CC395A7" w14:textId="77777777" w:rsidTr="002840B7">
        <w:trPr>
          <w:jc w:val="center"/>
        </w:trPr>
        <w:tc>
          <w:tcPr>
            <w:tcW w:w="442" w:type="dxa"/>
            <w:vMerge/>
          </w:tcPr>
          <w:p w14:paraId="06768241"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088" w:type="dxa"/>
            <w:vMerge w:val="restart"/>
            <w:vAlign w:val="center"/>
          </w:tcPr>
          <w:p w14:paraId="0B6FBE93"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vAlign w:val="center"/>
          </w:tcPr>
          <w:p w14:paraId="58EEC167"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vAlign w:val="center"/>
          </w:tcPr>
          <w:p w14:paraId="5A7E6881"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vAlign w:val="center"/>
          </w:tcPr>
          <w:p w14:paraId="3E7BFFC5"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vAlign w:val="center"/>
          </w:tcPr>
          <w:p w14:paraId="360FF96A"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vAlign w:val="center"/>
          </w:tcPr>
          <w:p w14:paraId="1DE030F9"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221264" w:rsidRPr="00B138F3" w14:paraId="4390FD69" w14:textId="77777777" w:rsidTr="002840B7">
        <w:trPr>
          <w:trHeight w:val="1105"/>
          <w:jc w:val="center"/>
        </w:trPr>
        <w:tc>
          <w:tcPr>
            <w:tcW w:w="442" w:type="dxa"/>
            <w:vMerge/>
            <w:tcBorders>
              <w:bottom w:val="single" w:sz="4" w:space="0" w:color="auto"/>
            </w:tcBorders>
          </w:tcPr>
          <w:p w14:paraId="3650EF4D"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vAlign w:val="center"/>
          </w:tcPr>
          <w:p w14:paraId="59F92953"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vAlign w:val="center"/>
          </w:tcPr>
          <w:p w14:paraId="46B33283"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vAlign w:val="center"/>
          </w:tcPr>
          <w:p w14:paraId="63A5B1DD"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vAlign w:val="center"/>
          </w:tcPr>
          <w:p w14:paraId="66A5692A"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vAlign w:val="center"/>
          </w:tcPr>
          <w:p w14:paraId="72C05017"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vAlign w:val="center"/>
          </w:tcPr>
          <w:p w14:paraId="56CD6868"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vAlign w:val="center"/>
          </w:tcPr>
          <w:p w14:paraId="212B46E8"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vAlign w:val="center"/>
          </w:tcPr>
          <w:p w14:paraId="144C060E"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r>
      <w:tr w:rsidR="00221264" w:rsidRPr="00B138F3" w14:paraId="3B5C4656" w14:textId="77777777" w:rsidTr="002840B7">
        <w:trPr>
          <w:jc w:val="center"/>
        </w:trPr>
        <w:tc>
          <w:tcPr>
            <w:tcW w:w="442" w:type="dxa"/>
            <w:vAlign w:val="center"/>
          </w:tcPr>
          <w:p w14:paraId="2C567312"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088" w:type="dxa"/>
            <w:vAlign w:val="center"/>
          </w:tcPr>
          <w:p w14:paraId="0B894FC9"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440" w:type="dxa"/>
            <w:vAlign w:val="center"/>
          </w:tcPr>
          <w:p w14:paraId="2DC6881F"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299" w:type="dxa"/>
            <w:vAlign w:val="center"/>
          </w:tcPr>
          <w:p w14:paraId="3460C648"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276" w:type="dxa"/>
            <w:vAlign w:val="center"/>
          </w:tcPr>
          <w:p w14:paraId="7FA39AC2"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418" w:type="dxa"/>
            <w:vAlign w:val="center"/>
          </w:tcPr>
          <w:p w14:paraId="4275062D"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275" w:type="dxa"/>
            <w:vAlign w:val="center"/>
          </w:tcPr>
          <w:p w14:paraId="1E7AD660"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134" w:type="dxa"/>
            <w:vAlign w:val="center"/>
          </w:tcPr>
          <w:p w14:paraId="697ED52C"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333" w:type="dxa"/>
            <w:vAlign w:val="center"/>
          </w:tcPr>
          <w:p w14:paraId="41C4F0F2"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r>
      <w:tr w:rsidR="00221264" w:rsidRPr="00B138F3" w14:paraId="52A85689" w14:textId="77777777" w:rsidTr="002840B7">
        <w:trPr>
          <w:jc w:val="center"/>
        </w:trPr>
        <w:tc>
          <w:tcPr>
            <w:tcW w:w="442" w:type="dxa"/>
          </w:tcPr>
          <w:p w14:paraId="5E032396"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088" w:type="dxa"/>
          </w:tcPr>
          <w:p w14:paraId="3979233C"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440" w:type="dxa"/>
          </w:tcPr>
          <w:p w14:paraId="7749844B"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299" w:type="dxa"/>
          </w:tcPr>
          <w:p w14:paraId="5A6526BB"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276" w:type="dxa"/>
          </w:tcPr>
          <w:p w14:paraId="758BCCF1"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418" w:type="dxa"/>
          </w:tcPr>
          <w:p w14:paraId="0F4220CE"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275" w:type="dxa"/>
          </w:tcPr>
          <w:p w14:paraId="76F13DFF"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134" w:type="dxa"/>
          </w:tcPr>
          <w:p w14:paraId="1FE46490"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c>
          <w:tcPr>
            <w:tcW w:w="1333" w:type="dxa"/>
          </w:tcPr>
          <w:p w14:paraId="17F2A4C8" w14:textId="77777777" w:rsidR="00221264" w:rsidRPr="00B138F3" w:rsidRDefault="00221264" w:rsidP="007660C8">
            <w:pPr>
              <w:pStyle w:val="NormalWeb"/>
              <w:widowControl w:val="0"/>
              <w:spacing w:before="0" w:beforeAutospacing="0" w:after="0" w:afterAutospacing="0"/>
              <w:jc w:val="center"/>
              <w:rPr>
                <w:rFonts w:ascii="GHEA Grapalat" w:hAnsi="GHEA Grapalat"/>
                <w:sz w:val="16"/>
                <w:szCs w:val="16"/>
              </w:rPr>
            </w:pPr>
          </w:p>
        </w:tc>
      </w:tr>
    </w:tbl>
    <w:p w14:paraId="1F0CA35B" w14:textId="77777777" w:rsidR="00221264" w:rsidRPr="00B138F3" w:rsidRDefault="00221264" w:rsidP="007660C8">
      <w:pPr>
        <w:widowControl w:val="0"/>
        <w:ind w:firstLine="375"/>
        <w:jc w:val="both"/>
        <w:rPr>
          <w:rFonts w:ascii="GHEA Grapalat" w:hAnsi="GHEA Grapalat" w:cs="Arial"/>
          <w:iCs/>
          <w:lang w:val="en-US"/>
        </w:rPr>
      </w:pPr>
    </w:p>
    <w:p w14:paraId="42E3AEE1" w14:textId="77777777" w:rsidR="00221264" w:rsidRPr="00B138F3" w:rsidRDefault="00221264" w:rsidP="007660C8">
      <w:pPr>
        <w:widowControl w:val="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33B8B8E4" w14:textId="77777777" w:rsidR="00221264" w:rsidRPr="00B138F3" w:rsidRDefault="00221264" w:rsidP="007660C8">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21264" w:rsidRPr="00B138F3" w14:paraId="1D4359C0" w14:textId="77777777" w:rsidTr="002840B7">
        <w:trPr>
          <w:trHeight w:val="266"/>
          <w:tblCellSpacing w:w="7" w:type="dxa"/>
          <w:jc w:val="center"/>
        </w:trPr>
        <w:tc>
          <w:tcPr>
            <w:tcW w:w="0" w:type="auto"/>
            <w:vAlign w:val="center"/>
          </w:tcPr>
          <w:p w14:paraId="5099E3C9" w14:textId="77777777" w:rsidR="00221264" w:rsidRPr="00B138F3" w:rsidRDefault="00221264" w:rsidP="007660C8">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3AC47182" w14:textId="77777777" w:rsidR="00221264" w:rsidRPr="00B138F3" w:rsidRDefault="00221264" w:rsidP="007660C8">
            <w:pPr>
              <w:widowControl w:val="0"/>
              <w:jc w:val="center"/>
              <w:rPr>
                <w:rFonts w:ascii="GHEA Grapalat" w:hAnsi="GHEA Grapalat"/>
                <w:iCs/>
              </w:rPr>
            </w:pPr>
            <w:r w:rsidRPr="00B138F3">
              <w:rPr>
                <w:rFonts w:ascii="GHEA Grapalat" w:hAnsi="GHEA Grapalat"/>
              </w:rPr>
              <w:t>Товар принят</w:t>
            </w:r>
          </w:p>
        </w:tc>
      </w:tr>
      <w:tr w:rsidR="00221264" w:rsidRPr="00B138F3" w14:paraId="04F93822" w14:textId="77777777" w:rsidTr="002840B7">
        <w:trPr>
          <w:trHeight w:val="473"/>
          <w:tblCellSpacing w:w="7" w:type="dxa"/>
          <w:jc w:val="center"/>
        </w:trPr>
        <w:tc>
          <w:tcPr>
            <w:tcW w:w="0" w:type="auto"/>
            <w:vAlign w:val="center"/>
          </w:tcPr>
          <w:p w14:paraId="3BD6E634" w14:textId="77777777" w:rsidR="00221264" w:rsidRPr="00B138F3" w:rsidRDefault="00221264" w:rsidP="007660C8">
            <w:pPr>
              <w:widowControl w:val="0"/>
              <w:jc w:val="center"/>
              <w:rPr>
                <w:rFonts w:ascii="GHEA Grapalat" w:hAnsi="GHEA Grapalat"/>
                <w:iCs/>
              </w:rPr>
            </w:pPr>
            <w:r w:rsidRPr="00B138F3">
              <w:rPr>
                <w:rFonts w:ascii="GHEA Grapalat" w:hAnsi="GHEA Grapalat"/>
              </w:rPr>
              <w:t xml:space="preserve">_______________________ </w:t>
            </w:r>
          </w:p>
          <w:p w14:paraId="3E4A2F5C" w14:textId="77777777" w:rsidR="00221264" w:rsidRPr="00B138F3" w:rsidRDefault="00221264" w:rsidP="007660C8">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3F07A76D" w14:textId="77777777" w:rsidR="00221264" w:rsidRPr="00B138F3" w:rsidRDefault="00221264" w:rsidP="007660C8">
            <w:pPr>
              <w:widowControl w:val="0"/>
              <w:jc w:val="center"/>
              <w:rPr>
                <w:rFonts w:ascii="GHEA Grapalat" w:hAnsi="GHEA Grapalat"/>
                <w:iCs/>
              </w:rPr>
            </w:pPr>
            <w:r w:rsidRPr="00B138F3">
              <w:rPr>
                <w:rFonts w:ascii="GHEA Grapalat" w:hAnsi="GHEA Grapalat"/>
              </w:rPr>
              <w:t>_______________________</w:t>
            </w:r>
          </w:p>
          <w:p w14:paraId="23AED39F" w14:textId="77777777" w:rsidR="00221264" w:rsidRPr="00B138F3" w:rsidRDefault="00221264" w:rsidP="007660C8">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221264" w:rsidRPr="00B138F3" w14:paraId="35310F21" w14:textId="77777777" w:rsidTr="002840B7">
        <w:trPr>
          <w:trHeight w:val="503"/>
          <w:tblCellSpacing w:w="7" w:type="dxa"/>
          <w:jc w:val="center"/>
        </w:trPr>
        <w:tc>
          <w:tcPr>
            <w:tcW w:w="0" w:type="auto"/>
            <w:vAlign w:val="center"/>
          </w:tcPr>
          <w:p w14:paraId="67EB1AC2" w14:textId="77777777" w:rsidR="00221264" w:rsidRPr="00B138F3" w:rsidRDefault="00221264" w:rsidP="007660C8">
            <w:pPr>
              <w:widowControl w:val="0"/>
              <w:jc w:val="center"/>
              <w:rPr>
                <w:rFonts w:ascii="GHEA Grapalat" w:hAnsi="GHEA Grapalat"/>
                <w:iCs/>
              </w:rPr>
            </w:pPr>
            <w:r w:rsidRPr="00B138F3">
              <w:rPr>
                <w:rFonts w:ascii="GHEA Grapalat" w:hAnsi="GHEA Grapalat"/>
              </w:rPr>
              <w:t xml:space="preserve">______________________ </w:t>
            </w:r>
          </w:p>
          <w:p w14:paraId="416E7D56" w14:textId="77777777" w:rsidR="00221264" w:rsidRPr="00B138F3" w:rsidRDefault="00221264" w:rsidP="007660C8">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46CB258E" w14:textId="77777777" w:rsidR="00221264" w:rsidRPr="00B138F3" w:rsidRDefault="00221264" w:rsidP="007660C8">
            <w:pPr>
              <w:widowControl w:val="0"/>
              <w:jc w:val="center"/>
              <w:rPr>
                <w:rFonts w:ascii="GHEA Grapalat" w:hAnsi="GHEA Grapalat"/>
                <w:iCs/>
              </w:rPr>
            </w:pPr>
            <w:r w:rsidRPr="00B138F3">
              <w:rPr>
                <w:rFonts w:ascii="GHEA Grapalat" w:hAnsi="GHEA Grapalat"/>
              </w:rPr>
              <w:t>_______________________</w:t>
            </w:r>
          </w:p>
          <w:p w14:paraId="7A6CA634" w14:textId="77777777" w:rsidR="00221264" w:rsidRPr="00B138F3" w:rsidRDefault="00221264" w:rsidP="007660C8">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221264" w:rsidRPr="00B138F3" w14:paraId="306CA1E2" w14:textId="77777777" w:rsidTr="002840B7">
        <w:trPr>
          <w:trHeight w:val="281"/>
          <w:tblCellSpacing w:w="7" w:type="dxa"/>
          <w:jc w:val="center"/>
        </w:trPr>
        <w:tc>
          <w:tcPr>
            <w:tcW w:w="0" w:type="auto"/>
            <w:vAlign w:val="center"/>
          </w:tcPr>
          <w:p w14:paraId="361E30BE" w14:textId="77777777" w:rsidR="00221264" w:rsidRPr="00B138F3" w:rsidRDefault="00221264" w:rsidP="007660C8">
            <w:pPr>
              <w:widowControl w:val="0"/>
              <w:jc w:val="center"/>
              <w:rPr>
                <w:rFonts w:ascii="GHEA Grapalat" w:hAnsi="GHEA Grapalat"/>
                <w:iCs/>
              </w:rPr>
            </w:pPr>
            <w:r w:rsidRPr="00B138F3">
              <w:rPr>
                <w:rFonts w:ascii="GHEA Grapalat" w:hAnsi="GHEA Grapalat"/>
              </w:rPr>
              <w:t>М. П.</w:t>
            </w:r>
          </w:p>
        </w:tc>
        <w:tc>
          <w:tcPr>
            <w:tcW w:w="0" w:type="auto"/>
            <w:vAlign w:val="center"/>
          </w:tcPr>
          <w:p w14:paraId="3F40B500" w14:textId="77777777" w:rsidR="00221264" w:rsidRPr="00B138F3" w:rsidRDefault="00221264" w:rsidP="007660C8">
            <w:pPr>
              <w:widowControl w:val="0"/>
              <w:jc w:val="center"/>
              <w:rPr>
                <w:rFonts w:ascii="GHEA Grapalat" w:hAnsi="GHEA Grapalat"/>
                <w:iCs/>
              </w:rPr>
            </w:pPr>
            <w:r w:rsidRPr="00B138F3">
              <w:rPr>
                <w:rFonts w:ascii="GHEA Grapalat" w:hAnsi="GHEA Grapalat"/>
              </w:rPr>
              <w:t>М. П.</w:t>
            </w:r>
          </w:p>
        </w:tc>
      </w:tr>
    </w:tbl>
    <w:p w14:paraId="528B2F9F" w14:textId="77777777" w:rsidR="00221264" w:rsidRPr="00B138F3" w:rsidRDefault="00221264" w:rsidP="007660C8">
      <w:pPr>
        <w:widowControl w:val="0"/>
        <w:jc w:val="right"/>
        <w:rPr>
          <w:rFonts w:ascii="GHEA Grapalat" w:hAnsi="GHEA Grapalat" w:cs="Sylfaen"/>
          <w:b/>
        </w:rPr>
      </w:pPr>
    </w:p>
    <w:p w14:paraId="40AEBC68" w14:textId="77777777" w:rsidR="00221264" w:rsidRPr="00B138F3" w:rsidRDefault="00221264" w:rsidP="007660C8">
      <w:pPr>
        <w:rPr>
          <w:rFonts w:ascii="GHEA Grapalat" w:hAnsi="GHEA Grapalat" w:cs="Sylfaen"/>
          <w:b/>
        </w:rPr>
      </w:pPr>
      <w:r w:rsidRPr="00B138F3">
        <w:rPr>
          <w:rFonts w:ascii="GHEA Grapalat" w:hAnsi="GHEA Grapalat" w:cs="Sylfaen"/>
          <w:b/>
        </w:rPr>
        <w:br w:type="page"/>
      </w:r>
    </w:p>
    <w:p w14:paraId="0A7EACDD" w14:textId="77777777" w:rsidR="00221264" w:rsidRPr="00B138F3" w:rsidRDefault="00221264" w:rsidP="007660C8">
      <w:pPr>
        <w:widowControl w:val="0"/>
        <w:jc w:val="right"/>
        <w:rPr>
          <w:rFonts w:ascii="GHEA Grapalat" w:hAnsi="GHEA Grapalat" w:cs="Sylfaen"/>
          <w:i/>
        </w:rPr>
      </w:pPr>
      <w:r w:rsidRPr="00B138F3">
        <w:rPr>
          <w:rFonts w:ascii="GHEA Grapalat" w:hAnsi="GHEA Grapalat"/>
          <w:i/>
        </w:rPr>
        <w:lastRenderedPageBreak/>
        <w:t>Приложение № 3.1</w:t>
      </w:r>
    </w:p>
    <w:p w14:paraId="38BA4DE9" w14:textId="77777777" w:rsidR="00221264" w:rsidRPr="00B138F3" w:rsidRDefault="00221264" w:rsidP="007660C8">
      <w:pPr>
        <w:widowControl w:val="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14:paraId="5E4BC340" w14:textId="77777777" w:rsidR="00221264" w:rsidRPr="00B138F3" w:rsidRDefault="00221264" w:rsidP="007660C8">
      <w:pPr>
        <w:widowControl w:val="0"/>
        <w:tabs>
          <w:tab w:val="left" w:pos="360"/>
          <w:tab w:val="left" w:pos="540"/>
        </w:tabs>
        <w:jc w:val="center"/>
        <w:rPr>
          <w:rFonts w:ascii="GHEA Grapalat" w:hAnsi="GHEA Grapalat" w:cs="Sylfaen"/>
          <w:b/>
          <w:bCs/>
        </w:rPr>
      </w:pPr>
    </w:p>
    <w:p w14:paraId="1B8E65C3" w14:textId="77777777" w:rsidR="00221264" w:rsidRPr="00B138F3" w:rsidRDefault="00221264" w:rsidP="007660C8">
      <w:pPr>
        <w:widowControl w:val="0"/>
        <w:jc w:val="center"/>
        <w:rPr>
          <w:rFonts w:ascii="GHEA Grapalat" w:hAnsi="GHEA Grapalat" w:cs="Sylfaen"/>
          <w:bCs/>
        </w:rPr>
      </w:pPr>
      <w:r w:rsidRPr="00B138F3">
        <w:rPr>
          <w:rFonts w:ascii="GHEA Grapalat" w:hAnsi="GHEA Grapalat"/>
        </w:rPr>
        <w:t>АКТ №———</w:t>
      </w:r>
    </w:p>
    <w:p w14:paraId="40E2B8D1" w14:textId="77777777" w:rsidR="00221264" w:rsidRPr="00B138F3" w:rsidRDefault="00221264" w:rsidP="007660C8">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54D8EEA2" w14:textId="77777777" w:rsidR="00221264" w:rsidRPr="00B138F3" w:rsidRDefault="00221264" w:rsidP="007660C8">
      <w:pPr>
        <w:widowControl w:val="0"/>
        <w:tabs>
          <w:tab w:val="left" w:pos="360"/>
          <w:tab w:val="left" w:pos="540"/>
        </w:tabs>
        <w:jc w:val="center"/>
        <w:rPr>
          <w:rFonts w:ascii="GHEA Grapalat" w:hAnsi="GHEA Grapalat" w:cs="Sylfaen"/>
        </w:rPr>
      </w:pPr>
    </w:p>
    <w:p w14:paraId="2147AC59" w14:textId="77777777" w:rsidR="00221264" w:rsidRPr="00B138F3" w:rsidRDefault="00221264" w:rsidP="007660C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55AB9099" w14:textId="77777777" w:rsidR="00221264" w:rsidRPr="00B138F3" w:rsidRDefault="00221264" w:rsidP="007660C8">
      <w:pPr>
        <w:widowControl w:val="0"/>
        <w:ind w:left="7371" w:hanging="141"/>
        <w:jc w:val="both"/>
        <w:rPr>
          <w:rFonts w:ascii="GHEA Grapalat" w:hAnsi="GHEA Grapalat"/>
          <w:sz w:val="16"/>
        </w:rPr>
      </w:pPr>
      <w:r w:rsidRPr="00B138F3">
        <w:rPr>
          <w:rFonts w:ascii="GHEA Grapalat" w:hAnsi="GHEA Grapalat"/>
          <w:sz w:val="16"/>
        </w:rPr>
        <w:t>номер договора</w:t>
      </w:r>
    </w:p>
    <w:p w14:paraId="31D71540" w14:textId="77777777" w:rsidR="00221264" w:rsidRPr="00B138F3" w:rsidRDefault="00221264" w:rsidP="007660C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2356FFA9" w14:textId="77777777" w:rsidR="00221264" w:rsidRPr="00B138F3" w:rsidRDefault="00221264" w:rsidP="007660C8">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B9AADD7" w14:textId="77777777" w:rsidR="00221264" w:rsidRPr="00B138F3" w:rsidRDefault="00221264" w:rsidP="007660C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580BFAD4" w14:textId="77777777" w:rsidR="00221264" w:rsidRPr="00B138F3" w:rsidRDefault="00221264" w:rsidP="007660C8">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14:paraId="5EA27C2B" w14:textId="77777777" w:rsidR="00221264" w:rsidRPr="00B138F3" w:rsidRDefault="00221264" w:rsidP="007660C8">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221264" w:rsidRPr="00B138F3" w14:paraId="169E4D51" w14:textId="77777777" w:rsidTr="002840B7">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825FB4" w14:textId="77777777" w:rsidR="00221264" w:rsidRPr="00B138F3" w:rsidRDefault="00221264" w:rsidP="007660C8">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221264" w:rsidRPr="00B138F3" w14:paraId="246654F5" w14:textId="77777777" w:rsidTr="002840B7">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208D67F" w14:textId="77777777" w:rsidR="00221264" w:rsidRPr="00B138F3" w:rsidRDefault="00221264" w:rsidP="007660C8">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8199736" w14:textId="77777777" w:rsidR="00221264" w:rsidRPr="00B138F3" w:rsidRDefault="00221264" w:rsidP="007660C8">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8CABAA0" w14:textId="77777777" w:rsidR="00221264" w:rsidRPr="00B138F3" w:rsidRDefault="00221264" w:rsidP="007660C8">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221264" w:rsidRPr="00B138F3" w14:paraId="0CB4F597" w14:textId="77777777" w:rsidTr="002840B7">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4D603C3" w14:textId="77777777" w:rsidR="00221264" w:rsidRPr="00B138F3" w:rsidRDefault="00221264" w:rsidP="007660C8">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15B11A1" w14:textId="77777777" w:rsidR="00221264" w:rsidRPr="00B138F3" w:rsidRDefault="00221264" w:rsidP="007660C8">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DC01366" w14:textId="77777777" w:rsidR="00221264" w:rsidRPr="00B138F3" w:rsidRDefault="00221264" w:rsidP="007660C8">
            <w:pPr>
              <w:widowControl w:val="0"/>
              <w:jc w:val="center"/>
              <w:rPr>
                <w:rFonts w:ascii="GHEA Grapalat" w:hAnsi="GHEA Grapalat" w:cs="Sylfaen"/>
                <w:sz w:val="20"/>
                <w:szCs w:val="20"/>
              </w:rPr>
            </w:pPr>
          </w:p>
        </w:tc>
      </w:tr>
      <w:tr w:rsidR="00221264" w:rsidRPr="00B138F3" w14:paraId="79F888A7" w14:textId="77777777" w:rsidTr="002840B7">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53E6AEA" w14:textId="77777777" w:rsidR="00221264" w:rsidRPr="00B138F3" w:rsidRDefault="00221264" w:rsidP="007660C8">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6984A4F" w14:textId="77777777" w:rsidR="00221264" w:rsidRPr="00B138F3" w:rsidRDefault="00221264" w:rsidP="007660C8">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B676E1F" w14:textId="77777777" w:rsidR="00221264" w:rsidRPr="00B138F3" w:rsidRDefault="00221264" w:rsidP="007660C8">
            <w:pPr>
              <w:widowControl w:val="0"/>
              <w:jc w:val="center"/>
              <w:rPr>
                <w:rFonts w:ascii="GHEA Grapalat" w:hAnsi="GHEA Grapalat" w:cs="Sylfaen"/>
                <w:sz w:val="20"/>
                <w:szCs w:val="20"/>
              </w:rPr>
            </w:pPr>
          </w:p>
        </w:tc>
      </w:tr>
    </w:tbl>
    <w:p w14:paraId="4E9F765D" w14:textId="77777777" w:rsidR="00221264" w:rsidRPr="00B138F3" w:rsidRDefault="00221264" w:rsidP="007660C8">
      <w:pPr>
        <w:widowControl w:val="0"/>
        <w:tabs>
          <w:tab w:val="left" w:pos="360"/>
          <w:tab w:val="left" w:pos="540"/>
        </w:tabs>
        <w:jc w:val="both"/>
        <w:rPr>
          <w:rFonts w:ascii="GHEA Grapalat" w:hAnsi="GHEA Grapalat" w:cs="Sylfaen"/>
        </w:rPr>
      </w:pPr>
    </w:p>
    <w:p w14:paraId="568CA5D3" w14:textId="77777777" w:rsidR="00221264" w:rsidRPr="00B138F3" w:rsidRDefault="00221264" w:rsidP="007660C8">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6CC279E6" w14:textId="77777777" w:rsidR="00221264" w:rsidRDefault="00221264" w:rsidP="007660C8">
      <w:pPr>
        <w:rPr>
          <w:rFonts w:ascii="GHEA Grapalat" w:hAnsi="GHEA Grapalat"/>
        </w:rPr>
      </w:pPr>
      <w:r>
        <w:rPr>
          <w:rFonts w:ascii="GHEA Grapalat" w:hAnsi="GHEA Grapalat"/>
        </w:rPr>
        <w:t xml:space="preserve">                                                       </w:t>
      </w:r>
    </w:p>
    <w:p w14:paraId="7BCB5C1F" w14:textId="77777777" w:rsidR="00221264" w:rsidRPr="00B138F3" w:rsidRDefault="00221264" w:rsidP="007660C8">
      <w:pPr>
        <w:rPr>
          <w:rFonts w:ascii="GHEA Grapalat" w:hAnsi="GHEA Grapalat"/>
          <w:lang w:val="en-US"/>
        </w:rPr>
      </w:pPr>
      <w:r>
        <w:rPr>
          <w:rFonts w:ascii="GHEA Grapalat" w:hAnsi="GHEA Grapalat"/>
        </w:rPr>
        <w:t xml:space="preserve">                                                          </w:t>
      </w:r>
      <w:r w:rsidRPr="00B138F3">
        <w:rPr>
          <w:rFonts w:ascii="GHEA Grapalat" w:hAnsi="GHEA Grapalat"/>
        </w:rPr>
        <w:t>СТОРОНЫ</w:t>
      </w:r>
    </w:p>
    <w:p w14:paraId="4399FCEF" w14:textId="77777777" w:rsidR="00221264" w:rsidRPr="00B138F3" w:rsidRDefault="00221264" w:rsidP="007660C8">
      <w:pPr>
        <w:widowControl w:val="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221264" w:rsidRPr="00B138F3" w14:paraId="65821D41" w14:textId="77777777" w:rsidTr="002840B7">
        <w:tc>
          <w:tcPr>
            <w:tcW w:w="4450" w:type="dxa"/>
          </w:tcPr>
          <w:p w14:paraId="0589376B" w14:textId="77777777" w:rsidR="00221264" w:rsidRPr="00B138F3" w:rsidRDefault="00221264" w:rsidP="007660C8">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14:paraId="7C1FA822" w14:textId="77777777" w:rsidR="00221264" w:rsidRPr="00B138F3" w:rsidRDefault="00221264" w:rsidP="007660C8">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14:paraId="4BA93F06" w14:textId="77777777" w:rsidR="00221264" w:rsidRPr="00B138F3" w:rsidRDefault="00221264" w:rsidP="007660C8">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14:paraId="36E39F0C" w14:textId="77777777" w:rsidR="00221264" w:rsidRPr="00B138F3" w:rsidRDefault="00221264" w:rsidP="007660C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221264" w:rsidRPr="00B138F3" w14:paraId="6F0BB297" w14:textId="77777777" w:rsidTr="002840B7">
        <w:trPr>
          <w:tblCellSpacing w:w="7" w:type="dxa"/>
          <w:jc w:val="center"/>
        </w:trPr>
        <w:tc>
          <w:tcPr>
            <w:tcW w:w="0" w:type="auto"/>
            <w:vAlign w:val="center"/>
          </w:tcPr>
          <w:p w14:paraId="55596F57" w14:textId="77777777" w:rsidR="00221264" w:rsidRPr="00B138F3" w:rsidRDefault="00221264" w:rsidP="007660C8">
            <w:pPr>
              <w:widowControl w:val="0"/>
              <w:jc w:val="center"/>
              <w:rPr>
                <w:rFonts w:ascii="GHEA Grapalat" w:hAnsi="GHEA Grapalat" w:cs="GHEA Grapalat"/>
              </w:rPr>
            </w:pPr>
            <w:r w:rsidRPr="00B138F3">
              <w:rPr>
                <w:rFonts w:ascii="GHEA Grapalat" w:hAnsi="GHEA Grapalat"/>
              </w:rPr>
              <w:t xml:space="preserve">___________________________ </w:t>
            </w:r>
          </w:p>
          <w:p w14:paraId="63115098" w14:textId="77777777" w:rsidR="00221264" w:rsidRPr="00B138F3" w:rsidRDefault="00221264" w:rsidP="007660C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2A4DB7F4" w14:textId="77777777" w:rsidR="00221264" w:rsidRPr="00B138F3" w:rsidRDefault="00221264" w:rsidP="007660C8">
            <w:pPr>
              <w:widowControl w:val="0"/>
              <w:jc w:val="center"/>
              <w:rPr>
                <w:rFonts w:ascii="GHEA Grapalat" w:hAnsi="GHEA Grapalat" w:cs="GHEA Grapalat"/>
              </w:rPr>
            </w:pPr>
            <w:r w:rsidRPr="00B138F3">
              <w:rPr>
                <w:rFonts w:ascii="GHEA Grapalat" w:hAnsi="GHEA Grapalat"/>
              </w:rPr>
              <w:t>___________________________</w:t>
            </w:r>
          </w:p>
          <w:p w14:paraId="0296D23A" w14:textId="77777777" w:rsidR="00221264" w:rsidRPr="00B138F3" w:rsidRDefault="00221264" w:rsidP="007660C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221264" w:rsidRPr="00B138F3" w14:paraId="2BE5F804" w14:textId="77777777" w:rsidTr="002840B7">
        <w:trPr>
          <w:tblCellSpacing w:w="7" w:type="dxa"/>
          <w:jc w:val="center"/>
        </w:trPr>
        <w:tc>
          <w:tcPr>
            <w:tcW w:w="0" w:type="auto"/>
            <w:vAlign w:val="center"/>
          </w:tcPr>
          <w:p w14:paraId="2ECF3B8D" w14:textId="77777777" w:rsidR="00221264" w:rsidRPr="00B138F3" w:rsidRDefault="00221264" w:rsidP="007660C8">
            <w:pPr>
              <w:widowControl w:val="0"/>
              <w:jc w:val="center"/>
              <w:rPr>
                <w:rFonts w:ascii="GHEA Grapalat" w:hAnsi="GHEA Grapalat" w:cs="GHEA Grapalat"/>
              </w:rPr>
            </w:pPr>
            <w:r w:rsidRPr="00B138F3">
              <w:rPr>
                <w:rFonts w:ascii="GHEA Grapalat" w:hAnsi="GHEA Grapalat"/>
              </w:rPr>
              <w:t xml:space="preserve">___________________________ </w:t>
            </w:r>
          </w:p>
          <w:p w14:paraId="5F2C61F8" w14:textId="77777777" w:rsidR="00221264" w:rsidRPr="00B138F3" w:rsidRDefault="00221264" w:rsidP="007660C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44B74774" w14:textId="77777777" w:rsidR="00221264" w:rsidRPr="00B138F3" w:rsidRDefault="00221264" w:rsidP="007660C8">
            <w:pPr>
              <w:widowControl w:val="0"/>
              <w:jc w:val="center"/>
              <w:rPr>
                <w:rFonts w:ascii="GHEA Grapalat" w:hAnsi="GHEA Grapalat" w:cs="GHEA Grapalat"/>
              </w:rPr>
            </w:pPr>
            <w:r w:rsidRPr="00B138F3">
              <w:rPr>
                <w:rFonts w:ascii="GHEA Grapalat" w:hAnsi="GHEA Grapalat"/>
              </w:rPr>
              <w:t>___________________________</w:t>
            </w:r>
          </w:p>
          <w:p w14:paraId="463CF73F" w14:textId="77777777" w:rsidR="00221264" w:rsidRPr="00B138F3" w:rsidRDefault="00221264" w:rsidP="007660C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14:paraId="306879E9" w14:textId="77777777" w:rsidR="00221264" w:rsidRPr="00B138F3" w:rsidRDefault="00221264" w:rsidP="007660C8">
      <w:pPr>
        <w:widowControl w:val="0"/>
        <w:ind w:left="-142" w:firstLine="142"/>
        <w:jc w:val="center"/>
        <w:rPr>
          <w:rFonts w:ascii="GHEA Grapalat" w:hAnsi="GHEA Grapalat" w:cs="Sylfaen"/>
          <w:b/>
        </w:rPr>
      </w:pPr>
    </w:p>
    <w:p w14:paraId="50A6D354" w14:textId="77777777" w:rsidR="002615C5" w:rsidRDefault="002615C5" w:rsidP="007660C8">
      <w:pPr>
        <w:ind w:left="-360"/>
        <w:rPr>
          <w:lang w:val="en-US"/>
        </w:rPr>
      </w:pPr>
    </w:p>
    <w:p w14:paraId="37E86084" w14:textId="77777777" w:rsidR="00EA5BB2" w:rsidRDefault="00EA5BB2" w:rsidP="007660C8">
      <w:pPr>
        <w:ind w:left="-360"/>
        <w:rPr>
          <w:lang w:val="en-US"/>
        </w:rPr>
      </w:pPr>
    </w:p>
    <w:p w14:paraId="606A8F7F" w14:textId="77777777" w:rsidR="00EA5BB2" w:rsidRDefault="00EA5BB2" w:rsidP="007660C8">
      <w:pPr>
        <w:ind w:left="-360"/>
        <w:rPr>
          <w:lang w:val="en-US"/>
        </w:rPr>
      </w:pPr>
    </w:p>
    <w:p w14:paraId="44474B84" w14:textId="77777777" w:rsidR="00EA5BB2" w:rsidRDefault="00EA5BB2" w:rsidP="007660C8">
      <w:pPr>
        <w:ind w:left="-360"/>
        <w:rPr>
          <w:lang w:val="en-US"/>
        </w:rPr>
      </w:pPr>
    </w:p>
    <w:p w14:paraId="7EF4780E" w14:textId="77777777" w:rsidR="00EA5BB2" w:rsidRDefault="00EA5BB2" w:rsidP="007660C8">
      <w:pPr>
        <w:ind w:left="-360"/>
        <w:rPr>
          <w:lang w:val="en-US"/>
        </w:rPr>
      </w:pPr>
    </w:p>
    <w:p w14:paraId="6080ADDE" w14:textId="77777777" w:rsidR="00EA5BB2" w:rsidRDefault="00EA5BB2" w:rsidP="007660C8">
      <w:pPr>
        <w:ind w:left="-360"/>
        <w:rPr>
          <w:lang w:val="en-US"/>
        </w:rPr>
      </w:pPr>
    </w:p>
    <w:p w14:paraId="2F3FB81A" w14:textId="77777777" w:rsidR="00EA5BB2" w:rsidRDefault="00EA5BB2" w:rsidP="007660C8">
      <w:pPr>
        <w:ind w:left="-360"/>
        <w:rPr>
          <w:lang w:val="en-US"/>
        </w:rPr>
      </w:pPr>
    </w:p>
    <w:p w14:paraId="592CF444" w14:textId="77777777" w:rsidR="00EA5BB2" w:rsidRDefault="00EA5BB2" w:rsidP="007660C8">
      <w:pPr>
        <w:ind w:left="-360"/>
        <w:rPr>
          <w:lang w:val="en-US"/>
        </w:rPr>
      </w:pPr>
    </w:p>
    <w:p w14:paraId="21BBD605" w14:textId="77777777" w:rsidR="00EA5BB2" w:rsidRDefault="00EA5BB2" w:rsidP="007660C8">
      <w:pPr>
        <w:ind w:left="-360"/>
        <w:rPr>
          <w:lang w:val="en-US"/>
        </w:rPr>
      </w:pPr>
    </w:p>
    <w:p w14:paraId="433DA822" w14:textId="77777777" w:rsidR="00EA5BB2" w:rsidRDefault="00EA5BB2" w:rsidP="007660C8">
      <w:pPr>
        <w:ind w:left="-360"/>
        <w:rPr>
          <w:lang w:val="en-US"/>
        </w:rPr>
      </w:pPr>
    </w:p>
    <w:p w14:paraId="4063B917" w14:textId="77777777" w:rsidR="00EA5BB2" w:rsidRDefault="00EA5BB2" w:rsidP="007660C8">
      <w:pPr>
        <w:ind w:left="-360"/>
        <w:rPr>
          <w:lang w:val="en-US"/>
        </w:rPr>
      </w:pPr>
    </w:p>
    <w:p w14:paraId="0DCAA821" w14:textId="77777777" w:rsidR="00EA5BB2" w:rsidRDefault="00EA5BB2" w:rsidP="007660C8">
      <w:pPr>
        <w:ind w:left="-360"/>
        <w:rPr>
          <w:lang w:val="en-US"/>
        </w:rPr>
      </w:pPr>
    </w:p>
    <w:p w14:paraId="572EB6CB" w14:textId="77777777" w:rsidR="00EA5BB2" w:rsidRDefault="00EA5BB2" w:rsidP="007660C8">
      <w:pPr>
        <w:ind w:left="-360"/>
        <w:rPr>
          <w:lang w:val="en-US"/>
        </w:rPr>
      </w:pPr>
    </w:p>
    <w:p w14:paraId="1877E58A" w14:textId="77777777" w:rsidR="00EA5BB2" w:rsidRPr="00FE3342" w:rsidRDefault="00EA5BB2" w:rsidP="00EA5BB2">
      <w:pPr>
        <w:widowControl w:val="0"/>
        <w:jc w:val="right"/>
        <w:rPr>
          <w:rFonts w:ascii="GHEA Grapalat" w:hAnsi="GHEA Grapalat" w:cs="Sylfaen"/>
          <w:i/>
        </w:rPr>
      </w:pPr>
      <w:r w:rsidRPr="00FE3342">
        <w:rPr>
          <w:rFonts w:ascii="GHEA Grapalat" w:hAnsi="GHEA Grapalat"/>
          <w:i/>
        </w:rPr>
        <w:t>Приложение № 4</w:t>
      </w:r>
    </w:p>
    <w:p w14:paraId="4AADADBB" w14:textId="77777777" w:rsidR="00EA5BB2" w:rsidRPr="00FE3342" w:rsidRDefault="00EA5BB2" w:rsidP="00EA5BB2">
      <w:pPr>
        <w:widowControl w:val="0"/>
        <w:jc w:val="right"/>
        <w:rPr>
          <w:rFonts w:ascii="GHEA Grapalat" w:hAnsi="GHEA Grapalat" w:cs="Sylfaen"/>
          <w:i/>
        </w:rPr>
      </w:pPr>
      <w:r w:rsidRPr="00FE3342">
        <w:rPr>
          <w:rFonts w:ascii="GHEA Grapalat" w:hAnsi="GHEA Grapalat"/>
          <w:i/>
        </w:rPr>
        <w:t>к Договору под кодом</w:t>
      </w:r>
      <w:r w:rsidRPr="00FE3342">
        <w:rPr>
          <w:rFonts w:ascii="GHEA Grapalat" w:hAnsi="GHEA Grapalat"/>
          <w:i/>
          <w:lang w:val="hy-AM"/>
        </w:rPr>
        <w:t xml:space="preserve"> «      »</w:t>
      </w:r>
      <w:r w:rsidRPr="00FE3342">
        <w:rPr>
          <w:rFonts w:ascii="GHEA Grapalat" w:hAnsi="GHEA Grapalat"/>
          <w:i/>
        </w:rPr>
        <w:t xml:space="preserve"> </w:t>
      </w:r>
      <w:r w:rsidRPr="00FE3342">
        <w:rPr>
          <w:rFonts w:ascii="GHEA Grapalat" w:hAnsi="GHEA Grapalat" w:cs="Sylfaen"/>
          <w:i/>
        </w:rPr>
        <w:br/>
      </w:r>
      <w:r w:rsidRPr="00FE3342">
        <w:rPr>
          <w:rFonts w:ascii="GHEA Grapalat" w:hAnsi="GHEA Grapalat"/>
          <w:i/>
        </w:rPr>
        <w:t>заключенному "</w:t>
      </w:r>
      <w:r w:rsidRPr="00FE3342">
        <w:rPr>
          <w:rFonts w:ascii="GHEA Grapalat" w:hAnsi="GHEA Grapalat"/>
          <w:i/>
        </w:rPr>
        <w:tab/>
        <w:t xml:space="preserve"> "</w:t>
      </w:r>
      <w:r w:rsidRPr="00FE3342">
        <w:rPr>
          <w:rFonts w:ascii="GHEA Grapalat" w:hAnsi="GHEA Grapalat"/>
          <w:i/>
        </w:rPr>
        <w:tab/>
        <w:t>20</w:t>
      </w:r>
      <w:r w:rsidRPr="00FE3342">
        <w:rPr>
          <w:rFonts w:ascii="GHEA Grapalat" w:hAnsi="GHEA Grapalat"/>
          <w:i/>
        </w:rPr>
        <w:tab/>
        <w:t xml:space="preserve">  г.</w:t>
      </w:r>
    </w:p>
    <w:p w14:paraId="03EECD88" w14:textId="77777777" w:rsidR="00EA5BB2" w:rsidRPr="00FE3342" w:rsidRDefault="00EA5BB2" w:rsidP="00EA5BB2">
      <w:pPr>
        <w:jc w:val="center"/>
        <w:rPr>
          <w:ins w:id="19" w:author="Inesa Kocharyan" w:date="2025-02-07T10:36:00Z"/>
          <w:rFonts w:ascii="GHEA Grapalat" w:hAnsi="GHEA Grapalat" w:cs="GHEA Grapalat"/>
        </w:rPr>
      </w:pPr>
    </w:p>
    <w:p w14:paraId="7B4F91C6" w14:textId="77777777" w:rsidR="00EA5BB2" w:rsidRPr="00FE3342" w:rsidRDefault="00EA5BB2" w:rsidP="00EA5BB2">
      <w:pPr>
        <w:jc w:val="center"/>
        <w:rPr>
          <w:rFonts w:ascii="GHEA Grapalat" w:hAnsi="GHEA Grapalat" w:cs="GHEA Grapalat"/>
        </w:rPr>
      </w:pPr>
      <w:r w:rsidRPr="00FE3342">
        <w:rPr>
          <w:rFonts w:ascii="GHEA Grapalat" w:hAnsi="GHEA Grapalat" w:cs="GHEA Grapalat"/>
        </w:rPr>
        <w:t>УВЕДОМЛЕНИЕ</w:t>
      </w:r>
    </w:p>
    <w:p w14:paraId="3698620D" w14:textId="77777777" w:rsidR="00EA5BB2" w:rsidRPr="00FE3342" w:rsidRDefault="00EA5BB2" w:rsidP="00EA5BB2">
      <w:pPr>
        <w:jc w:val="center"/>
        <w:rPr>
          <w:rFonts w:ascii="GHEA Grapalat" w:hAnsi="GHEA Grapalat" w:cs="GHEA Grapalat"/>
          <w:lang w:val="hy-AM"/>
        </w:rPr>
      </w:pPr>
    </w:p>
    <w:p w14:paraId="0EF64FC9" w14:textId="77777777" w:rsidR="00EA5BB2" w:rsidRPr="00FE3342" w:rsidRDefault="00EA5BB2" w:rsidP="00EA5BB2">
      <w:pPr>
        <w:rPr>
          <w:rFonts w:ascii="GHEA Grapalat" w:hAnsi="GHEA Grapalat" w:cs="Arial"/>
          <w:sz w:val="20"/>
          <w:szCs w:val="20"/>
          <w:lang w:val="es-ES"/>
        </w:rPr>
      </w:pPr>
      <w:r w:rsidRPr="00FE3342">
        <w:rPr>
          <w:rFonts w:ascii="GHEA Grapalat" w:hAnsi="GHEA Grapalat"/>
          <w:u w:val="single"/>
          <w:lang w:val="es-ES"/>
        </w:rPr>
        <w:t xml:space="preserve">                                                             </w:t>
      </w:r>
      <w:r w:rsidRPr="00FE3342">
        <w:rPr>
          <w:rFonts w:ascii="GHEA Grapalat" w:hAnsi="GHEA Grapalat"/>
          <w:u w:val="single"/>
          <w:lang w:val="es-ES"/>
        </w:rPr>
        <w:tab/>
      </w:r>
      <w:r w:rsidRPr="00FE3342">
        <w:rPr>
          <w:rFonts w:ascii="GHEA Grapalat" w:hAnsi="GHEA Grapalat"/>
          <w:u w:val="single"/>
          <w:lang w:val="es-ES"/>
        </w:rPr>
        <w:tab/>
        <w:t xml:space="preserve">       </w:t>
      </w:r>
      <w:r w:rsidRPr="00FE3342">
        <w:rPr>
          <w:rFonts w:ascii="GHEA Grapalat" w:hAnsi="GHEA Grapalat"/>
          <w:lang w:val="es-ES"/>
        </w:rPr>
        <w:t xml:space="preserve"> </w:t>
      </w:r>
      <w:r w:rsidRPr="00FE3342">
        <w:rPr>
          <w:rFonts w:ascii="GHEA Grapalat" w:hAnsi="GHEA Grapalat"/>
        </w:rPr>
        <w:t>з</w:t>
      </w:r>
      <w:r w:rsidRPr="00FE3342">
        <w:rPr>
          <w:rFonts w:ascii="GHEA Grapalat" w:hAnsi="GHEA Grapalat" w:cs="Sylfaen"/>
          <w:sz w:val="20"/>
          <w:szCs w:val="20"/>
        </w:rPr>
        <w:t>аявляет, что</w:t>
      </w:r>
      <w:r w:rsidRPr="00FE3342">
        <w:rPr>
          <w:rFonts w:ascii="GHEA Grapalat" w:hAnsi="GHEA Grapalat" w:cs="Arial"/>
          <w:sz w:val="20"/>
          <w:szCs w:val="20"/>
        </w:rPr>
        <w:t>:</w:t>
      </w:r>
      <w:r w:rsidRPr="00FE3342">
        <w:rPr>
          <w:rFonts w:ascii="GHEA Grapalat" w:hAnsi="GHEA Grapalat" w:cs="Arial"/>
          <w:sz w:val="20"/>
          <w:szCs w:val="20"/>
          <w:lang w:val="es-ES"/>
        </w:rPr>
        <w:t xml:space="preserve">  </w:t>
      </w:r>
    </w:p>
    <w:p w14:paraId="1A5F9B4D" w14:textId="77777777" w:rsidR="00EA5BB2" w:rsidRPr="00FE3342" w:rsidRDefault="00EA5BB2" w:rsidP="00EA5BB2">
      <w:pPr>
        <w:rPr>
          <w:rFonts w:ascii="GHEA Grapalat" w:hAnsi="GHEA Grapalat" w:cs="Arial"/>
          <w:vertAlign w:val="superscript"/>
          <w:lang w:val="es-ES"/>
        </w:rPr>
      </w:pPr>
      <w:r w:rsidRPr="00FE3342">
        <w:rPr>
          <w:rFonts w:ascii="GHEA Grapalat" w:hAnsi="GHEA Grapalat"/>
          <w:vertAlign w:val="superscript"/>
          <w:lang w:val="es-ES"/>
        </w:rPr>
        <w:t xml:space="preserve">               </w:t>
      </w:r>
      <w:r w:rsidRPr="00FE3342">
        <w:rPr>
          <w:rFonts w:ascii="GHEA Grapalat" w:hAnsi="GHEA Grapalat"/>
          <w:lang w:val="es-ES"/>
        </w:rPr>
        <w:t xml:space="preserve">     </w:t>
      </w:r>
      <w:r w:rsidRPr="00FE3342">
        <w:rPr>
          <w:rFonts w:ascii="GHEA Grapalat" w:hAnsi="GHEA Grapalat" w:cs="Sylfaen"/>
          <w:vertAlign w:val="superscript"/>
        </w:rPr>
        <w:t>название</w:t>
      </w:r>
      <w:r w:rsidRPr="00FE3342">
        <w:rPr>
          <w:rFonts w:ascii="GHEA Grapalat" w:hAnsi="GHEA Grapalat" w:cs="Sylfaen"/>
          <w:vertAlign w:val="superscript"/>
          <w:lang w:val="es-ES"/>
        </w:rPr>
        <w:t xml:space="preserve"> </w:t>
      </w:r>
      <w:proofErr w:type="spellStart"/>
      <w:r w:rsidRPr="00FE3342">
        <w:rPr>
          <w:rFonts w:ascii="GHEA Grapalat" w:hAnsi="GHEA Grapalat" w:cs="Sylfaen"/>
          <w:vertAlign w:val="superscript"/>
          <w:lang w:val="es-ES"/>
        </w:rPr>
        <w:t>финансового</w:t>
      </w:r>
      <w:proofErr w:type="spellEnd"/>
      <w:r w:rsidRPr="00FE3342">
        <w:rPr>
          <w:rFonts w:ascii="GHEA Grapalat" w:hAnsi="GHEA Grapalat" w:cs="Sylfaen"/>
          <w:vertAlign w:val="superscript"/>
          <w:lang w:val="es-ES"/>
        </w:rPr>
        <w:t xml:space="preserve"> </w:t>
      </w:r>
      <w:proofErr w:type="spellStart"/>
      <w:r w:rsidRPr="00FE3342">
        <w:rPr>
          <w:rFonts w:ascii="GHEA Grapalat" w:hAnsi="GHEA Grapalat" w:cs="Sylfaen"/>
          <w:vertAlign w:val="superscript"/>
          <w:lang w:val="es-ES"/>
        </w:rPr>
        <w:t>агента</w:t>
      </w:r>
      <w:proofErr w:type="spellEnd"/>
    </w:p>
    <w:p w14:paraId="60D5A52C" w14:textId="77777777" w:rsidR="00EA5BB2" w:rsidRPr="00FE3342" w:rsidRDefault="00EA5BB2" w:rsidP="00EA5BB2">
      <w:pPr>
        <w:rPr>
          <w:rFonts w:ascii="GHEA Grapalat" w:hAnsi="GHEA Grapalat"/>
          <w:vertAlign w:val="superscript"/>
          <w:lang w:val="es-ES"/>
        </w:rPr>
      </w:pPr>
    </w:p>
    <w:p w14:paraId="7F2E7EC5" w14:textId="77777777" w:rsidR="00EA5BB2" w:rsidRPr="00FE3342" w:rsidRDefault="00EA5BB2" w:rsidP="00EA5BB2">
      <w:pPr>
        <w:pStyle w:val="ListParagraph"/>
        <w:numPr>
          <w:ilvl w:val="0"/>
          <w:numId w:val="43"/>
        </w:numPr>
        <w:contextualSpacing/>
        <w:jc w:val="both"/>
        <w:rPr>
          <w:rFonts w:ascii="GHEA Grapalat" w:hAnsi="GHEA Grapalat"/>
          <w:u w:val="single"/>
          <w:lang w:val="es-ES"/>
        </w:rPr>
      </w:pPr>
      <w:r w:rsidRPr="00FE3342">
        <w:rPr>
          <w:rFonts w:ascii="GHEA Grapalat" w:hAnsi="GHEA Grapalat"/>
          <w:sz w:val="20"/>
          <w:szCs w:val="20"/>
        </w:rPr>
        <w:t>В рамках заключенного между</w:t>
      </w:r>
      <w:r w:rsidRPr="00FE3342">
        <w:rPr>
          <w:rFonts w:ascii="GHEA Grapalat" w:hAnsi="GHEA Grapalat"/>
        </w:rPr>
        <w:t xml:space="preserve">   ----------------------</w:t>
      </w:r>
      <w:r w:rsidRPr="00FE3342">
        <w:rPr>
          <w:rFonts w:ascii="GHEA Grapalat" w:hAnsi="GHEA Grapalat"/>
          <w:lang w:val="hy-AM"/>
        </w:rPr>
        <w:t xml:space="preserve"> </w:t>
      </w:r>
      <w:r w:rsidRPr="00FE3342">
        <w:rPr>
          <w:rFonts w:ascii="GHEA Grapalat" w:hAnsi="GHEA Grapalat"/>
          <w:sz w:val="20"/>
          <w:szCs w:val="20"/>
        </w:rPr>
        <w:t>- ом   и</w:t>
      </w:r>
      <w:r w:rsidRPr="00FE3342">
        <w:rPr>
          <w:rFonts w:ascii="GHEA Grapalat" w:hAnsi="GHEA Grapalat"/>
        </w:rPr>
        <w:t xml:space="preserve"> ---------------------------- </w:t>
      </w:r>
      <w:r w:rsidRPr="00FE3342">
        <w:rPr>
          <w:rFonts w:ascii="GHEA Grapalat" w:hAnsi="GHEA Grapalat"/>
          <w:sz w:val="20"/>
          <w:szCs w:val="20"/>
        </w:rPr>
        <w:t>-ом</w:t>
      </w:r>
      <w:r w:rsidRPr="00FE3342">
        <w:rPr>
          <w:rFonts w:ascii="GHEA Grapalat" w:hAnsi="GHEA Grapalat"/>
        </w:rPr>
        <w:t xml:space="preserve">                              </w:t>
      </w:r>
    </w:p>
    <w:p w14:paraId="35C23A16" w14:textId="77777777" w:rsidR="00EA5BB2" w:rsidRPr="00FE3342" w:rsidRDefault="00EA5BB2" w:rsidP="00EA5BB2">
      <w:pPr>
        <w:rPr>
          <w:rFonts w:ascii="GHEA Grapalat" w:hAnsi="GHEA Grapalat" w:cs="Sylfaen"/>
          <w:vertAlign w:val="superscript"/>
        </w:rPr>
      </w:pPr>
      <w:r w:rsidRPr="00FE3342">
        <w:rPr>
          <w:rFonts w:ascii="GHEA Grapalat" w:hAnsi="GHEA Grapalat" w:cs="Sylfaen"/>
          <w:vertAlign w:val="superscript"/>
          <w:lang w:val="es-ES"/>
        </w:rPr>
        <w:t xml:space="preserve">                                                                                     </w:t>
      </w:r>
      <w:r w:rsidRPr="00FE3342">
        <w:rPr>
          <w:rFonts w:ascii="GHEA Grapalat" w:hAnsi="GHEA Grapalat" w:cs="Sylfaen"/>
          <w:vertAlign w:val="superscript"/>
        </w:rPr>
        <w:t xml:space="preserve">      название</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покупателя</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 xml:space="preserve">                      </w:t>
      </w:r>
      <w:r w:rsidRPr="00FE3342">
        <w:rPr>
          <w:rFonts w:ascii="GHEA Grapalat" w:hAnsi="GHEA Grapalat" w:cs="Sylfaen"/>
          <w:vertAlign w:val="superscript"/>
          <w:lang w:val="hy-AM"/>
        </w:rPr>
        <w:t xml:space="preserve">            </w:t>
      </w:r>
      <w:r w:rsidRPr="00FE3342">
        <w:rPr>
          <w:rFonts w:ascii="GHEA Grapalat" w:hAnsi="GHEA Grapalat" w:cs="Sylfaen"/>
          <w:vertAlign w:val="superscript"/>
        </w:rPr>
        <w:t>название</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продавца</w:t>
      </w:r>
    </w:p>
    <w:p w14:paraId="773B34D5" w14:textId="77777777" w:rsidR="00EA5BB2" w:rsidRPr="00FE3342" w:rsidRDefault="00EA5BB2" w:rsidP="00EA5BB2">
      <w:pPr>
        <w:rPr>
          <w:rFonts w:ascii="GHEA Grapalat" w:hAnsi="GHEA Grapalat" w:cs="Sylfaen"/>
          <w:vertAlign w:val="superscript"/>
        </w:rPr>
      </w:pPr>
      <w:r w:rsidRPr="00FE3342">
        <w:rPr>
          <w:rFonts w:ascii="GHEA Grapalat" w:hAnsi="GHEA Grapalat" w:cs="Sylfaen"/>
          <w:sz w:val="20"/>
          <w:szCs w:val="20"/>
          <w:lang w:val="es-ES"/>
        </w:rPr>
        <w:t xml:space="preserve">   «--»</w:t>
      </w:r>
      <w:r w:rsidRPr="00FE3342">
        <w:rPr>
          <w:rFonts w:ascii="GHEA Grapalat" w:hAnsi="GHEA Grapalat" w:cs="Sylfaen"/>
          <w:sz w:val="20"/>
          <w:szCs w:val="20"/>
        </w:rPr>
        <w:t xml:space="preserve"> </w:t>
      </w:r>
      <w:r w:rsidRPr="00FE3342">
        <w:rPr>
          <w:rFonts w:ascii="GHEA Grapalat" w:hAnsi="GHEA Grapalat" w:cs="Sylfaen"/>
          <w:sz w:val="20"/>
          <w:szCs w:val="20"/>
          <w:lang w:val="es-ES"/>
        </w:rPr>
        <w:t>20</w:t>
      </w:r>
      <w:r w:rsidRPr="00FE3342">
        <w:rPr>
          <w:rFonts w:ascii="GHEA Grapalat" w:hAnsi="GHEA Grapalat" w:cs="Sylfaen"/>
          <w:sz w:val="20"/>
          <w:szCs w:val="20"/>
        </w:rPr>
        <w:t>г</w:t>
      </w:r>
      <w:r w:rsidRPr="00FE3342">
        <w:rPr>
          <w:rFonts w:ascii="GHEA Grapalat" w:hAnsi="GHEA Grapalat" w:cs="Sylfaen"/>
          <w:sz w:val="20"/>
          <w:szCs w:val="20"/>
          <w:lang w:val="es-ES"/>
        </w:rPr>
        <w:t>.</w:t>
      </w:r>
      <w:r w:rsidRPr="00FE3342">
        <w:rPr>
          <w:rFonts w:ascii="GHEA Grapalat" w:hAnsi="GHEA Grapalat" w:cs="Sylfaen"/>
          <w:sz w:val="20"/>
          <w:szCs w:val="20"/>
        </w:rPr>
        <w:t xml:space="preserve">договора под </w:t>
      </w:r>
      <w:proofErr w:type="gramStart"/>
      <w:r w:rsidRPr="00FE3342">
        <w:rPr>
          <w:rFonts w:ascii="GHEA Grapalat" w:hAnsi="GHEA Grapalat" w:cs="Sylfaen"/>
          <w:sz w:val="20"/>
          <w:szCs w:val="20"/>
        </w:rPr>
        <w:t xml:space="preserve">кодом </w:t>
      </w:r>
      <w:r w:rsidRPr="00FE3342">
        <w:rPr>
          <w:rFonts w:ascii="GHEA Grapalat" w:hAnsi="GHEA Grapalat" w:cs="Sylfaen"/>
          <w:sz w:val="20"/>
          <w:szCs w:val="20"/>
          <w:lang w:val="es-ES"/>
        </w:rPr>
        <w:t xml:space="preserve"> </w:t>
      </w:r>
      <w:r w:rsidRPr="00FE3342">
        <w:rPr>
          <w:rFonts w:ascii="GHEA Grapalat" w:hAnsi="GHEA Grapalat"/>
          <w:i/>
          <w:sz w:val="20"/>
          <w:szCs w:val="20"/>
          <w:lang w:val="af-ZA"/>
        </w:rPr>
        <w:t>_</w:t>
      </w:r>
      <w:proofErr w:type="gramEnd"/>
      <w:r w:rsidRPr="00FE3342">
        <w:rPr>
          <w:rFonts w:ascii="GHEA Grapalat" w:hAnsi="GHEA Grapalat"/>
          <w:i/>
          <w:sz w:val="20"/>
          <w:szCs w:val="20"/>
          <w:lang w:val="af-ZA"/>
        </w:rPr>
        <w:t>_</w:t>
      </w:r>
      <w:proofErr w:type="gramStart"/>
      <w:r w:rsidRPr="00FE3342">
        <w:rPr>
          <w:rFonts w:ascii="GHEA Grapalat" w:hAnsi="GHEA Grapalat"/>
          <w:i/>
          <w:sz w:val="20"/>
          <w:szCs w:val="20"/>
          <w:lang w:val="af-ZA"/>
        </w:rPr>
        <w:t>_</w:t>
      </w:r>
      <w:r w:rsidRPr="00FE3342">
        <w:rPr>
          <w:rFonts w:ascii="GHEA Grapalat" w:hAnsi="GHEA Grapalat" w:cs="Arial"/>
          <w:i/>
          <w:sz w:val="20"/>
          <w:szCs w:val="20"/>
          <w:shd w:val="clear" w:color="auto" w:fill="FFFFFF"/>
          <w:lang w:val="hy-AM"/>
        </w:rPr>
        <w:t>«</w:t>
      </w:r>
      <w:proofErr w:type="gramEnd"/>
      <w:r w:rsidRPr="00FE3342">
        <w:rPr>
          <w:rFonts w:ascii="GHEA Grapalat" w:hAnsi="GHEA Grapalat" w:cs="Arial"/>
          <w:i/>
          <w:sz w:val="20"/>
          <w:szCs w:val="20"/>
          <w:shd w:val="clear" w:color="auto" w:fill="FFFFFF"/>
          <w:lang w:val="hy-AM"/>
        </w:rPr>
        <w:t>_______</w:t>
      </w:r>
      <w:proofErr w:type="gramStart"/>
      <w:r w:rsidRPr="00FE3342">
        <w:rPr>
          <w:rFonts w:ascii="GHEA Grapalat" w:hAnsi="GHEA Grapalat" w:cs="Arial"/>
          <w:i/>
          <w:sz w:val="20"/>
          <w:szCs w:val="20"/>
          <w:shd w:val="clear" w:color="auto" w:fill="FFFFFF"/>
          <w:lang w:val="hy-AM"/>
        </w:rPr>
        <w:t>_»</w:t>
      </w:r>
      <w:r w:rsidRPr="00FE3342">
        <w:rPr>
          <w:rFonts w:ascii="GHEA Grapalat" w:hAnsi="GHEA Grapalat"/>
          <w:i/>
          <w:sz w:val="20"/>
          <w:szCs w:val="20"/>
          <w:u w:val="single"/>
        </w:rPr>
        <w:t>_</w:t>
      </w:r>
      <w:proofErr w:type="gramEnd"/>
      <w:r w:rsidRPr="00FE3342">
        <w:rPr>
          <w:rFonts w:ascii="GHEA Grapalat" w:hAnsi="GHEA Grapalat"/>
          <w:i/>
          <w:sz w:val="20"/>
          <w:szCs w:val="20"/>
          <w:u w:val="single"/>
        </w:rPr>
        <w:t xml:space="preserve">_ </w:t>
      </w:r>
      <w:r w:rsidRPr="00FE3342">
        <w:rPr>
          <w:rFonts w:ascii="GHEA Grapalat" w:hAnsi="GHEA Grapalat"/>
          <w:sz w:val="20"/>
          <w:szCs w:val="20"/>
        </w:rPr>
        <w:t>(</w:t>
      </w:r>
      <w:r w:rsidRPr="00FE3342">
        <w:rPr>
          <w:rFonts w:ascii="GHEA Grapalat" w:hAnsi="GHEA Grapalat" w:cs="Sylfaen"/>
          <w:sz w:val="20"/>
          <w:szCs w:val="20"/>
        </w:rPr>
        <w:t>далее-Договор</w:t>
      </w:r>
      <w:r w:rsidRPr="00FE3342">
        <w:rPr>
          <w:rFonts w:ascii="GHEA Grapalat" w:hAnsi="GHEA Grapalat" w:cs="Sylfaen"/>
          <w:sz w:val="20"/>
          <w:szCs w:val="20"/>
          <w:lang w:val="es-ES"/>
        </w:rPr>
        <w:t>)</w:t>
      </w:r>
      <w:r w:rsidRPr="00FE3342">
        <w:rPr>
          <w:rFonts w:ascii="GHEA Grapalat" w:hAnsi="GHEA Grapalat" w:cs="Sylfaen"/>
          <w:sz w:val="20"/>
          <w:szCs w:val="20"/>
        </w:rPr>
        <w:t xml:space="preserve">, между </w:t>
      </w:r>
      <w:proofErr w:type="gramStart"/>
      <w:r w:rsidRPr="00FE3342">
        <w:rPr>
          <w:rFonts w:ascii="GHEA Grapalat" w:hAnsi="GHEA Grapalat" w:cs="Sylfaen"/>
          <w:sz w:val="20"/>
          <w:szCs w:val="20"/>
        </w:rPr>
        <w:t xml:space="preserve">мной </w:t>
      </w:r>
      <w:r w:rsidRPr="00FE3342">
        <w:rPr>
          <w:rFonts w:ascii="GHEA Grapalat" w:hAnsi="GHEA Grapalat" w:cs="Sylfaen"/>
          <w:sz w:val="20"/>
          <w:szCs w:val="20"/>
          <w:lang w:val="hy-AM"/>
        </w:rPr>
        <w:t xml:space="preserve"> </w:t>
      </w:r>
      <w:r w:rsidRPr="00FE3342">
        <w:rPr>
          <w:rFonts w:ascii="GHEA Grapalat" w:hAnsi="GHEA Grapalat" w:cs="Sylfaen"/>
          <w:sz w:val="20"/>
          <w:szCs w:val="20"/>
        </w:rPr>
        <w:t>и</w:t>
      </w:r>
      <w:proofErr w:type="gramEnd"/>
      <w:r w:rsidRPr="00FE3342">
        <w:rPr>
          <w:rFonts w:ascii="GHEA Grapalat" w:hAnsi="GHEA Grapalat" w:cs="Sylfaen"/>
          <w:sz w:val="20"/>
          <w:szCs w:val="20"/>
        </w:rPr>
        <w:t xml:space="preserve"> ------------------------- - ом</w:t>
      </w:r>
    </w:p>
    <w:p w14:paraId="3566BD3A" w14:textId="77777777" w:rsidR="00EA5BB2" w:rsidRPr="00FE3342" w:rsidRDefault="00EA5BB2" w:rsidP="00EA5BB2">
      <w:pPr>
        <w:rPr>
          <w:rFonts w:ascii="GHEA Grapalat" w:hAnsi="GHEA Grapalat"/>
          <w:u w:val="single"/>
          <w:lang w:val="es-ES"/>
        </w:rPr>
      </w:pPr>
      <w:r w:rsidRPr="00FE3342">
        <w:rPr>
          <w:rFonts w:ascii="GHEA Grapalat" w:hAnsi="GHEA Grapalat" w:cs="Sylfaen"/>
          <w:vertAlign w:val="superscript"/>
        </w:rPr>
        <w:t xml:space="preserve">                                                                                                                                                               </w:t>
      </w:r>
      <w:r w:rsidRPr="00FE3342">
        <w:rPr>
          <w:rFonts w:ascii="GHEA Grapalat" w:hAnsi="GHEA Grapalat" w:cs="Sylfaen"/>
          <w:vertAlign w:val="superscript"/>
          <w:lang w:val="hy-AM"/>
        </w:rPr>
        <w:t xml:space="preserve">                             </w:t>
      </w:r>
      <w:r w:rsidRPr="00FE3342">
        <w:rPr>
          <w:rFonts w:ascii="GHEA Grapalat" w:hAnsi="GHEA Grapalat" w:cs="Sylfaen"/>
          <w:vertAlign w:val="superscript"/>
        </w:rPr>
        <w:t>название</w:t>
      </w:r>
      <w:r w:rsidRPr="00FE3342">
        <w:rPr>
          <w:rFonts w:ascii="GHEA Grapalat" w:hAnsi="GHEA Grapalat" w:cs="Sylfaen"/>
          <w:vertAlign w:val="superscript"/>
          <w:lang w:val="es-ES"/>
        </w:rPr>
        <w:t xml:space="preserve"> </w:t>
      </w:r>
      <w:r w:rsidRPr="00FE3342">
        <w:rPr>
          <w:rFonts w:ascii="GHEA Grapalat" w:hAnsi="GHEA Grapalat" w:cs="Sylfaen"/>
          <w:vertAlign w:val="superscript"/>
        </w:rPr>
        <w:t>продавца</w:t>
      </w:r>
    </w:p>
    <w:p w14:paraId="417618A3" w14:textId="77777777" w:rsidR="00EA5BB2" w:rsidRPr="00FE3342" w:rsidRDefault="00EA5BB2" w:rsidP="00EA5BB2">
      <w:pPr>
        <w:ind w:firstLine="709"/>
        <w:rPr>
          <w:rFonts w:ascii="GHEA Grapalat" w:hAnsi="GHEA Grapalat" w:cs="Sylfaen"/>
          <w:sz w:val="20"/>
          <w:szCs w:val="20"/>
          <w:lang w:val="es-ES"/>
        </w:rPr>
      </w:pPr>
      <w:r w:rsidRPr="00FE3342">
        <w:rPr>
          <w:rFonts w:ascii="GHEA Grapalat" w:hAnsi="GHEA Grapalat"/>
          <w:u w:val="single"/>
          <w:lang w:val="es-ES"/>
        </w:rPr>
        <w:tab/>
      </w:r>
      <w:r w:rsidRPr="00FE3342">
        <w:rPr>
          <w:rFonts w:ascii="GHEA Grapalat" w:hAnsi="GHEA Grapalat" w:cs="Sylfaen"/>
          <w:sz w:val="20"/>
          <w:szCs w:val="20"/>
          <w:lang w:val="es-ES"/>
        </w:rPr>
        <w:t xml:space="preserve"> «--»   </w:t>
      </w:r>
      <w:proofErr w:type="gramStart"/>
      <w:r w:rsidRPr="00FE3342">
        <w:rPr>
          <w:rFonts w:ascii="GHEA Grapalat" w:hAnsi="GHEA Grapalat" w:cs="Sylfaen"/>
          <w:sz w:val="20"/>
          <w:szCs w:val="20"/>
          <w:lang w:val="es-ES"/>
        </w:rPr>
        <w:t xml:space="preserve">20  </w:t>
      </w:r>
      <w:r w:rsidRPr="00FE3342">
        <w:rPr>
          <w:rFonts w:ascii="GHEA Grapalat" w:hAnsi="GHEA Grapalat" w:cs="Sylfaen"/>
          <w:sz w:val="20"/>
          <w:szCs w:val="20"/>
        </w:rPr>
        <w:t>года</w:t>
      </w:r>
      <w:proofErr w:type="gramEnd"/>
      <w:r w:rsidRPr="00FE3342">
        <w:rPr>
          <w:rFonts w:ascii="GHEA Grapalat" w:hAnsi="GHEA Grapalat" w:cs="Sylfaen"/>
          <w:sz w:val="20"/>
          <w:szCs w:val="20"/>
        </w:rPr>
        <w:t xml:space="preserve"> </w:t>
      </w:r>
      <w:r w:rsidRPr="00FE3342">
        <w:rPr>
          <w:rFonts w:ascii="GHEA Grapalat" w:hAnsi="GHEA Grapalat" w:cs="Sylfaen"/>
          <w:sz w:val="20"/>
          <w:szCs w:val="20"/>
          <w:lang w:val="es-ES"/>
        </w:rPr>
        <w:t xml:space="preserve"> </w:t>
      </w:r>
      <w:r w:rsidRPr="00FE3342">
        <w:rPr>
          <w:rFonts w:ascii="GHEA Grapalat" w:hAnsi="GHEA Grapalat"/>
          <w:sz w:val="20"/>
          <w:szCs w:val="20"/>
        </w:rPr>
        <w:t>заключен</w:t>
      </w:r>
      <w:r w:rsidRPr="00FE3342">
        <w:rPr>
          <w:rFonts w:ascii="GHEA Grapalat" w:hAnsi="GHEA Grapalat" w:cs="Sylfaen"/>
          <w:sz w:val="20"/>
          <w:szCs w:val="20"/>
          <w:lang w:val="es-ES"/>
        </w:rPr>
        <w:t xml:space="preserve"> </w:t>
      </w:r>
      <w:r w:rsidRPr="00FE3342">
        <w:rPr>
          <w:rFonts w:ascii="GHEA Grapalat" w:hAnsi="GHEA Grapalat" w:cs="Sylfaen"/>
          <w:sz w:val="20"/>
          <w:szCs w:val="20"/>
        </w:rPr>
        <w:t xml:space="preserve">договор факторинга под кодом </w:t>
      </w:r>
      <w:r w:rsidRPr="00FE3342">
        <w:rPr>
          <w:rFonts w:ascii="GHEA Grapalat" w:hAnsi="GHEA Grapalat"/>
          <w:lang w:val="es-ES"/>
        </w:rPr>
        <w:t>«</w:t>
      </w:r>
      <w:r w:rsidRPr="00FE3342">
        <w:rPr>
          <w:rFonts w:ascii="GHEA Grapalat" w:hAnsi="GHEA Grapalat"/>
          <w:sz w:val="20"/>
          <w:szCs w:val="20"/>
          <w:lang w:val="es-ES"/>
        </w:rPr>
        <w:t>---</w:t>
      </w:r>
      <w:r w:rsidRPr="00FE3342">
        <w:rPr>
          <w:rFonts w:ascii="GHEA Grapalat" w:hAnsi="GHEA Grapalat" w:cs="Sylfaen"/>
          <w:sz w:val="20"/>
          <w:szCs w:val="20"/>
          <w:lang w:val="es-ES"/>
        </w:rPr>
        <w:t>------------------</w:t>
      </w:r>
      <w:r w:rsidRPr="00FE3342">
        <w:rPr>
          <w:rFonts w:ascii="GHEA Grapalat" w:hAnsi="GHEA Grapalat"/>
          <w:lang w:val="es-ES"/>
        </w:rPr>
        <w:t>»</w:t>
      </w:r>
      <w:r w:rsidRPr="00FE3342">
        <w:rPr>
          <w:rFonts w:ascii="GHEA Grapalat" w:hAnsi="GHEA Grapalat"/>
        </w:rPr>
        <w:t>.</w:t>
      </w:r>
      <w:r w:rsidRPr="00FE3342">
        <w:rPr>
          <w:rFonts w:ascii="GHEA Grapalat" w:hAnsi="GHEA Grapalat" w:cs="Sylfaen"/>
          <w:sz w:val="20"/>
          <w:szCs w:val="20"/>
          <w:lang w:val="es-ES"/>
        </w:rPr>
        <w:t xml:space="preserve"> </w:t>
      </w:r>
    </w:p>
    <w:p w14:paraId="6A9BF264" w14:textId="77777777" w:rsidR="00EA5BB2" w:rsidRPr="00FE3342" w:rsidRDefault="00EA5BB2" w:rsidP="00EA5BB2">
      <w:pPr>
        <w:rPr>
          <w:rFonts w:ascii="GHEA Grapalat" w:hAnsi="GHEA Grapalat" w:cs="Sylfaen"/>
          <w:sz w:val="20"/>
          <w:szCs w:val="20"/>
          <w:lang w:val="es-ES"/>
        </w:rPr>
      </w:pPr>
    </w:p>
    <w:p w14:paraId="7BAEC39C" w14:textId="77777777" w:rsidR="00EA5BB2" w:rsidRPr="00FE3342" w:rsidRDefault="00EA5BB2" w:rsidP="00EA5BB2">
      <w:pPr>
        <w:pStyle w:val="ListParagraph"/>
        <w:numPr>
          <w:ilvl w:val="0"/>
          <w:numId w:val="43"/>
        </w:numPr>
        <w:contextualSpacing/>
        <w:jc w:val="both"/>
        <w:rPr>
          <w:rFonts w:ascii="GHEA Grapalat" w:hAnsi="GHEA Grapalat" w:cs="Sylfaen"/>
          <w:sz w:val="20"/>
          <w:szCs w:val="20"/>
        </w:rPr>
      </w:pPr>
      <w:r w:rsidRPr="00FE3342">
        <w:rPr>
          <w:rFonts w:ascii="GHEA Grapalat" w:hAnsi="GHEA Grapalat" w:cs="Sylfaen"/>
          <w:sz w:val="20"/>
          <w:szCs w:val="20"/>
        </w:rPr>
        <w:t>Согласен с условиями изложенными в пункте 8.12 .</w:t>
      </w:r>
    </w:p>
    <w:p w14:paraId="7A933D57" w14:textId="77777777" w:rsidR="00EA5BB2" w:rsidRPr="00FE3342" w:rsidRDefault="00EA5BB2" w:rsidP="00EA5BB2">
      <w:pPr>
        <w:jc w:val="center"/>
        <w:rPr>
          <w:rFonts w:ascii="GHEA Grapalat" w:hAnsi="GHEA Grapalat" w:cs="GHEA Grapalat"/>
          <w:lang w:val="es-ES"/>
        </w:rPr>
      </w:pPr>
    </w:p>
    <w:p w14:paraId="7DA5349A" w14:textId="77777777" w:rsidR="00EA5BB2" w:rsidRPr="00FE3342" w:rsidRDefault="00EA5BB2" w:rsidP="00EA5BB2">
      <w:pPr>
        <w:jc w:val="center"/>
        <w:rPr>
          <w:rFonts w:ascii="GHEA Grapalat" w:hAnsi="GHEA Grapalat" w:cs="Sylfaen"/>
          <w:b/>
          <w:lang w:val="es-ES"/>
        </w:rPr>
      </w:pPr>
    </w:p>
    <w:p w14:paraId="45DFFDD8" w14:textId="77777777" w:rsidR="00EA5BB2" w:rsidRPr="00FE3342" w:rsidRDefault="00EA5BB2" w:rsidP="00EA5BB2">
      <w:pPr>
        <w:ind w:left="720" w:firstLine="720"/>
        <w:rPr>
          <w:rFonts w:ascii="GHEA Grapalat" w:hAnsi="GHEA Grapalat"/>
          <w:sz w:val="20"/>
          <w:lang w:val="hy-AM"/>
        </w:rPr>
      </w:pPr>
      <w:r w:rsidRPr="00FE3342">
        <w:rPr>
          <w:rFonts w:ascii="GHEA Grapalat" w:hAnsi="GHEA Grapalat"/>
          <w:sz w:val="20"/>
          <w:lang w:val="es-ES"/>
        </w:rPr>
        <w:t xml:space="preserve">     </w:t>
      </w:r>
      <w:r w:rsidRPr="00FE3342">
        <w:rPr>
          <w:rFonts w:ascii="GHEA Grapalat" w:hAnsi="GHEA Grapalat"/>
          <w:sz w:val="20"/>
          <w:lang w:val="hy-AM"/>
        </w:rPr>
        <w:t xml:space="preserve">___________________________________________ </w:t>
      </w:r>
      <w:r w:rsidRPr="00FE3342">
        <w:rPr>
          <w:rFonts w:ascii="GHEA Grapalat" w:hAnsi="GHEA Grapalat"/>
          <w:sz w:val="20"/>
          <w:lang w:val="hy-AM"/>
        </w:rPr>
        <w:tab/>
        <w:t xml:space="preserve">        </w:t>
      </w:r>
      <w:r w:rsidRPr="00FE3342">
        <w:rPr>
          <w:rFonts w:ascii="GHEA Grapalat" w:hAnsi="GHEA Grapalat"/>
          <w:sz w:val="20"/>
          <w:lang w:val="es-ES"/>
        </w:rPr>
        <w:t xml:space="preserve">      </w:t>
      </w:r>
      <w:r w:rsidRPr="00FE3342">
        <w:rPr>
          <w:rFonts w:ascii="GHEA Grapalat" w:hAnsi="GHEA Grapalat"/>
          <w:sz w:val="20"/>
          <w:lang w:val="hy-AM"/>
        </w:rPr>
        <w:t xml:space="preserve">_____________ </w:t>
      </w:r>
    </w:p>
    <w:p w14:paraId="3D1A11B9" w14:textId="77777777" w:rsidR="00EA5BB2" w:rsidRPr="00FE3342" w:rsidRDefault="00EA5BB2" w:rsidP="00EA5BB2">
      <w:pPr>
        <w:rPr>
          <w:rFonts w:ascii="GHEA Grapalat" w:hAnsi="GHEA Grapalat"/>
          <w:sz w:val="20"/>
          <w:vertAlign w:val="superscript"/>
          <w:lang w:val="hy-AM"/>
        </w:rPr>
      </w:pPr>
      <w:r w:rsidRPr="00FE3342">
        <w:rPr>
          <w:rFonts w:ascii="GHEA Grapalat" w:hAnsi="GHEA Grapalat"/>
          <w:sz w:val="20"/>
          <w:vertAlign w:val="superscript"/>
        </w:rPr>
        <w:t xml:space="preserve">                                                </w:t>
      </w:r>
      <w:r w:rsidRPr="00FE3342">
        <w:rPr>
          <w:rFonts w:ascii="GHEA Grapalat" w:hAnsi="GHEA Grapalat"/>
          <w:sz w:val="20"/>
          <w:vertAlign w:val="superscript"/>
          <w:lang w:val="hy-AM"/>
        </w:rPr>
        <w:t>название финансового агента (должность руководителя, имя, фамилия)</w:t>
      </w:r>
      <w:r w:rsidRPr="00FE3342">
        <w:rPr>
          <w:rFonts w:ascii="GHEA Grapalat" w:hAnsi="GHEA Grapalat"/>
          <w:sz w:val="20"/>
          <w:vertAlign w:val="superscript"/>
        </w:rPr>
        <w:t xml:space="preserve">                                                         подпись</w:t>
      </w:r>
      <w:r w:rsidRPr="00FE3342">
        <w:rPr>
          <w:rFonts w:ascii="GHEA Grapalat" w:hAnsi="GHEA Grapalat"/>
          <w:sz w:val="20"/>
          <w:vertAlign w:val="superscript"/>
          <w:lang w:val="hy-AM"/>
        </w:rPr>
        <w:t xml:space="preserve">                                                                                                                                                                                                                       </w:t>
      </w:r>
    </w:p>
    <w:p w14:paraId="2C26C046" w14:textId="77777777" w:rsidR="00EA5BB2" w:rsidRPr="00FE3342" w:rsidRDefault="00EA5BB2" w:rsidP="00EA5BB2">
      <w:pPr>
        <w:jc w:val="right"/>
        <w:rPr>
          <w:rFonts w:ascii="GHEA Grapalat" w:hAnsi="GHEA Grapalat"/>
          <w:sz w:val="20"/>
          <w:lang w:val="hy-AM"/>
        </w:rPr>
      </w:pPr>
      <w:r w:rsidRPr="00FE3342">
        <w:rPr>
          <w:rFonts w:ascii="GHEA Grapalat" w:hAnsi="GHEA Grapalat"/>
          <w:sz w:val="20"/>
          <w:lang w:val="hy-AM"/>
        </w:rPr>
        <w:t xml:space="preserve">    </w:t>
      </w:r>
    </w:p>
    <w:p w14:paraId="65AAFDA4" w14:textId="77777777" w:rsidR="00EA5BB2" w:rsidRPr="00FE3342" w:rsidRDefault="00EA5BB2" w:rsidP="00EA5BB2">
      <w:pPr>
        <w:jc w:val="center"/>
        <w:rPr>
          <w:rFonts w:ascii="GHEA Grapalat" w:hAnsi="GHEA Grapalat" w:cs="Sylfaen"/>
          <w:sz w:val="16"/>
          <w:szCs w:val="16"/>
          <w:lang w:val="es-ES"/>
        </w:rPr>
      </w:pPr>
      <w:r w:rsidRPr="00FE3342">
        <w:rPr>
          <w:rFonts w:ascii="GHEA Grapalat" w:hAnsi="GHEA Grapalat"/>
          <w:sz w:val="16"/>
          <w:szCs w:val="16"/>
        </w:rPr>
        <w:t xml:space="preserve">                                                                                                      М. П.</w:t>
      </w:r>
      <w:r w:rsidRPr="00FE3342">
        <w:rPr>
          <w:rFonts w:ascii="GHEA Grapalat" w:hAnsi="GHEA Grapalat" w:cs="Sylfaen"/>
          <w:sz w:val="16"/>
          <w:szCs w:val="16"/>
          <w:lang w:val="es-ES"/>
        </w:rPr>
        <w:t xml:space="preserve"> (</w:t>
      </w:r>
      <w:r w:rsidRPr="00FE3342">
        <w:rPr>
          <w:rFonts w:ascii="GHEA Grapalat" w:hAnsi="GHEA Grapalat" w:cs="Sylfaen"/>
          <w:sz w:val="16"/>
          <w:szCs w:val="16"/>
        </w:rPr>
        <w:t>при наличии</w:t>
      </w:r>
      <w:r w:rsidRPr="00FE3342">
        <w:rPr>
          <w:rFonts w:ascii="GHEA Grapalat" w:hAnsi="GHEA Grapalat" w:cs="Sylfaen"/>
          <w:sz w:val="16"/>
          <w:szCs w:val="16"/>
          <w:lang w:val="es-ES"/>
        </w:rPr>
        <w:t>)</w:t>
      </w:r>
    </w:p>
    <w:p w14:paraId="6BD16FF7" w14:textId="77777777" w:rsidR="00EA5BB2" w:rsidRPr="00FE3342" w:rsidRDefault="00EA5BB2" w:rsidP="00EA5BB2">
      <w:pPr>
        <w:jc w:val="center"/>
        <w:rPr>
          <w:rFonts w:ascii="GHEA Grapalat" w:hAnsi="GHEA Grapalat" w:cs="Sylfaen"/>
          <w:sz w:val="16"/>
          <w:szCs w:val="16"/>
          <w:lang w:val="es-ES"/>
        </w:rPr>
      </w:pPr>
      <w:r w:rsidRPr="00FE3342">
        <w:rPr>
          <w:rFonts w:ascii="GHEA Grapalat" w:hAnsi="GHEA Grapalat" w:cs="Sylfaen"/>
          <w:sz w:val="16"/>
          <w:szCs w:val="16"/>
          <w:lang w:val="es-ES"/>
        </w:rPr>
        <w:t xml:space="preserve">                                               </w:t>
      </w:r>
    </w:p>
    <w:p w14:paraId="5CC14C71" w14:textId="77777777" w:rsidR="00EA5BB2" w:rsidRPr="00FE3342" w:rsidRDefault="00EA5BB2" w:rsidP="00EA5BB2">
      <w:pPr>
        <w:jc w:val="center"/>
        <w:rPr>
          <w:rFonts w:ascii="GHEA Grapalat" w:hAnsi="GHEA Grapalat" w:cs="Sylfaen"/>
          <w:sz w:val="16"/>
          <w:szCs w:val="16"/>
          <w:lang w:val="es-ES"/>
        </w:rPr>
      </w:pPr>
    </w:p>
    <w:p w14:paraId="7E9E72AC" w14:textId="77777777" w:rsidR="00EA5BB2" w:rsidRPr="00FE3342" w:rsidRDefault="00EA5BB2" w:rsidP="00EA5BB2">
      <w:pPr>
        <w:jc w:val="right"/>
        <w:rPr>
          <w:rFonts w:ascii="GHEA Grapalat" w:hAnsi="GHEA Grapalat"/>
          <w:sz w:val="20"/>
          <w:lang w:val="hy-AM"/>
        </w:rPr>
      </w:pPr>
      <w:r w:rsidRPr="00FE3342">
        <w:rPr>
          <w:rFonts w:ascii="GHEA Grapalat" w:hAnsi="GHEA Grapalat" w:cs="Sylfaen"/>
          <w:sz w:val="20"/>
          <w:szCs w:val="20"/>
          <w:lang w:val="es-ES"/>
        </w:rPr>
        <w:t xml:space="preserve">«--»         </w:t>
      </w:r>
      <w:proofErr w:type="gramStart"/>
      <w:r w:rsidRPr="00FE3342">
        <w:rPr>
          <w:rFonts w:ascii="GHEA Grapalat" w:hAnsi="GHEA Grapalat" w:cs="Sylfaen"/>
          <w:sz w:val="20"/>
          <w:szCs w:val="20"/>
          <w:lang w:val="es-ES"/>
        </w:rPr>
        <w:t xml:space="preserve">20  </w:t>
      </w:r>
      <w:r w:rsidRPr="00FE3342">
        <w:rPr>
          <w:rFonts w:ascii="GHEA Grapalat" w:hAnsi="GHEA Grapalat" w:cs="Sylfaen"/>
          <w:sz w:val="20"/>
          <w:szCs w:val="20"/>
        </w:rPr>
        <w:t>г.</w:t>
      </w:r>
      <w:proofErr w:type="gramEnd"/>
      <w:r w:rsidRPr="00FE3342">
        <w:rPr>
          <w:rFonts w:ascii="GHEA Grapalat" w:hAnsi="GHEA Grapalat"/>
          <w:sz w:val="20"/>
          <w:lang w:val="hy-AM"/>
        </w:rPr>
        <w:tab/>
        <w:t xml:space="preserve"> </w:t>
      </w:r>
    </w:p>
    <w:p w14:paraId="1FA238B5" w14:textId="77777777" w:rsidR="00EA5BB2" w:rsidRPr="00C60645" w:rsidRDefault="00EA5BB2" w:rsidP="00EA5BB2">
      <w:pPr>
        <w:jc w:val="center"/>
        <w:rPr>
          <w:rFonts w:ascii="GHEA Grapalat" w:hAnsi="GHEA Grapalat" w:cs="Sylfaen"/>
          <w:b/>
          <w:lang w:val="es-ES"/>
        </w:rPr>
      </w:pPr>
    </w:p>
    <w:p w14:paraId="20272309" w14:textId="77777777" w:rsidR="00EA5BB2" w:rsidRPr="00EA5BB2" w:rsidRDefault="00EA5BB2" w:rsidP="007660C8">
      <w:pPr>
        <w:ind w:left="-360"/>
        <w:rPr>
          <w:lang w:val="en-US"/>
        </w:rPr>
      </w:pPr>
    </w:p>
    <w:sectPr w:rsidR="00EA5BB2" w:rsidRPr="00EA5BB2" w:rsidSect="00256F9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7F4AE" w14:textId="77777777" w:rsidR="00784E6F" w:rsidRDefault="00784E6F" w:rsidP="00221264">
      <w:r>
        <w:separator/>
      </w:r>
    </w:p>
  </w:endnote>
  <w:endnote w:type="continuationSeparator" w:id="0">
    <w:p w14:paraId="1B7A344C" w14:textId="77777777" w:rsidR="00784E6F" w:rsidRDefault="00784E6F" w:rsidP="00221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027879"/>
      <w:docPartObj>
        <w:docPartGallery w:val="Page Numbers (Bottom of Page)"/>
        <w:docPartUnique/>
      </w:docPartObj>
    </w:sdtPr>
    <w:sdtEndPr>
      <w:rPr>
        <w:rFonts w:ascii="GHEA Grapalat" w:hAnsi="GHEA Grapalat"/>
        <w:sz w:val="24"/>
        <w:szCs w:val="24"/>
      </w:rPr>
    </w:sdtEndPr>
    <w:sdtContent>
      <w:p w14:paraId="56F85FF1" w14:textId="77777777" w:rsidR="00221264" w:rsidRPr="00C861E9" w:rsidRDefault="0022126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19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7D80F" w14:textId="77777777" w:rsidR="00784E6F" w:rsidRDefault="00784E6F" w:rsidP="00221264">
      <w:r>
        <w:separator/>
      </w:r>
    </w:p>
  </w:footnote>
  <w:footnote w:type="continuationSeparator" w:id="0">
    <w:p w14:paraId="57DFF3DF" w14:textId="77777777" w:rsidR="00784E6F" w:rsidRDefault="00784E6F" w:rsidP="00221264">
      <w:r>
        <w:continuationSeparator/>
      </w:r>
    </w:p>
  </w:footnote>
  <w:footnote w:id="1">
    <w:p w14:paraId="74509839" w14:textId="77777777" w:rsidR="00520AC0" w:rsidRPr="00ED3BA4" w:rsidRDefault="00520AC0" w:rsidP="00520AC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7AE55320" w14:textId="77777777" w:rsidR="00221264" w:rsidRPr="008842CE" w:rsidRDefault="00221264" w:rsidP="00221264">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4AB2DD06" w14:textId="77777777" w:rsidR="00221264" w:rsidRPr="00541313" w:rsidRDefault="00221264" w:rsidP="00221264">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AD60652" w14:textId="77777777" w:rsidR="00221264" w:rsidRDefault="00221264" w:rsidP="00221264">
      <w:pPr>
        <w:widowControl w:val="0"/>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Pr>
          <w:rFonts w:ascii="GHEA Grapalat" w:hAnsi="GHEA Grapalat"/>
          <w:i/>
          <w:sz w:val="20"/>
          <w:szCs w:val="20"/>
        </w:rPr>
        <w:t xml:space="preserve"> </w:t>
      </w:r>
      <w:r w:rsidRPr="004D3746">
        <w:rPr>
          <w:rFonts w:ascii="GHEA Grapalat" w:hAnsi="GHEA Grapalat"/>
          <w:i/>
          <w:sz w:val="20"/>
          <w:szCs w:val="20"/>
        </w:rPr>
        <w:t>1-</w:t>
      </w:r>
      <w:r>
        <w:rPr>
          <w:rFonts w:ascii="GHEA Grapalat" w:hAnsi="GHEA Grapalat"/>
          <w:i/>
          <w:sz w:val="20"/>
          <w:szCs w:val="20"/>
        </w:rPr>
        <w:t xml:space="preserve"> ого пункта </w:t>
      </w:r>
      <w:r w:rsidRPr="00D3436F">
        <w:rPr>
          <w:rFonts w:ascii="GHEA Grapalat" w:hAnsi="GHEA Grapalat"/>
          <w:i/>
          <w:sz w:val="20"/>
          <w:szCs w:val="20"/>
        </w:rPr>
        <w:t>части 6 статьи 15 Закона РА "О закупках</w:t>
      </w:r>
      <w:r w:rsidRPr="00D3436F">
        <w:rPr>
          <w:rFonts w:ascii="GHEA Grapalat" w:hAnsi="GHEA Grapalat"/>
          <w:i/>
        </w:rPr>
        <w:t>"</w:t>
      </w:r>
      <w:r w:rsidRPr="00D3436F">
        <w:rPr>
          <w:rFonts w:ascii="GHEA Grapalat" w:hAnsi="GHEA Grapalat"/>
          <w:i/>
          <w:sz w:val="20"/>
          <w:szCs w:val="20"/>
        </w:rPr>
        <w:t>,</w:t>
      </w:r>
    </w:p>
    <w:p w14:paraId="0FBD5B26" w14:textId="77777777" w:rsidR="00221264" w:rsidRDefault="00221264" w:rsidP="00221264">
      <w:pPr>
        <w:widowControl w:val="0"/>
        <w:jc w:val="both"/>
        <w:rPr>
          <w:rFonts w:ascii="GHEA Grapalat" w:hAnsi="GHEA Grapalat"/>
          <w:i/>
          <w:sz w:val="20"/>
          <w:szCs w:val="20"/>
        </w:rPr>
      </w:pPr>
      <w:r w:rsidRPr="00D3436F">
        <w:rPr>
          <w:rFonts w:ascii="GHEA Grapalat" w:hAnsi="GHEA Grapalat"/>
          <w:i/>
          <w:sz w:val="20"/>
          <w:szCs w:val="20"/>
        </w:rPr>
        <w:t xml:space="preserve"> </w:t>
      </w:r>
      <w:r>
        <w:rPr>
          <w:rFonts w:ascii="GHEA Grapalat" w:hAnsi="GHEA Grapalat"/>
          <w:i/>
          <w:sz w:val="20"/>
          <w:szCs w:val="20"/>
        </w:rPr>
        <w:t>-</w:t>
      </w:r>
      <w:r w:rsidRPr="00C27A88">
        <w:t xml:space="preserve"> </w:t>
      </w:r>
      <w:r w:rsidRPr="00541313">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товара,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511594">
        <w:rPr>
          <w:rFonts w:ascii="GHEA Grapalat" w:hAnsi="GHEA Grapalat"/>
          <w:i/>
          <w:sz w:val="20"/>
          <w:szCs w:val="20"/>
        </w:rPr>
        <w:t xml:space="preserve">25 </w:t>
      </w:r>
      <w:r>
        <w:rPr>
          <w:rFonts w:ascii="GHEA Grapalat" w:hAnsi="GHEA Grapalat"/>
          <w:i/>
          <w:sz w:val="20"/>
          <w:szCs w:val="20"/>
        </w:rPr>
        <w:t>млн. драмов РА</w:t>
      </w:r>
    </w:p>
    <w:p w14:paraId="6E5E6EBC" w14:textId="77777777" w:rsidR="00221264" w:rsidRDefault="00221264" w:rsidP="00221264">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37CB0966" w14:textId="77777777" w:rsidR="00221264" w:rsidRPr="00D3436F" w:rsidRDefault="00221264" w:rsidP="00221264">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03346580" w14:textId="77777777" w:rsidR="00221264" w:rsidRPr="008842CE" w:rsidRDefault="00221264" w:rsidP="00221264">
      <w:pPr>
        <w:pStyle w:val="FootnoteText"/>
        <w:widowControl w:val="0"/>
        <w:jc w:val="both"/>
        <w:rPr>
          <w:rFonts w:ascii="GHEA Grapalat" w:hAnsi="GHEA Grapalat"/>
          <w:lang w:val="af-ZA"/>
        </w:rPr>
      </w:pPr>
    </w:p>
    <w:p w14:paraId="0C269201" w14:textId="77777777" w:rsidR="00221264" w:rsidRPr="008842CE" w:rsidRDefault="00221264" w:rsidP="00221264">
      <w:pPr>
        <w:pStyle w:val="FootnoteText"/>
        <w:widowControl w:val="0"/>
        <w:jc w:val="both"/>
        <w:rPr>
          <w:rFonts w:ascii="GHEA Grapalat" w:hAnsi="GHEA Grapalat"/>
          <w:lang w:val="af-ZA"/>
        </w:rPr>
      </w:pPr>
    </w:p>
  </w:footnote>
  <w:footnote w:id="4">
    <w:p w14:paraId="3EBBF42D" w14:textId="77777777" w:rsidR="00221264" w:rsidRPr="00CD6B60" w:rsidRDefault="00221264" w:rsidP="00221264">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B933B94" w14:textId="77777777" w:rsidR="00221264" w:rsidRPr="00CD6B60" w:rsidRDefault="00221264" w:rsidP="00221264">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A617421" w14:textId="77777777" w:rsidR="00221264" w:rsidRPr="00CD6B60" w:rsidRDefault="00221264" w:rsidP="00221264">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7B10E40" w14:textId="77777777" w:rsidR="00221264" w:rsidRPr="00CD6B60" w:rsidRDefault="00221264" w:rsidP="00221264">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1E7C752F" w14:textId="77777777" w:rsidR="00221264" w:rsidRDefault="00221264" w:rsidP="00221264">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27A84DF0" w14:textId="77777777" w:rsidR="00221264" w:rsidRDefault="00221264" w:rsidP="00221264">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lang w:val="hy-AM"/>
        </w:rPr>
        <w:t>,</w:t>
      </w:r>
      <w:r w:rsidRPr="00BC07EB">
        <w:rPr>
          <w:rFonts w:ascii="GHEA Grapalat" w:hAnsi="GHEA Grapalat"/>
          <w:i/>
          <w:sz w:val="20"/>
          <w:szCs w:val="20"/>
        </w:rPr>
        <w:t xml:space="preserve"> </w:t>
      </w:r>
    </w:p>
    <w:p w14:paraId="7EC2BD0F" w14:textId="77777777" w:rsidR="00221264" w:rsidRPr="009E2596" w:rsidRDefault="00221264" w:rsidP="00221264">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D72C3F">
        <w:rPr>
          <w:rFonts w:ascii="GHEA Grapalat" w:hAnsi="GHEA Grapalat"/>
          <w:i/>
          <w:sz w:val="20"/>
          <w:szCs w:val="20"/>
        </w:rPr>
        <w:t xml:space="preserve">запланированная (прогнозируемая) общая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25  млн. драмов РА</w:t>
      </w:r>
    </w:p>
  </w:footnote>
  <w:footnote w:id="6">
    <w:p w14:paraId="1DFDA85C" w14:textId="77777777" w:rsidR="007D1C1F" w:rsidRPr="008842CE" w:rsidRDefault="007D1C1F" w:rsidP="007D1C1F">
      <w:pPr>
        <w:pStyle w:val="FootnoteText"/>
        <w:widowControl w:val="0"/>
        <w:jc w:val="both"/>
        <w:rPr>
          <w:rFonts w:ascii="GHEA Grapalat" w:hAnsi="GHEA Grapalat"/>
          <w:lang w:val="af-ZA"/>
        </w:rPr>
      </w:pPr>
      <w:r>
        <w:rPr>
          <w:rStyle w:val="FootnoteReference"/>
        </w:rPr>
        <w:t>7</w:t>
      </w:r>
      <w:r w:rsidRPr="008842CE">
        <w:rPr>
          <w:rFonts w:ascii="GHEA Grapalat" w:hAnsi="GHEA Grapalat"/>
        </w:rP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7">
    <w:p w14:paraId="048FC85D" w14:textId="77777777" w:rsidR="00221264" w:rsidRPr="002F23F1" w:rsidDel="00932115" w:rsidRDefault="00221264" w:rsidP="00221264">
      <w:pPr>
        <w:pStyle w:val="FootnoteText"/>
        <w:jc w:val="both"/>
        <w:rPr>
          <w:del w:id="3" w:author="Inesa Kocharyan" w:date="2019-10-29T12:18:00Z"/>
        </w:rPr>
      </w:pPr>
      <w:r>
        <w:rPr>
          <w:rStyle w:val="FootnoteReference"/>
        </w:rPr>
        <w:t>8</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модель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 xml:space="preserve">товарный знак, фирменное наименование, </w:t>
      </w:r>
      <w:r>
        <w:rPr>
          <w:rFonts w:ascii="GHEA Grapalat" w:hAnsi="GHEA Grapalat"/>
          <w:i/>
        </w:rPr>
        <w:t>модель</w:t>
      </w:r>
      <w:r w:rsidRPr="000811C1">
        <w:rPr>
          <w:rFonts w:ascii="GHEA Grapalat" w:hAnsi="GHEA Grapalat"/>
          <w:i/>
        </w:rPr>
        <w:t xml:space="preserve"> и наименование </w:t>
      </w:r>
      <w:r w:rsidRPr="001E7453">
        <w:rPr>
          <w:rFonts w:ascii="GHEA Grapalat" w:hAnsi="GHEA Grapalat"/>
          <w:i/>
        </w:rPr>
        <w:t xml:space="preserve">производителя </w:t>
      </w:r>
      <w:r w:rsidRPr="00F24722">
        <w:rPr>
          <w:rFonts w:ascii="GHEA Grapalat" w:hAnsi="GHEA Grapalat"/>
          <w:i/>
        </w:rPr>
        <w:t>(далее — полное описание товара)</w:t>
      </w:r>
      <w:r w:rsidRPr="00201B3D">
        <w:rPr>
          <w:rFonts w:ascii="GHEA Grapalat" w:hAnsi="GHEA Grapalat"/>
          <w:i/>
        </w:rPr>
        <w:t>.</w:t>
      </w:r>
      <w:r w:rsidRPr="00F24722">
        <w:rPr>
          <w:rFonts w:ascii="GHEA Grapalat" w:hAnsi="GHEA Grapalat"/>
          <w:i/>
        </w:rPr>
        <w:t xml:space="preserve"> </w:t>
      </w:r>
      <w:r w:rsidRPr="002F23F1">
        <w:rPr>
          <w:rFonts w:ascii="GHEA Grapalat" w:hAnsi="GHEA Grapalat"/>
          <w:i/>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 xml:space="preserve">модель, </w:t>
      </w:r>
      <w:r w:rsidRPr="00F24722">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6E0192">
        <w:rPr>
          <w:rFonts w:ascii="GHEA Grapalat" w:hAnsi="GHEA Grapalat"/>
          <w:i/>
        </w:rPr>
        <w:t>"</w:t>
      </w:r>
      <w:r w:rsidRPr="00D3436F">
        <w:rPr>
          <w:rFonts w:ascii="GHEA Grapalat" w:hAnsi="GHEA Grapalat"/>
          <w:i/>
        </w:rPr>
        <w:t>.</w:t>
      </w:r>
    </w:p>
  </w:footnote>
  <w:footnote w:id="8">
    <w:p w14:paraId="1B065288" w14:textId="77777777" w:rsidR="00221264" w:rsidRPr="00D3436F" w:rsidRDefault="00221264" w:rsidP="00221264">
      <w:pPr>
        <w:pStyle w:val="FootnoteText"/>
        <w:jc w:val="both"/>
        <w:rPr>
          <w:rFonts w:ascii="GHEA Grapalat" w:hAnsi="GHEA Grapalat"/>
          <w:i/>
        </w:rPr>
      </w:pPr>
      <w:r>
        <w:rPr>
          <w:rStyle w:val="FootnoteReference"/>
        </w:rPr>
        <w:t>9</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98EE77" w14:textId="77777777" w:rsidR="00221264" w:rsidRPr="000811C1" w:rsidRDefault="00221264" w:rsidP="00221264">
      <w:pPr>
        <w:pStyle w:val="FootnoteText"/>
        <w:rPr>
          <w:rFonts w:asciiTheme="minorHAnsi" w:hAnsiTheme="minorHAnsi"/>
        </w:rPr>
      </w:pPr>
    </w:p>
  </w:footnote>
  <w:footnote w:id="9">
    <w:p w14:paraId="72013ADF" w14:textId="77777777" w:rsidR="00221264" w:rsidRPr="00652A17" w:rsidRDefault="00221264" w:rsidP="00221264">
      <w:pPr>
        <w:pStyle w:val="FootnoteText"/>
        <w:rPr>
          <w:rFonts w:asciiTheme="minorHAnsi" w:hAnsiTheme="minorHAnsi"/>
          <w:lang w:val="hy-AM"/>
        </w:rPr>
      </w:pPr>
      <w:r>
        <w:rPr>
          <w:rFonts w:ascii="GHEA Grapalat" w:hAnsi="GHEA Grapalat"/>
          <w:i/>
          <w:sz w:val="18"/>
          <w:szCs w:val="18"/>
          <w:vertAlign w:val="superscript"/>
        </w:rPr>
        <w:t>9.1</w:t>
      </w:r>
      <w:r w:rsidRPr="0067398F">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r>
        <w:rPr>
          <w:rFonts w:ascii="GHEA Grapalat" w:hAnsi="GHEA Grapalat"/>
          <w:i/>
          <w:sz w:val="18"/>
          <w:szCs w:val="18"/>
          <w:lang w:val="hy-AM"/>
        </w:rPr>
        <w:t>.</w:t>
      </w:r>
    </w:p>
    <w:p w14:paraId="343C6F94" w14:textId="77777777" w:rsidR="00221264" w:rsidRPr="002C2499" w:rsidRDefault="00221264" w:rsidP="00221264">
      <w:pPr>
        <w:pStyle w:val="FootnoteText"/>
      </w:pPr>
      <w:r>
        <w:rPr>
          <w:rStyle w:val="FootnoteReference"/>
        </w:rPr>
        <w:t>10</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0D915045" w14:textId="77777777" w:rsidR="00221264" w:rsidRPr="000811C1" w:rsidRDefault="00221264" w:rsidP="00221264">
      <w:pPr>
        <w:pStyle w:val="FootnoteText"/>
        <w:rPr>
          <w:rFonts w:asciiTheme="minorHAnsi" w:hAnsiTheme="minorHAnsi"/>
        </w:rPr>
      </w:pPr>
    </w:p>
  </w:footnote>
  <w:footnote w:id="10">
    <w:p w14:paraId="1AC10FD4" w14:textId="77777777" w:rsidR="00221264" w:rsidRPr="00FE2AA4" w:rsidRDefault="00221264" w:rsidP="00221264">
      <w:pPr>
        <w:pStyle w:val="FootnoteText"/>
        <w:rPr>
          <w:rFonts w:asciiTheme="minorHAnsi" w:hAnsiTheme="minorHAnsi"/>
          <w:i/>
        </w:rPr>
      </w:pPr>
      <w:r w:rsidRPr="00FE2AA4">
        <w:rPr>
          <w:rStyle w:val="FootnoteReference"/>
          <w:i/>
        </w:rPr>
        <w:t>11</w:t>
      </w:r>
      <w:r w:rsidRPr="00FE2AA4">
        <w:rPr>
          <w:i/>
        </w:rPr>
        <w:t xml:space="preserve"> </w:t>
      </w:r>
      <w:r w:rsidRPr="00FE2AA4">
        <w:rPr>
          <w:rFonts w:asciiTheme="minorHAnsi" w:hAnsiTheme="minorHAnsi"/>
          <w:i/>
        </w:rPr>
        <w:t>Устанавливается заказчиком.</w:t>
      </w:r>
    </w:p>
  </w:footnote>
  <w:footnote w:id="11">
    <w:p w14:paraId="410D5636" w14:textId="77777777" w:rsidR="00260A66" w:rsidRPr="008842CE" w:rsidRDefault="00260A66" w:rsidP="00260A66">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7B13FB7" w14:textId="77777777" w:rsidR="00260A66" w:rsidRPr="000811C1" w:rsidRDefault="00260A66" w:rsidP="00260A66">
      <w:pPr>
        <w:pStyle w:val="FootnoteText"/>
        <w:rPr>
          <w:lang w:val="af-ZA"/>
        </w:rPr>
      </w:pPr>
    </w:p>
  </w:footnote>
  <w:footnote w:id="12">
    <w:p w14:paraId="459F8B78" w14:textId="77777777" w:rsidR="00221264" w:rsidRDefault="00221264" w:rsidP="00221264">
      <w:pPr>
        <w:pStyle w:val="FootnoteText"/>
        <w:jc w:val="both"/>
        <w:rPr>
          <w:ins w:id="14" w:author="Vardan" w:date="2020-06-02T12:53:00Z"/>
          <w:rFonts w:ascii="GHEA Grapalat" w:hAnsi="GHEA Grapalat"/>
          <w:i/>
        </w:rPr>
      </w:pPr>
      <w:r>
        <w:rPr>
          <w:rStyle w:val="FootnoteReference"/>
        </w:rPr>
        <w:t>13</w:t>
      </w:r>
      <w:r w:rsidRPr="00C67FAB">
        <w:rPr>
          <w:rFonts w:ascii="GHEA Grapalat" w:hAnsi="GHEA Grapalat"/>
          <w:i/>
        </w:rPr>
        <w:t xml:space="preserve"> Если </w:t>
      </w:r>
    </w:p>
    <w:p w14:paraId="14B65928" w14:textId="77777777" w:rsidR="00221264" w:rsidRPr="00631280" w:rsidRDefault="00221264" w:rsidP="00221264">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370E40">
        <w:rPr>
          <w:rFonts w:ascii="GHEA Grapalat" w:hAnsi="GHEA Grapalat"/>
          <w:i/>
        </w:rPr>
        <w:t xml:space="preserve">ю </w:t>
      </w:r>
      <w:r w:rsidRPr="000C74F3">
        <w:rPr>
          <w:rFonts w:ascii="GHEA Grapalat" w:hAnsi="GHEA Grapalat"/>
          <w:i/>
        </w:rPr>
        <w:t>4.1”</w:t>
      </w:r>
      <w:r w:rsidRPr="00631280">
        <w:rPr>
          <w:rFonts w:ascii="GHEA Grapalat" w:hAnsi="GHEA Grapalat"/>
          <w:i/>
        </w:rPr>
        <w:t>;</w:t>
      </w:r>
    </w:p>
    <w:p w14:paraId="32870FDA" w14:textId="77777777" w:rsidR="00221264" w:rsidRPr="007521C5" w:rsidRDefault="00221264" w:rsidP="00221264">
      <w:pPr>
        <w:pStyle w:val="FootnoteText"/>
        <w:jc w:val="both"/>
        <w:rPr>
          <w:rFonts w:ascii="GHEA Grapalat" w:hAnsi="GHEA Grapalat"/>
          <w:i/>
        </w:rPr>
      </w:pPr>
      <w:r w:rsidRPr="007521C5">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3A5989">
        <w:rPr>
          <w:rFonts w:ascii="GHEA Grapalat" w:hAnsi="GHEA Grapalat"/>
          <w:i/>
        </w:rPr>
        <w:t>уменьшается в пропорции, исчисленной в отношении суммы этого этапа</w:t>
      </w:r>
      <w:r w:rsidRPr="007521C5">
        <w:rPr>
          <w:rFonts w:ascii="GHEA Grapalat" w:hAnsi="GHEA Grapalat"/>
          <w:i/>
        </w:rPr>
        <w:t>.</w:t>
      </w:r>
      <w:r w:rsidRPr="007521C5">
        <w:t xml:space="preserve"> </w:t>
      </w:r>
      <w:r w:rsidRPr="007521C5">
        <w:rPr>
          <w:rFonts w:ascii="GHEA Grapalat" w:hAnsi="GHEA Grapalat"/>
          <w:i/>
        </w:rPr>
        <w:t xml:space="preserve">Обеспечение квалификации </w:t>
      </w:r>
      <w:r w:rsidRPr="000776B9">
        <w:rPr>
          <w:rFonts w:ascii="GHEA Grapalat" w:hAnsi="GHEA Grapalat"/>
          <w:i/>
        </w:rPr>
        <w:t xml:space="preserve">в виде гарантии </w:t>
      </w:r>
      <w:r w:rsidRPr="007521C5">
        <w:rPr>
          <w:rFonts w:ascii="GHEA Grapalat" w:hAnsi="GHEA Grapalat"/>
          <w:i/>
        </w:rPr>
        <w:t>отобранный участник представляет согласно приложению 4.1.", а приложение 4 исключается из приглашения.</w:t>
      </w:r>
    </w:p>
  </w:footnote>
  <w:footnote w:id="13">
    <w:p w14:paraId="0277DA24" w14:textId="77777777" w:rsidR="00221264" w:rsidRPr="00511966" w:rsidRDefault="00221264" w:rsidP="00221264">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sidRPr="002E6C49">
        <w:rPr>
          <w:rFonts w:ascii="GHEA Grapalat" w:hAnsi="GHEA Grapalat"/>
          <w:i/>
        </w:rPr>
        <w:t>аем</w:t>
      </w:r>
      <w:r w:rsidRPr="00C67FAB">
        <w:rPr>
          <w:rFonts w:ascii="GHEA Grapalat" w:hAnsi="GHEA Grapalat"/>
          <w:i/>
        </w:rPr>
        <w:t xml:space="preserve">ого по заявке на закупку товара не превышает </w:t>
      </w:r>
      <w:r>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0776B9">
        <w:rPr>
          <w:rFonts w:ascii="GHEA Grapalat" w:hAnsi="GHEA Grapalat"/>
          <w:i/>
        </w:rPr>
        <w:t xml:space="preserve">число "90", указанное в абзаце 3, заменяется </w:t>
      </w:r>
      <w:r>
        <w:rPr>
          <w:rFonts w:ascii="GHEA Grapalat" w:hAnsi="GHEA Grapalat"/>
          <w:i/>
        </w:rPr>
        <w:t>числом</w:t>
      </w:r>
      <w:r w:rsidRPr="000776B9">
        <w:rPr>
          <w:rFonts w:ascii="GHEA Grapalat" w:hAnsi="GHEA Grapalat"/>
          <w:i/>
        </w:rPr>
        <w:t xml:space="preserve"> " 20</w:t>
      </w:r>
      <w:r w:rsidRPr="00C67FAB">
        <w:rPr>
          <w:rFonts w:ascii="GHEA Grapalat" w:hAnsi="GHEA Grapalat"/>
          <w:i/>
        </w:rPr>
        <w:t>"</w:t>
      </w:r>
      <w:r>
        <w:rPr>
          <w:rFonts w:ascii="GHEA Grapalat" w:hAnsi="GHEA Grapalat"/>
          <w:i/>
        </w:rPr>
        <w:t>.</w:t>
      </w:r>
    </w:p>
  </w:footnote>
  <w:footnote w:id="14">
    <w:p w14:paraId="4AF8568B" w14:textId="77777777" w:rsidR="00221264" w:rsidRPr="008E4439" w:rsidRDefault="00221264" w:rsidP="00221264">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341CE692" w14:textId="77777777" w:rsidR="00221264" w:rsidRPr="000811C1" w:rsidRDefault="00221264" w:rsidP="00221264">
      <w:pPr>
        <w:pStyle w:val="FootnoteText"/>
        <w:rPr>
          <w:rFonts w:ascii="Sylfaen" w:hAnsi="Sylfaen"/>
          <w:sz w:val="18"/>
          <w:szCs w:val="18"/>
        </w:rPr>
      </w:pPr>
    </w:p>
  </w:footnote>
  <w:footnote w:id="15">
    <w:p w14:paraId="53C631E0" w14:textId="77777777" w:rsidR="00221264" w:rsidRPr="00A31673" w:rsidRDefault="00221264" w:rsidP="00221264">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6">
    <w:p w14:paraId="7574391C" w14:textId="77777777" w:rsidR="00221264" w:rsidRPr="00B95599" w:rsidRDefault="00221264" w:rsidP="00221264">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B95599">
        <w:rPr>
          <w:rFonts w:ascii="GHEA Grapalat" w:hAnsi="GHEA Grapalat"/>
          <w:i/>
        </w:rPr>
        <w:t>.</w:t>
      </w:r>
    </w:p>
  </w:footnote>
  <w:footnote w:id="17">
    <w:p w14:paraId="0AEB41E6" w14:textId="77777777" w:rsidR="00221264" w:rsidRDefault="00221264" w:rsidP="00221264">
      <w:pPr>
        <w:pStyle w:val="FootnoteText"/>
        <w:jc w:val="both"/>
        <w:rPr>
          <w:rFonts w:ascii="GHEA Grapalat" w:hAnsi="GHEA Grapalat"/>
          <w:i/>
        </w:rPr>
      </w:pPr>
      <w:r w:rsidRPr="00A0525B">
        <w:rPr>
          <w:rFonts w:ascii="GHEA Grapalat" w:hAnsi="GHEA Grapalat"/>
          <w:i/>
          <w:vertAlign w:val="superscript"/>
        </w:rPr>
        <w:t>18</w:t>
      </w:r>
      <w:r w:rsidRPr="003551C2">
        <w:rPr>
          <w:rFonts w:ascii="GHEA Grapalat" w:hAnsi="GHEA Grapalat"/>
          <w:i/>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7E4BCED8" w14:textId="77777777" w:rsidR="00221264" w:rsidRPr="000E5A53" w:rsidRDefault="00221264" w:rsidP="00221264">
      <w:pPr>
        <w:pStyle w:val="FootnoteText"/>
        <w:jc w:val="both"/>
        <w:rPr>
          <w:rFonts w:ascii="GHEA Grapalat" w:hAnsi="GHEA Grapalat"/>
          <w:i/>
        </w:rPr>
      </w:pPr>
    </w:p>
    <w:p w14:paraId="3D4B40CF" w14:textId="77777777" w:rsidR="00221264" w:rsidRPr="00553058" w:rsidRDefault="00221264" w:rsidP="00221264">
      <w:pPr>
        <w:jc w:val="both"/>
        <w:rPr>
          <w:rFonts w:ascii="GHEA Grapalat" w:hAnsi="GHEA Grapalat"/>
          <w:i/>
          <w:sz w:val="20"/>
          <w:szCs w:val="20"/>
        </w:rPr>
      </w:pPr>
      <w:r w:rsidRPr="00553058">
        <w:rPr>
          <w:rFonts w:ascii="GHEA Grapalat" w:hAnsi="GHEA Grapalat"/>
          <w:sz w:val="20"/>
          <w:szCs w:val="20"/>
        </w:rPr>
        <w:t>**</w:t>
      </w:r>
      <w:r w:rsidRPr="00553058">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0B022749" w14:textId="77777777" w:rsidR="00221264" w:rsidRDefault="00221264" w:rsidP="00221264">
      <w:pPr>
        <w:jc w:val="both"/>
        <w:rPr>
          <w:rFonts w:ascii="GHEA Grapalat" w:hAnsi="GHEA Grapalat"/>
          <w:i/>
          <w:sz w:val="20"/>
          <w:szCs w:val="20"/>
        </w:rPr>
      </w:pPr>
      <w:r w:rsidRPr="00553058">
        <w:rPr>
          <w:rFonts w:ascii="GHEA Grapalat" w:hAnsi="GHEA Grapalat"/>
          <w:i/>
          <w:sz w:val="20"/>
          <w:szCs w:val="20"/>
        </w:rPr>
        <w:t xml:space="preserve">-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w:t>
      </w:r>
    </w:p>
    <w:p w14:paraId="6CA9C614" w14:textId="77777777" w:rsidR="00221264" w:rsidRDefault="00221264" w:rsidP="00221264">
      <w:pPr>
        <w:jc w:val="both"/>
        <w:rPr>
          <w:rFonts w:ascii="GHEA Grapalat" w:hAnsi="GHEA Grapalat"/>
          <w:i/>
          <w:sz w:val="20"/>
          <w:szCs w:val="20"/>
        </w:rPr>
      </w:pPr>
    </w:p>
    <w:p w14:paraId="4820CDB3" w14:textId="77777777" w:rsidR="00221264" w:rsidRDefault="00221264" w:rsidP="00221264">
      <w:pPr>
        <w:jc w:val="both"/>
        <w:rPr>
          <w:rFonts w:ascii="GHEA Grapalat" w:hAnsi="GHEA Grapalat"/>
          <w:i/>
          <w:sz w:val="20"/>
          <w:szCs w:val="20"/>
        </w:rPr>
      </w:pPr>
    </w:p>
    <w:p w14:paraId="2D801D2D" w14:textId="77777777" w:rsidR="00221264" w:rsidRPr="00553058" w:rsidRDefault="00221264" w:rsidP="00221264">
      <w:pPr>
        <w:jc w:val="both"/>
        <w:rPr>
          <w:rFonts w:ascii="GHEA Grapalat" w:hAnsi="GHEA Grapalat"/>
          <w:i/>
          <w:sz w:val="20"/>
          <w:szCs w:val="20"/>
        </w:rPr>
      </w:pPr>
      <w:r w:rsidRPr="00553058">
        <w:rPr>
          <w:rFonts w:ascii="GHEA Grapalat" w:hAnsi="GHEA Grapalat"/>
          <w:i/>
          <w:sz w:val="20"/>
          <w:szCs w:val="20"/>
        </w:rPr>
        <w:t>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26EC1653" w14:textId="77777777" w:rsidR="00221264" w:rsidRPr="00553058" w:rsidRDefault="00221264" w:rsidP="00221264">
      <w:pPr>
        <w:jc w:val="both"/>
        <w:rPr>
          <w:rFonts w:ascii="GHEA Grapalat" w:hAnsi="GHEA Grapalat"/>
          <w:i/>
          <w:sz w:val="20"/>
          <w:szCs w:val="20"/>
        </w:rPr>
      </w:pPr>
      <w:r w:rsidRPr="00553058">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A2132DC" w14:textId="77777777" w:rsidR="00221264" w:rsidRPr="0074108A" w:rsidRDefault="00221264" w:rsidP="00221264">
      <w:pPr>
        <w:jc w:val="both"/>
      </w:pPr>
    </w:p>
    <w:p w14:paraId="76A9116A" w14:textId="77777777" w:rsidR="00221264" w:rsidRPr="00553058" w:rsidRDefault="00221264" w:rsidP="00221264">
      <w:pPr>
        <w:jc w:val="both"/>
        <w:rPr>
          <w:rFonts w:asciiTheme="minorHAnsi" w:hAnsiTheme="minorHAnsi"/>
          <w:sz w:val="20"/>
          <w:szCs w:val="20"/>
        </w:rPr>
      </w:pPr>
    </w:p>
    <w:p w14:paraId="4F0DF423" w14:textId="77777777" w:rsidR="00221264" w:rsidRPr="00553058" w:rsidRDefault="00221264" w:rsidP="00221264">
      <w:pPr>
        <w:pStyle w:val="FootnoteText"/>
        <w:rPr>
          <w:rFonts w:asciiTheme="minorHAnsi" w:hAnsiTheme="minorHAnsi"/>
        </w:rPr>
      </w:pPr>
    </w:p>
  </w:footnote>
  <w:footnote w:id="18">
    <w:p w14:paraId="655BBA74" w14:textId="77777777" w:rsidR="00221264" w:rsidRPr="00A25D1B" w:rsidRDefault="00221264" w:rsidP="0022126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14:paraId="0B0CE8E2" w14:textId="77777777" w:rsidR="00221264" w:rsidRPr="00DC619D" w:rsidRDefault="00221264" w:rsidP="00221264">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14:paraId="094ED96E" w14:textId="77777777" w:rsidR="00221264" w:rsidRPr="00D3436F" w:rsidRDefault="00221264" w:rsidP="00221264">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6841F6">
        <w:rPr>
          <w:rFonts w:ascii="GHEA Grapalat" w:hAnsi="GHEA Grapalat"/>
          <w:i/>
          <w:sz w:val="20"/>
          <w:szCs w:val="20"/>
        </w:rPr>
        <w:t>4</w:t>
      </w:r>
      <w:r w:rsidRPr="00D3436F">
        <w:rPr>
          <w:rFonts w:ascii="GHEA Grapalat" w:hAnsi="GHEA Grapalat"/>
          <w:i/>
          <w:sz w:val="20"/>
          <w:szCs w:val="20"/>
        </w:rPr>
        <w:t>.</w:t>
      </w:r>
    </w:p>
    <w:p w14:paraId="30F814B3" w14:textId="77777777" w:rsidR="00221264" w:rsidRPr="00D3436F" w:rsidRDefault="00221264" w:rsidP="00221264">
      <w:pPr>
        <w:pStyle w:val="FootnoteText"/>
        <w:rPr>
          <w:lang w:val="es-ES"/>
        </w:rPr>
      </w:pPr>
    </w:p>
  </w:footnote>
  <w:footnote w:id="21">
    <w:p w14:paraId="383ED24C" w14:textId="77777777" w:rsidR="00221264" w:rsidRPr="00217344" w:rsidRDefault="00221264" w:rsidP="0022126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5D167B15" w14:textId="77777777" w:rsidR="00221264" w:rsidRPr="00217344" w:rsidRDefault="00221264" w:rsidP="0022126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48EF8D35" w14:textId="77777777" w:rsidR="00221264" w:rsidRPr="008842CE" w:rsidRDefault="00221264" w:rsidP="00221264">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9090764" w14:textId="77777777" w:rsidR="00221264" w:rsidRPr="008842CE" w:rsidRDefault="00221264" w:rsidP="00221264">
      <w:pPr>
        <w:pStyle w:val="FootnoteText"/>
        <w:jc w:val="both"/>
        <w:rPr>
          <w:rFonts w:ascii="GHEA Grapalat" w:hAnsi="GHEA Grapalat"/>
        </w:rPr>
      </w:pPr>
    </w:p>
  </w:footnote>
  <w:footnote w:id="24">
    <w:p w14:paraId="5A6D58B3" w14:textId="77777777" w:rsidR="00221264" w:rsidRPr="008842CE" w:rsidRDefault="00221264" w:rsidP="00221264">
      <w:pPr>
        <w:pStyle w:val="FootnoteText"/>
        <w:jc w:val="both"/>
      </w:pPr>
    </w:p>
  </w:footnote>
  <w:footnote w:id="25">
    <w:p w14:paraId="2FF0AEE8" w14:textId="77777777" w:rsidR="00221264" w:rsidRPr="00217344" w:rsidRDefault="00221264" w:rsidP="0022126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3F72D8FE" w14:textId="77777777" w:rsidR="00221264" w:rsidRPr="008842CE" w:rsidRDefault="00221264" w:rsidP="00221264">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3FB5287" w14:textId="77777777" w:rsidR="00221264" w:rsidRPr="008842CE" w:rsidRDefault="00221264" w:rsidP="00221264">
      <w:pPr>
        <w:pStyle w:val="FootnoteText"/>
        <w:jc w:val="both"/>
        <w:rPr>
          <w:rFonts w:ascii="GHEA Grapalat" w:hAnsi="GHEA Grapalat"/>
        </w:rPr>
      </w:pPr>
    </w:p>
  </w:footnote>
  <w:footnote w:id="27">
    <w:p w14:paraId="4B99DF1B" w14:textId="77777777" w:rsidR="00221264" w:rsidRPr="008842CE" w:rsidRDefault="00221264" w:rsidP="00221264">
      <w:pPr>
        <w:pStyle w:val="FootnoteText"/>
        <w:jc w:val="both"/>
      </w:pPr>
    </w:p>
  </w:footnote>
  <w:footnote w:id="28">
    <w:p w14:paraId="6910F562" w14:textId="77777777" w:rsidR="00221264" w:rsidRPr="00217344" w:rsidRDefault="00221264" w:rsidP="0022126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14:paraId="4AA2A3FE" w14:textId="77777777" w:rsidR="00221264" w:rsidRPr="008842CE" w:rsidRDefault="00221264" w:rsidP="00221264">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0">
    <w:p w14:paraId="5C7A169F" w14:textId="77777777" w:rsidR="00221264" w:rsidRPr="00D3436F" w:rsidRDefault="00221264" w:rsidP="00221264">
      <w:pPr>
        <w:pStyle w:val="FootnoteText"/>
        <w:widowControl w:val="0"/>
        <w:jc w:val="both"/>
        <w:rPr>
          <w:lang w:val="af-ZA"/>
        </w:rPr>
      </w:pPr>
      <w:r>
        <w:rPr>
          <w:rStyle w:val="FootnoteReference"/>
        </w:rPr>
        <w:t>18</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31">
    <w:p w14:paraId="52C2B950" w14:textId="77777777" w:rsidR="00221264" w:rsidRDefault="00221264" w:rsidP="00221264">
      <w:pPr>
        <w:pStyle w:val="FootnoteText"/>
        <w:widowControl w:val="0"/>
        <w:jc w:val="both"/>
        <w:rPr>
          <w:rFonts w:ascii="GHEA Grapalat" w:hAnsi="GHEA Grapalat"/>
          <w:i/>
        </w:rPr>
      </w:pPr>
      <w:r>
        <w:rPr>
          <w:rStyle w:val="FootnoteReference"/>
        </w:rPr>
        <w:t>19</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134C0CF4" w14:textId="77777777" w:rsidR="00221264" w:rsidRDefault="00221264" w:rsidP="00221264">
      <w:pPr>
        <w:pStyle w:val="FootnoteText"/>
        <w:widowControl w:val="0"/>
        <w:jc w:val="both"/>
        <w:rPr>
          <w:ins w:id="17" w:author="Vardan" w:date="2022-03-24T22:44:00Z"/>
          <w:rFonts w:ascii="GHEA Grapalat" w:hAnsi="GHEA Grapalat"/>
          <w:i/>
        </w:rPr>
      </w:pPr>
    </w:p>
    <w:p w14:paraId="6799ACC7" w14:textId="77777777" w:rsidR="00221264" w:rsidRPr="00FC2048" w:rsidRDefault="00221264" w:rsidP="00221264">
      <w:pPr>
        <w:pStyle w:val="FootnoteText"/>
        <w:widowControl w:val="0"/>
        <w:jc w:val="both"/>
        <w:rPr>
          <w:rFonts w:ascii="GHEA Grapalat" w:hAnsi="GHEA Grapalat"/>
          <w:lang w:val="hy-AM"/>
        </w:rPr>
      </w:pPr>
      <w:r w:rsidRPr="00FC2048">
        <w:rPr>
          <w:rFonts w:ascii="GHEA Grapalat" w:hAnsi="GHEA Grapalat"/>
          <w:vertAlign w:val="superscript"/>
        </w:rPr>
        <w:t>19,1</w:t>
      </w:r>
      <w:r w:rsidRPr="00FC2048">
        <w:rPr>
          <w:rFonts w:ascii="GHEA Grapalat" w:hAnsi="GHEA Grapalat"/>
        </w:rPr>
        <w:t xml:space="preserve"> </w:t>
      </w:r>
      <w:r w:rsidRPr="00FC2048">
        <w:rPr>
          <w:rFonts w:ascii="GHEA Grapalat" w:hAnsi="GHEA Grapalat"/>
          <w:lang w:val="hy-AM"/>
        </w:rPr>
        <w:t>В случае заказчиков, не имеющих счета в казначействе, последний абзац настоящего пункта редактируется следующим содержанием:</w:t>
      </w:r>
      <w:r w:rsidRPr="00FC2048">
        <w:t xml:space="preserve"> </w:t>
      </w:r>
      <w:r w:rsidRPr="00FC2048">
        <w:rPr>
          <w:rFonts w:ascii="GHEA Grapalat" w:hAnsi="GHEA Grapalat"/>
          <w:lang w:val="hy-AM"/>
        </w:rPr>
        <w:t xml:space="preserve">« При этом оплата за закупку осуществляется в срок, установленный графиком </w:t>
      </w:r>
      <w:r w:rsidRPr="00FC2048">
        <w:rPr>
          <w:rFonts w:ascii="GHEA Grapalat" w:hAnsi="GHEA Grapalat"/>
        </w:rPr>
        <w:t>o</w:t>
      </w:r>
      <w:r w:rsidRPr="00FC2048">
        <w:rPr>
          <w:rFonts w:ascii="GHEA Grapalat" w:hAnsi="GHEA Grapalat"/>
          <w:lang w:val="hy-AM"/>
        </w:rPr>
        <w:t>платы настоящего Договора, в течение пяти рабочих дней.»</w:t>
      </w:r>
    </w:p>
    <w:p w14:paraId="0D863AB8" w14:textId="77777777" w:rsidR="00221264" w:rsidRPr="008842CE" w:rsidRDefault="00221264" w:rsidP="00221264">
      <w:pPr>
        <w:pStyle w:val="FootnoteText"/>
        <w:widowControl w:val="0"/>
        <w:jc w:val="both"/>
        <w:rPr>
          <w:rFonts w:ascii="GHEA Grapalat" w:hAnsi="GHEA Grapalat"/>
          <w:lang w:val="hy-AM"/>
        </w:rPr>
      </w:pPr>
    </w:p>
    <w:p w14:paraId="718751F3" w14:textId="77777777" w:rsidR="00221264" w:rsidRPr="00D3436F" w:rsidRDefault="00221264" w:rsidP="00221264">
      <w:pPr>
        <w:pStyle w:val="FootnoteText"/>
        <w:rPr>
          <w:lang w:val="hy-AM"/>
        </w:rPr>
      </w:pPr>
    </w:p>
  </w:footnote>
  <w:footnote w:id="32">
    <w:p w14:paraId="6F5FBE73" w14:textId="77777777" w:rsidR="00221264" w:rsidRPr="008842CE" w:rsidRDefault="00221264" w:rsidP="00221264">
      <w:pPr>
        <w:pStyle w:val="FootnoteText"/>
        <w:widowControl w:val="0"/>
        <w:jc w:val="both"/>
        <w:rPr>
          <w:rFonts w:ascii="GHEA Grapalat" w:hAnsi="GHEA Grapalat"/>
          <w:lang w:val="hy-AM"/>
        </w:rPr>
      </w:pPr>
      <w:r>
        <w:rPr>
          <w:rStyle w:val="FootnoteReference"/>
        </w:rPr>
        <w:t>20</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471A46A0" w14:textId="77777777" w:rsidR="00221264" w:rsidRPr="00E85250" w:rsidRDefault="00221264" w:rsidP="00221264">
      <w:pPr>
        <w:widowControl w:val="0"/>
        <w:spacing w:after="160" w:line="360" w:lineRule="auto"/>
        <w:ind w:firstLine="709"/>
        <w:jc w:val="both"/>
        <w:rPr>
          <w:rFonts w:ascii="GHEA Grapalat" w:hAnsi="GHEA Grapalat"/>
          <w:lang w:val="hy-AM"/>
        </w:rPr>
      </w:pPr>
    </w:p>
    <w:p w14:paraId="561443E9" w14:textId="77777777" w:rsidR="00221264" w:rsidRPr="00D3436F" w:rsidRDefault="00221264" w:rsidP="00221264">
      <w:pPr>
        <w:pStyle w:val="FootnoteText"/>
        <w:rPr>
          <w:lang w:val="hy-AM"/>
        </w:rPr>
      </w:pPr>
    </w:p>
  </w:footnote>
  <w:footnote w:id="33">
    <w:p w14:paraId="627E2F0A" w14:textId="77777777" w:rsidR="00221264" w:rsidRPr="00402BC3" w:rsidRDefault="00221264" w:rsidP="00221264">
      <w:pPr>
        <w:pStyle w:val="FootnoteText"/>
        <w:jc w:val="both"/>
        <w:rPr>
          <w:rFonts w:ascii="GHEA Grapalat" w:hAnsi="GHEA Grapalat"/>
          <w:i/>
        </w:rPr>
      </w:pPr>
      <w:r>
        <w:rPr>
          <w:rStyle w:val="FootnoteReference"/>
        </w:rPr>
        <w:t>21</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DDF73F8" w14:textId="77777777" w:rsidR="00221264" w:rsidRPr="00552088" w:rsidRDefault="00221264" w:rsidP="00221264">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070A2B3" w14:textId="77777777" w:rsidR="00221264" w:rsidRPr="00D3436F" w:rsidRDefault="00221264" w:rsidP="00221264">
      <w:pPr>
        <w:pStyle w:val="FootnoteText"/>
        <w:rPr>
          <w:lang w:val="hy-AM"/>
        </w:rPr>
      </w:pPr>
    </w:p>
  </w:footnote>
  <w:footnote w:id="34">
    <w:p w14:paraId="1815D8E0" w14:textId="77777777" w:rsidR="00B7153E" w:rsidRPr="00D3436F" w:rsidRDefault="00B7153E" w:rsidP="00B7153E">
      <w:pPr>
        <w:pStyle w:val="FootnoteText"/>
        <w:widowControl w:val="0"/>
        <w:jc w:val="both"/>
        <w:rPr>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5">
    <w:p w14:paraId="540C5FAB" w14:textId="77777777" w:rsidR="00221264" w:rsidRPr="008842CE" w:rsidRDefault="00221264" w:rsidP="00221264">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9BEFF81" w14:textId="77777777" w:rsidR="00221264" w:rsidRPr="00D3436F" w:rsidRDefault="00221264" w:rsidP="00221264">
      <w:pPr>
        <w:pStyle w:val="FootnoteText"/>
        <w:rPr>
          <w:lang w:val="hy-AM"/>
        </w:rPr>
      </w:pPr>
    </w:p>
  </w:footnote>
  <w:footnote w:id="36">
    <w:p w14:paraId="2F5CF6A5" w14:textId="77777777" w:rsidR="00221264" w:rsidRPr="008842CE" w:rsidRDefault="00221264" w:rsidP="00221264">
      <w:pPr>
        <w:pStyle w:val="FootnoteText"/>
        <w:widowControl w:val="0"/>
        <w:jc w:val="both"/>
        <w:rPr>
          <w:rFonts w:ascii="GHEA Grapalat" w:hAnsi="GHEA Grapalat"/>
          <w:lang w:val="hy-AM"/>
        </w:rPr>
      </w:pPr>
      <w:r>
        <w:rPr>
          <w:rStyle w:val="FootnoteReference"/>
        </w:rPr>
        <w:t>25</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w:t>
      </w:r>
      <w:r w:rsidRPr="001464B3">
        <w:rPr>
          <w:rFonts w:ascii="GHEA Grapalat" w:hAnsi="GHEA Grapalat"/>
        </w:rPr>
        <w:t>ев</w:t>
      </w:r>
      <w:r w:rsidRPr="008842CE">
        <w:rPr>
          <w:rFonts w:ascii="GHEA Grapalat" w:hAnsi="GHEA Grapalat"/>
          <w:i/>
        </w:rPr>
        <w:t xml:space="preserve">ышает </w:t>
      </w:r>
      <w:r w:rsidRPr="001464B3">
        <w:rPr>
          <w:rFonts w:ascii="GHEA Grapalat" w:hAnsi="GHEA Grapalat"/>
          <w:i/>
        </w:rPr>
        <w:t>двадцатипяти</w:t>
      </w:r>
      <w:r w:rsidRPr="008842CE">
        <w:rPr>
          <w:rFonts w:ascii="GHEA Grapalat" w:hAnsi="GHEA Grapalat"/>
          <w:i/>
        </w:rPr>
        <w:t xml:space="preserve">кратный размер базовой единицы закупок, то настоящий пункт редактируется, удаляя из последнего </w:t>
      </w:r>
      <w:r>
        <w:rPr>
          <w:rFonts w:ascii="GHEA Grapalat" w:hAnsi="GHEA Grapalat"/>
          <w:i/>
        </w:rPr>
        <w:t>4-ое</w:t>
      </w:r>
      <w:r w:rsidRPr="008842CE">
        <w:rPr>
          <w:rFonts w:ascii="GHEA Grapalat" w:hAnsi="GHEA Grapalat"/>
          <w:i/>
        </w:rPr>
        <w:t xml:space="preserve"> 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1C6ED84F" w14:textId="77777777" w:rsidR="00221264" w:rsidRPr="008842CE" w:rsidRDefault="00221264" w:rsidP="00221264">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636D034C" w14:textId="77777777" w:rsidR="00221264" w:rsidRPr="00D3436F" w:rsidRDefault="00221264" w:rsidP="00221264">
      <w:pPr>
        <w:pStyle w:val="FootnoteText"/>
        <w:rPr>
          <w:lang w:val="hy-AM"/>
        </w:rPr>
      </w:pPr>
    </w:p>
  </w:footnote>
  <w:footnote w:id="37">
    <w:p w14:paraId="68246814" w14:textId="77777777" w:rsidR="00221264" w:rsidRPr="00D97342" w:rsidRDefault="00221264" w:rsidP="00221264">
      <w:pPr>
        <w:pStyle w:val="FootnoteText"/>
        <w:widowControl w:val="0"/>
        <w:jc w:val="both"/>
        <w:rPr>
          <w:rFonts w:ascii="GHEA Grapalat" w:hAnsi="GHEA Grapalat"/>
          <w:i/>
        </w:rPr>
      </w:pPr>
      <w:r w:rsidRPr="00E861BF">
        <w:rPr>
          <w:rFonts w:ascii="GHEA Grapalat" w:hAnsi="GHEA Grapalat"/>
          <w:i/>
        </w:rPr>
        <w:t xml:space="preserve">* </w:t>
      </w:r>
      <w:r w:rsidRPr="00D97342">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38">
    <w:p w14:paraId="57B9AF91" w14:textId="77777777" w:rsidR="00221264" w:rsidRPr="00D97342" w:rsidRDefault="00221264" w:rsidP="00221264">
      <w:pPr>
        <w:pStyle w:val="FootnoteText"/>
        <w:widowControl w:val="0"/>
        <w:jc w:val="both"/>
        <w:rPr>
          <w:rFonts w:ascii="GHEA Grapalat" w:hAnsi="GHEA Grapalat"/>
          <w:i/>
        </w:rPr>
      </w:pPr>
      <w:r w:rsidRPr="00D97342">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модели и производителя товара, то графа " товарный знак, модель и наименование производителя " исключается.</w:t>
      </w:r>
    </w:p>
    <w:p w14:paraId="09912186" w14:textId="77777777" w:rsidR="00221264" w:rsidRPr="00D97342" w:rsidRDefault="00221264" w:rsidP="00221264">
      <w:pPr>
        <w:pStyle w:val="FootnoteText"/>
        <w:widowControl w:val="0"/>
        <w:jc w:val="both"/>
        <w:rPr>
          <w:rFonts w:ascii="GHEA Grapalat" w:hAnsi="GHEA Grapalat"/>
          <w:i/>
        </w:rPr>
      </w:pPr>
      <w:r w:rsidRPr="00D97342">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9">
    <w:p w14:paraId="1FBFCEF9" w14:textId="77777777" w:rsidR="00221264" w:rsidRPr="00D97342" w:rsidRDefault="00221264" w:rsidP="00221264">
      <w:pPr>
        <w:pStyle w:val="FootnoteText"/>
        <w:widowControl w:val="0"/>
        <w:jc w:val="both"/>
        <w:rPr>
          <w:rFonts w:ascii="GHEA Grapalat" w:hAnsi="GHEA Grapalat"/>
          <w:i/>
        </w:rPr>
      </w:pPr>
      <w:r w:rsidRPr="00D97342">
        <w:rPr>
          <w:rFonts w:ascii="GHEA Grapalat" w:hAnsi="GHEA Grapalat"/>
          <w:i/>
        </w:rPr>
        <w:t xml:space="preserve">*** Если договор заключается на основании части 6 статьи 15 Закона РА "О закупках", то в графе срок </w:t>
      </w:r>
      <w:r w:rsidRPr="00D97342">
        <w:rPr>
          <w:rFonts w:ascii="GHEA Grapalat" w:hAnsi="GHEA Grapalat"/>
          <w:i/>
          <w:color w:val="000000" w:themeColor="text1"/>
        </w:rPr>
        <w:t xml:space="preserve">устанавливается в календарных днях, а его </w:t>
      </w:r>
      <w:r w:rsidRPr="00D97342">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40">
    <w:p w14:paraId="1C73F044" w14:textId="77777777" w:rsidR="00221264" w:rsidRPr="008842CE" w:rsidRDefault="00221264" w:rsidP="00221264">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1">
    <w:p w14:paraId="26D510F5" w14:textId="77777777" w:rsidR="00221264" w:rsidRPr="008842CE" w:rsidRDefault="00221264" w:rsidP="00221264">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5F22FE0E"/>
    <w:lvl w:ilvl="0">
      <w:start w:val="1"/>
      <w:numFmt w:val="bullet"/>
      <w:pStyle w:val="ListBullet2"/>
      <w:lvlText w:val=""/>
      <w:lvlJc w:val="left"/>
      <w:pPr>
        <w:tabs>
          <w:tab w:val="num" w:pos="1170"/>
        </w:tabs>
        <w:ind w:left="1170" w:hanging="360"/>
      </w:pPr>
      <w:rPr>
        <w:rFonts w:ascii="Symbol" w:hAnsi="Symbol" w:hint="default"/>
      </w:rPr>
    </w:lvl>
  </w:abstractNum>
  <w:abstractNum w:abstractNumId="1"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B56F98"/>
    <w:multiLevelType w:val="hybridMultilevel"/>
    <w:tmpl w:val="E0DA86D0"/>
    <w:lvl w:ilvl="0" w:tplc="A81009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D7426B"/>
    <w:multiLevelType w:val="hybridMultilevel"/>
    <w:tmpl w:val="6D722702"/>
    <w:lvl w:ilvl="0" w:tplc="3C98F49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6B1358"/>
    <w:multiLevelType w:val="hybridMultilevel"/>
    <w:tmpl w:val="3D5A03A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FD55F57"/>
    <w:multiLevelType w:val="hybridMultilevel"/>
    <w:tmpl w:val="AB52D376"/>
    <w:lvl w:ilvl="0" w:tplc="217AC6CA">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8A0D7A"/>
    <w:multiLevelType w:val="multilevel"/>
    <w:tmpl w:val="33CC5F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2A22C24"/>
    <w:multiLevelType w:val="hybridMultilevel"/>
    <w:tmpl w:val="3320D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3C6361FC"/>
    <w:multiLevelType w:val="hybridMultilevel"/>
    <w:tmpl w:val="B71409D8"/>
    <w:lvl w:ilvl="0" w:tplc="04190001">
      <w:start w:val="1"/>
      <w:numFmt w:val="bullet"/>
      <w:lvlText w:val=""/>
      <w:lvlJc w:val="left"/>
      <w:pPr>
        <w:ind w:left="1356"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05C3A70"/>
    <w:multiLevelType w:val="hybridMultilevel"/>
    <w:tmpl w:val="4B7E831C"/>
    <w:lvl w:ilvl="0" w:tplc="AE1883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C1050C4"/>
    <w:multiLevelType w:val="hybridMultilevel"/>
    <w:tmpl w:val="9E303160"/>
    <w:lvl w:ilvl="0" w:tplc="6AA4A6D4">
      <w:start w:val="1"/>
      <w:numFmt w:val="bullet"/>
      <w:lvlText w:val=""/>
      <w:lvlJc w:val="left"/>
      <w:pPr>
        <w:ind w:left="720" w:hanging="360"/>
      </w:pPr>
      <w:rPr>
        <w:rFonts w:ascii="Symbol" w:hAnsi="Symbol"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D026A3"/>
    <w:multiLevelType w:val="hybridMultilevel"/>
    <w:tmpl w:val="33D4D154"/>
    <w:lvl w:ilvl="0" w:tplc="217AC6CA">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3A0237"/>
    <w:multiLevelType w:val="hybridMultilevel"/>
    <w:tmpl w:val="22F0D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7BAD5D85"/>
    <w:multiLevelType w:val="hybridMultilevel"/>
    <w:tmpl w:val="12D60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278369571">
    <w:abstractNumId w:val="30"/>
  </w:num>
  <w:num w:numId="2" w16cid:durableId="126357104">
    <w:abstractNumId w:val="14"/>
  </w:num>
  <w:num w:numId="3" w16cid:durableId="604119414">
    <w:abstractNumId w:val="29"/>
  </w:num>
  <w:num w:numId="4" w16cid:durableId="1622299615">
    <w:abstractNumId w:val="20"/>
  </w:num>
  <w:num w:numId="5" w16cid:durableId="1581712976">
    <w:abstractNumId w:val="33"/>
  </w:num>
  <w:num w:numId="6" w16cid:durableId="63647667">
    <w:abstractNumId w:val="30"/>
    <w:lvlOverride w:ilvl="0">
      <w:startOverride w:val="1"/>
    </w:lvlOverride>
    <w:lvlOverride w:ilvl="1"/>
    <w:lvlOverride w:ilvl="2"/>
    <w:lvlOverride w:ilvl="3"/>
    <w:lvlOverride w:ilvl="4"/>
    <w:lvlOverride w:ilvl="5"/>
    <w:lvlOverride w:ilvl="6"/>
    <w:lvlOverride w:ilvl="7"/>
    <w:lvlOverride w:ilvl="8"/>
  </w:num>
  <w:num w:numId="7" w16cid:durableId="18470883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86916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8651887">
    <w:abstractNumId w:val="24"/>
  </w:num>
  <w:num w:numId="10" w16cid:durableId="59404884">
    <w:abstractNumId w:val="7"/>
  </w:num>
  <w:num w:numId="11" w16cid:durableId="1373651342">
    <w:abstractNumId w:val="11"/>
  </w:num>
  <w:num w:numId="12" w16cid:durableId="344551751">
    <w:abstractNumId w:val="39"/>
  </w:num>
  <w:num w:numId="13" w16cid:durableId="53235501">
    <w:abstractNumId w:val="36"/>
  </w:num>
  <w:num w:numId="14" w16cid:durableId="1179386778">
    <w:abstractNumId w:val="17"/>
  </w:num>
  <w:num w:numId="15" w16cid:durableId="1555892100">
    <w:abstractNumId w:val="37"/>
  </w:num>
  <w:num w:numId="16" w16cid:durableId="2043282162">
    <w:abstractNumId w:val="19"/>
  </w:num>
  <w:num w:numId="17" w16cid:durableId="732434517">
    <w:abstractNumId w:val="8"/>
  </w:num>
  <w:num w:numId="18" w16cid:durableId="1229344766">
    <w:abstractNumId w:val="2"/>
  </w:num>
  <w:num w:numId="19" w16cid:durableId="477068164">
    <w:abstractNumId w:val="22"/>
  </w:num>
  <w:num w:numId="20" w16cid:durableId="19649686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9278">
    <w:abstractNumId w:val="31"/>
  </w:num>
  <w:num w:numId="22" w16cid:durableId="1465536590">
    <w:abstractNumId w:val="10"/>
  </w:num>
  <w:num w:numId="23" w16cid:durableId="94912167">
    <w:abstractNumId w:val="28"/>
  </w:num>
  <w:num w:numId="24" w16cid:durableId="1263029026">
    <w:abstractNumId w:val="15"/>
  </w:num>
  <w:num w:numId="25" w16cid:durableId="512033023">
    <w:abstractNumId w:val="5"/>
  </w:num>
  <w:num w:numId="26" w16cid:durableId="1968007154">
    <w:abstractNumId w:val="4"/>
  </w:num>
  <w:num w:numId="27" w16cid:durableId="1882932622">
    <w:abstractNumId w:val="1"/>
  </w:num>
  <w:num w:numId="28" w16cid:durableId="394202391">
    <w:abstractNumId w:val="12"/>
  </w:num>
  <w:num w:numId="29" w16cid:durableId="1699432853">
    <w:abstractNumId w:val="34"/>
  </w:num>
  <w:num w:numId="30" w16cid:durableId="783428053">
    <w:abstractNumId w:val="21"/>
  </w:num>
  <w:num w:numId="31" w16cid:durableId="438763976">
    <w:abstractNumId w:val="32"/>
  </w:num>
  <w:num w:numId="32" w16cid:durableId="1579514222">
    <w:abstractNumId w:val="26"/>
  </w:num>
  <w:num w:numId="33" w16cid:durableId="906649323">
    <w:abstractNumId w:val="13"/>
  </w:num>
  <w:num w:numId="34" w16cid:durableId="274602114">
    <w:abstractNumId w:val="25"/>
  </w:num>
  <w:num w:numId="35" w16cid:durableId="779225099">
    <w:abstractNumId w:val="27"/>
  </w:num>
  <w:num w:numId="36" w16cid:durableId="885221168">
    <w:abstractNumId w:val="35"/>
  </w:num>
  <w:num w:numId="37" w16cid:durableId="1561165791">
    <w:abstractNumId w:val="16"/>
  </w:num>
  <w:num w:numId="38" w16cid:durableId="1794328730">
    <w:abstractNumId w:val="0"/>
  </w:num>
  <w:num w:numId="39" w16cid:durableId="2009940558">
    <w:abstractNumId w:val="38"/>
  </w:num>
  <w:num w:numId="40" w16cid:durableId="678897568">
    <w:abstractNumId w:val="23"/>
  </w:num>
  <w:num w:numId="41" w16cid:durableId="2090032912">
    <w:abstractNumId w:val="6"/>
  </w:num>
  <w:num w:numId="42" w16cid:durableId="766465987">
    <w:abstractNumId w:val="18"/>
  </w:num>
  <w:num w:numId="43" w16cid:durableId="841159977">
    <w:abstractNumId w:val="3"/>
  </w:num>
  <w:num w:numId="44" w16cid:durableId="181587340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3EB"/>
    <w:rsid w:val="00002139"/>
    <w:rsid w:val="0000302A"/>
    <w:rsid w:val="00035F2C"/>
    <w:rsid w:val="00050C85"/>
    <w:rsid w:val="000523EB"/>
    <w:rsid w:val="000610E6"/>
    <w:rsid w:val="00065D27"/>
    <w:rsid w:val="00072388"/>
    <w:rsid w:val="00085EA1"/>
    <w:rsid w:val="00086634"/>
    <w:rsid w:val="000A1E2B"/>
    <w:rsid w:val="000B32D2"/>
    <w:rsid w:val="000B424E"/>
    <w:rsid w:val="000C180A"/>
    <w:rsid w:val="000C685C"/>
    <w:rsid w:val="000E2EC5"/>
    <w:rsid w:val="000F3E6E"/>
    <w:rsid w:val="000F5552"/>
    <w:rsid w:val="00102464"/>
    <w:rsid w:val="00122D6A"/>
    <w:rsid w:val="001358C4"/>
    <w:rsid w:val="00150028"/>
    <w:rsid w:val="0016135E"/>
    <w:rsid w:val="00172495"/>
    <w:rsid w:val="001731D6"/>
    <w:rsid w:val="001856D2"/>
    <w:rsid w:val="00197DF0"/>
    <w:rsid w:val="001A3B21"/>
    <w:rsid w:val="001B3F88"/>
    <w:rsid w:val="001E4F3C"/>
    <w:rsid w:val="001F297D"/>
    <w:rsid w:val="00201D22"/>
    <w:rsid w:val="0022009F"/>
    <w:rsid w:val="00221264"/>
    <w:rsid w:val="00221E11"/>
    <w:rsid w:val="0022416F"/>
    <w:rsid w:val="0023152A"/>
    <w:rsid w:val="002521C0"/>
    <w:rsid w:val="00256004"/>
    <w:rsid w:val="00256F9B"/>
    <w:rsid w:val="0025726F"/>
    <w:rsid w:val="00260A66"/>
    <w:rsid w:val="002615C5"/>
    <w:rsid w:val="002A01FB"/>
    <w:rsid w:val="002A664B"/>
    <w:rsid w:val="002C549B"/>
    <w:rsid w:val="002F1E3F"/>
    <w:rsid w:val="00315DC0"/>
    <w:rsid w:val="003275C3"/>
    <w:rsid w:val="00327BA2"/>
    <w:rsid w:val="003663F9"/>
    <w:rsid w:val="00374E58"/>
    <w:rsid w:val="003758C3"/>
    <w:rsid w:val="003804F8"/>
    <w:rsid w:val="00380DAE"/>
    <w:rsid w:val="003D251C"/>
    <w:rsid w:val="003F1F5A"/>
    <w:rsid w:val="003F515B"/>
    <w:rsid w:val="00403076"/>
    <w:rsid w:val="00415038"/>
    <w:rsid w:val="004369F3"/>
    <w:rsid w:val="004377A3"/>
    <w:rsid w:val="004469D6"/>
    <w:rsid w:val="004471A1"/>
    <w:rsid w:val="0045750E"/>
    <w:rsid w:val="0045760B"/>
    <w:rsid w:val="004B61E9"/>
    <w:rsid w:val="004E7684"/>
    <w:rsid w:val="005057D1"/>
    <w:rsid w:val="00507731"/>
    <w:rsid w:val="00517B16"/>
    <w:rsid w:val="00520AC0"/>
    <w:rsid w:val="00531882"/>
    <w:rsid w:val="0054149F"/>
    <w:rsid w:val="0055011E"/>
    <w:rsid w:val="00570B3D"/>
    <w:rsid w:val="00571EDE"/>
    <w:rsid w:val="0057327D"/>
    <w:rsid w:val="005771EB"/>
    <w:rsid w:val="00577FEE"/>
    <w:rsid w:val="005911C2"/>
    <w:rsid w:val="00595A28"/>
    <w:rsid w:val="005A40D5"/>
    <w:rsid w:val="005B2039"/>
    <w:rsid w:val="005B403A"/>
    <w:rsid w:val="005E46C7"/>
    <w:rsid w:val="005E7098"/>
    <w:rsid w:val="005F6BD1"/>
    <w:rsid w:val="006200CA"/>
    <w:rsid w:val="00631CAA"/>
    <w:rsid w:val="0063219F"/>
    <w:rsid w:val="00632896"/>
    <w:rsid w:val="00651E4D"/>
    <w:rsid w:val="00672B33"/>
    <w:rsid w:val="0069779B"/>
    <w:rsid w:val="006A00DF"/>
    <w:rsid w:val="006C2B9C"/>
    <w:rsid w:val="006E2A0E"/>
    <w:rsid w:val="006F5A42"/>
    <w:rsid w:val="00703B5D"/>
    <w:rsid w:val="00730F0A"/>
    <w:rsid w:val="00740180"/>
    <w:rsid w:val="007429FC"/>
    <w:rsid w:val="00744E4C"/>
    <w:rsid w:val="00765F41"/>
    <w:rsid w:val="007660C8"/>
    <w:rsid w:val="0077693A"/>
    <w:rsid w:val="00784E6F"/>
    <w:rsid w:val="007C6783"/>
    <w:rsid w:val="007D1C1F"/>
    <w:rsid w:val="007F3409"/>
    <w:rsid w:val="007F518B"/>
    <w:rsid w:val="00800B37"/>
    <w:rsid w:val="00822312"/>
    <w:rsid w:val="00832A6C"/>
    <w:rsid w:val="00842115"/>
    <w:rsid w:val="00870CCF"/>
    <w:rsid w:val="00883F02"/>
    <w:rsid w:val="0089568A"/>
    <w:rsid w:val="008C2FF3"/>
    <w:rsid w:val="008E763A"/>
    <w:rsid w:val="008E7780"/>
    <w:rsid w:val="008F70E1"/>
    <w:rsid w:val="00935C77"/>
    <w:rsid w:val="00982247"/>
    <w:rsid w:val="00990A01"/>
    <w:rsid w:val="00997A8E"/>
    <w:rsid w:val="009C5BD8"/>
    <w:rsid w:val="009F7DDE"/>
    <w:rsid w:val="00A117BB"/>
    <w:rsid w:val="00A2353F"/>
    <w:rsid w:val="00A332F5"/>
    <w:rsid w:val="00A53062"/>
    <w:rsid w:val="00A6471B"/>
    <w:rsid w:val="00A80240"/>
    <w:rsid w:val="00A8213F"/>
    <w:rsid w:val="00A92B49"/>
    <w:rsid w:val="00AB68B4"/>
    <w:rsid w:val="00AC32D4"/>
    <w:rsid w:val="00AE7A29"/>
    <w:rsid w:val="00B0474D"/>
    <w:rsid w:val="00B10ED0"/>
    <w:rsid w:val="00B37E7E"/>
    <w:rsid w:val="00B55A74"/>
    <w:rsid w:val="00B7153E"/>
    <w:rsid w:val="00B812B2"/>
    <w:rsid w:val="00B820DA"/>
    <w:rsid w:val="00BC3F52"/>
    <w:rsid w:val="00BE7073"/>
    <w:rsid w:val="00C00778"/>
    <w:rsid w:val="00C213E4"/>
    <w:rsid w:val="00C25A4E"/>
    <w:rsid w:val="00C66FE8"/>
    <w:rsid w:val="00C67BF0"/>
    <w:rsid w:val="00C71217"/>
    <w:rsid w:val="00C72D97"/>
    <w:rsid w:val="00C76778"/>
    <w:rsid w:val="00C84D09"/>
    <w:rsid w:val="00C857C3"/>
    <w:rsid w:val="00CA4048"/>
    <w:rsid w:val="00CD0ACF"/>
    <w:rsid w:val="00CD1BF3"/>
    <w:rsid w:val="00D1256A"/>
    <w:rsid w:val="00D125C3"/>
    <w:rsid w:val="00D346D3"/>
    <w:rsid w:val="00D351B0"/>
    <w:rsid w:val="00DA0EDB"/>
    <w:rsid w:val="00DA6894"/>
    <w:rsid w:val="00DE1BD5"/>
    <w:rsid w:val="00DF5309"/>
    <w:rsid w:val="00E013EA"/>
    <w:rsid w:val="00E025B8"/>
    <w:rsid w:val="00E229B7"/>
    <w:rsid w:val="00E278F2"/>
    <w:rsid w:val="00E30A56"/>
    <w:rsid w:val="00E324DC"/>
    <w:rsid w:val="00E377C4"/>
    <w:rsid w:val="00E44E94"/>
    <w:rsid w:val="00E46A21"/>
    <w:rsid w:val="00EA5BB2"/>
    <w:rsid w:val="00EB4724"/>
    <w:rsid w:val="00EB4C98"/>
    <w:rsid w:val="00EB6FD3"/>
    <w:rsid w:val="00EC58C6"/>
    <w:rsid w:val="00EC614E"/>
    <w:rsid w:val="00EC649C"/>
    <w:rsid w:val="00ED45F7"/>
    <w:rsid w:val="00ED54DA"/>
    <w:rsid w:val="00F00FC5"/>
    <w:rsid w:val="00F05512"/>
    <w:rsid w:val="00F0766D"/>
    <w:rsid w:val="00F24A73"/>
    <w:rsid w:val="00F93DE7"/>
    <w:rsid w:val="00F97A27"/>
    <w:rsid w:val="00FB025B"/>
    <w:rsid w:val="00FB64AF"/>
    <w:rsid w:val="00FC2711"/>
    <w:rsid w:val="00FD3C0D"/>
    <w:rsid w:val="00FE42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B99E4"/>
  <w15:chartTrackingRefBased/>
  <w15:docId w15:val="{54AFC4E6-09E3-4103-ADF4-D403FF7A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264"/>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uiPriority w:val="9"/>
    <w:qFormat/>
    <w:rsid w:val="00221264"/>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
    <w:qFormat/>
    <w:rsid w:val="00221264"/>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
    <w:qFormat/>
    <w:rsid w:val="00221264"/>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
    <w:qFormat/>
    <w:rsid w:val="00221264"/>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221264"/>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
    <w:qFormat/>
    <w:rsid w:val="00221264"/>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
    <w:qFormat/>
    <w:rsid w:val="00221264"/>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
    <w:qFormat/>
    <w:rsid w:val="00221264"/>
    <w:pPr>
      <w:keepNext/>
      <w:outlineLvl w:val="7"/>
    </w:pPr>
    <w:rPr>
      <w:rFonts w:ascii="Times Armenian" w:hAnsi="Times Armenian"/>
      <w:i/>
      <w:sz w:val="20"/>
      <w:szCs w:val="20"/>
    </w:rPr>
  </w:style>
  <w:style w:type="paragraph" w:styleId="Heading9">
    <w:name w:val="heading 9"/>
    <w:basedOn w:val="Normal"/>
    <w:next w:val="Normal"/>
    <w:link w:val="Heading9Char"/>
    <w:uiPriority w:val="9"/>
    <w:qFormat/>
    <w:rsid w:val="00221264"/>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264"/>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uiPriority w:val="9"/>
    <w:rsid w:val="00221264"/>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uiPriority w:val="9"/>
    <w:rsid w:val="00221264"/>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uiPriority w:val="9"/>
    <w:rsid w:val="00221264"/>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uiPriority w:val="9"/>
    <w:rsid w:val="00221264"/>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uiPriority w:val="9"/>
    <w:rsid w:val="00221264"/>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uiPriority w:val="9"/>
    <w:rsid w:val="00221264"/>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uiPriority w:val="9"/>
    <w:rsid w:val="00221264"/>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uiPriority w:val="9"/>
    <w:rsid w:val="00221264"/>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221264"/>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221264"/>
    <w:rPr>
      <w:rFonts w:ascii="Arial LatArm" w:eastAsia="Times New Roman" w:hAnsi="Arial LatArm" w:cs="Times New Roman"/>
      <w:i/>
      <w:sz w:val="20"/>
      <w:szCs w:val="20"/>
      <w:lang w:val="ru-RU" w:eastAsia="ru-RU" w:bidi="ru-RU"/>
    </w:rPr>
  </w:style>
  <w:style w:type="paragraph" w:styleId="Footer">
    <w:name w:val="footer"/>
    <w:basedOn w:val="Normal"/>
    <w:link w:val="FooterChar"/>
    <w:rsid w:val="00221264"/>
    <w:pPr>
      <w:tabs>
        <w:tab w:val="center" w:pos="4320"/>
        <w:tab w:val="right" w:pos="8640"/>
      </w:tabs>
    </w:pPr>
    <w:rPr>
      <w:sz w:val="20"/>
      <w:szCs w:val="20"/>
    </w:rPr>
  </w:style>
  <w:style w:type="character" w:customStyle="1" w:styleId="FooterChar">
    <w:name w:val="Footer Char"/>
    <w:basedOn w:val="DefaultParagraphFont"/>
    <w:link w:val="Footer"/>
    <w:rsid w:val="00221264"/>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221264"/>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221264"/>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221264"/>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221264"/>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221264"/>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221264"/>
    <w:rPr>
      <w:rFonts w:ascii="Baltica" w:eastAsia="Times New Roman" w:hAnsi="Baltica" w:cs="Times New Roman"/>
      <w:sz w:val="20"/>
      <w:szCs w:val="20"/>
      <w:lang w:val="ru-RU" w:eastAsia="ru-RU" w:bidi="ru-RU"/>
    </w:rPr>
  </w:style>
  <w:style w:type="paragraph" w:customStyle="1" w:styleId="Char">
    <w:name w:val="Char"/>
    <w:basedOn w:val="Normal"/>
    <w:semiHidden/>
    <w:rsid w:val="00221264"/>
    <w:pPr>
      <w:spacing w:after="160" w:line="360" w:lineRule="auto"/>
      <w:ind w:firstLine="709"/>
      <w:jc w:val="both"/>
    </w:pPr>
    <w:rPr>
      <w:rFonts w:ascii="Arial AMU" w:hAnsi="Arial AMU" w:cs="Arial"/>
      <w:sz w:val="22"/>
      <w:szCs w:val="20"/>
    </w:rPr>
  </w:style>
  <w:style w:type="paragraph" w:customStyle="1" w:styleId="Default">
    <w:name w:val="Default"/>
    <w:rsid w:val="00221264"/>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221264"/>
    <w:rPr>
      <w:rFonts w:ascii="Tahoma" w:hAnsi="Tahoma"/>
      <w:sz w:val="16"/>
      <w:szCs w:val="16"/>
    </w:rPr>
  </w:style>
  <w:style w:type="character" w:customStyle="1" w:styleId="BalloonTextChar">
    <w:name w:val="Balloon Text Char"/>
    <w:basedOn w:val="DefaultParagraphFont"/>
    <w:link w:val="BalloonText"/>
    <w:rsid w:val="00221264"/>
    <w:rPr>
      <w:rFonts w:ascii="Tahoma" w:eastAsia="Times New Roman" w:hAnsi="Tahoma" w:cs="Times New Roman"/>
      <w:sz w:val="16"/>
      <w:szCs w:val="16"/>
      <w:lang w:val="ru-RU" w:eastAsia="ru-RU" w:bidi="ru-RU"/>
    </w:rPr>
  </w:style>
  <w:style w:type="character" w:styleId="Hyperlink">
    <w:name w:val="Hyperlink"/>
    <w:uiPriority w:val="99"/>
    <w:rsid w:val="00221264"/>
    <w:rPr>
      <w:color w:val="0000FF"/>
      <w:u w:val="single"/>
    </w:rPr>
  </w:style>
  <w:style w:type="character" w:customStyle="1" w:styleId="CharChar1">
    <w:name w:val="Char Char1"/>
    <w:locked/>
    <w:rsid w:val="00221264"/>
    <w:rPr>
      <w:rFonts w:ascii="Arial LatArm" w:hAnsi="Arial LatArm"/>
      <w:i/>
      <w:lang w:val="ru-RU" w:eastAsia="ru-RU" w:bidi="ru-RU"/>
    </w:rPr>
  </w:style>
  <w:style w:type="paragraph" w:styleId="BodyText">
    <w:name w:val="Body Text"/>
    <w:basedOn w:val="Normal"/>
    <w:link w:val="BodyTextChar"/>
    <w:rsid w:val="00221264"/>
    <w:pPr>
      <w:spacing w:after="120"/>
    </w:pPr>
  </w:style>
  <w:style w:type="character" w:customStyle="1" w:styleId="BodyTextChar">
    <w:name w:val="Body Text Char"/>
    <w:basedOn w:val="DefaultParagraphFont"/>
    <w:link w:val="BodyText"/>
    <w:rsid w:val="00221264"/>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221264"/>
    <w:pPr>
      <w:ind w:left="240" w:hanging="240"/>
    </w:pPr>
  </w:style>
  <w:style w:type="paragraph" w:styleId="IndexHeading">
    <w:name w:val="index heading"/>
    <w:basedOn w:val="Normal"/>
    <w:next w:val="Index1"/>
    <w:semiHidden/>
    <w:rsid w:val="00221264"/>
    <w:rPr>
      <w:sz w:val="20"/>
      <w:szCs w:val="20"/>
    </w:rPr>
  </w:style>
  <w:style w:type="paragraph" w:styleId="Header">
    <w:name w:val="header"/>
    <w:basedOn w:val="Normal"/>
    <w:link w:val="HeaderChar"/>
    <w:rsid w:val="00221264"/>
    <w:pPr>
      <w:tabs>
        <w:tab w:val="center" w:pos="4153"/>
        <w:tab w:val="right" w:pos="8306"/>
      </w:tabs>
    </w:pPr>
    <w:rPr>
      <w:sz w:val="20"/>
      <w:szCs w:val="20"/>
    </w:rPr>
  </w:style>
  <w:style w:type="character" w:customStyle="1" w:styleId="HeaderChar">
    <w:name w:val="Header Char"/>
    <w:basedOn w:val="DefaultParagraphFont"/>
    <w:link w:val="Header"/>
    <w:rsid w:val="00221264"/>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221264"/>
    <w:pPr>
      <w:jc w:val="both"/>
    </w:pPr>
    <w:rPr>
      <w:rFonts w:ascii="Arial LatArm" w:hAnsi="Arial LatArm"/>
      <w:sz w:val="20"/>
      <w:szCs w:val="20"/>
    </w:rPr>
  </w:style>
  <w:style w:type="character" w:customStyle="1" w:styleId="BodyText3Char">
    <w:name w:val="Body Text 3 Char"/>
    <w:basedOn w:val="DefaultParagraphFont"/>
    <w:link w:val="BodyText3"/>
    <w:rsid w:val="00221264"/>
    <w:rPr>
      <w:rFonts w:ascii="Arial LatArm" w:eastAsia="Times New Roman" w:hAnsi="Arial LatArm" w:cs="Times New Roman"/>
      <w:sz w:val="20"/>
      <w:szCs w:val="20"/>
      <w:lang w:val="ru-RU" w:eastAsia="ru-RU" w:bidi="ru-RU"/>
    </w:rPr>
  </w:style>
  <w:style w:type="paragraph" w:styleId="Title">
    <w:name w:val="Title"/>
    <w:basedOn w:val="Normal"/>
    <w:link w:val="TitleChar"/>
    <w:uiPriority w:val="10"/>
    <w:qFormat/>
    <w:rsid w:val="00221264"/>
    <w:pPr>
      <w:jc w:val="center"/>
    </w:pPr>
    <w:rPr>
      <w:rFonts w:ascii="Arial Armenian" w:hAnsi="Arial Armenian"/>
      <w:szCs w:val="20"/>
    </w:rPr>
  </w:style>
  <w:style w:type="character" w:customStyle="1" w:styleId="TitleChar">
    <w:name w:val="Title Char"/>
    <w:basedOn w:val="DefaultParagraphFont"/>
    <w:link w:val="Title"/>
    <w:uiPriority w:val="10"/>
    <w:rsid w:val="00221264"/>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221264"/>
  </w:style>
  <w:style w:type="paragraph" w:styleId="FootnoteText">
    <w:name w:val="footnote text"/>
    <w:basedOn w:val="Normal"/>
    <w:link w:val="FootnoteTextChar"/>
    <w:semiHidden/>
    <w:rsid w:val="00221264"/>
    <w:rPr>
      <w:rFonts w:ascii="Times Armenian" w:hAnsi="Times Armenian"/>
      <w:sz w:val="20"/>
      <w:szCs w:val="20"/>
    </w:rPr>
  </w:style>
  <w:style w:type="character" w:customStyle="1" w:styleId="FootnoteTextChar">
    <w:name w:val="Footnote Text Char"/>
    <w:basedOn w:val="DefaultParagraphFont"/>
    <w:link w:val="FootnoteText"/>
    <w:semiHidden/>
    <w:rsid w:val="00221264"/>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221264"/>
    <w:pPr>
      <w:spacing w:after="160" w:line="240" w:lineRule="exact"/>
    </w:pPr>
    <w:rPr>
      <w:rFonts w:ascii="Arial" w:hAnsi="Arial" w:cs="Arial"/>
      <w:sz w:val="20"/>
      <w:szCs w:val="20"/>
    </w:rPr>
  </w:style>
  <w:style w:type="paragraph" w:customStyle="1" w:styleId="norm">
    <w:name w:val="norm"/>
    <w:basedOn w:val="Normal"/>
    <w:rsid w:val="00221264"/>
    <w:pPr>
      <w:spacing w:line="480" w:lineRule="auto"/>
      <w:ind w:firstLine="709"/>
      <w:jc w:val="both"/>
    </w:pPr>
    <w:rPr>
      <w:rFonts w:ascii="Arial Armenian" w:hAnsi="Arial Armenian"/>
      <w:sz w:val="22"/>
      <w:szCs w:val="20"/>
    </w:rPr>
  </w:style>
  <w:style w:type="character" w:customStyle="1" w:styleId="normChar">
    <w:name w:val="norm Char"/>
    <w:locked/>
    <w:rsid w:val="00221264"/>
    <w:rPr>
      <w:rFonts w:ascii="Arial Armenian" w:hAnsi="Arial Armenian"/>
      <w:sz w:val="22"/>
      <w:lang w:val="ru-RU" w:eastAsia="ru-RU" w:bidi="ru-RU"/>
    </w:rPr>
  </w:style>
  <w:style w:type="character" w:customStyle="1" w:styleId="CharCharChar">
    <w:name w:val="Char Char Char"/>
    <w:rsid w:val="00221264"/>
    <w:rPr>
      <w:rFonts w:ascii="Arial LatArm" w:hAnsi="Arial LatArm"/>
      <w:sz w:val="24"/>
      <w:lang w:eastAsia="ru-RU"/>
    </w:rPr>
  </w:style>
  <w:style w:type="paragraph" w:styleId="NormalWeb">
    <w:name w:val="Normal (Web)"/>
    <w:basedOn w:val="Normal"/>
    <w:rsid w:val="00221264"/>
    <w:pPr>
      <w:spacing w:before="100" w:beforeAutospacing="1" w:after="100" w:afterAutospacing="1"/>
    </w:pPr>
  </w:style>
  <w:style w:type="character" w:styleId="Strong">
    <w:name w:val="Strong"/>
    <w:qFormat/>
    <w:rsid w:val="00221264"/>
    <w:rPr>
      <w:b/>
      <w:bCs/>
    </w:rPr>
  </w:style>
  <w:style w:type="character" w:styleId="FootnoteReference">
    <w:name w:val="footnote reference"/>
    <w:semiHidden/>
    <w:rsid w:val="00221264"/>
    <w:rPr>
      <w:vertAlign w:val="superscript"/>
    </w:rPr>
  </w:style>
  <w:style w:type="character" w:customStyle="1" w:styleId="CharChar22">
    <w:name w:val="Char Char22"/>
    <w:rsid w:val="00221264"/>
    <w:rPr>
      <w:rFonts w:ascii="Arial Armenian" w:hAnsi="Arial Armenian"/>
      <w:sz w:val="28"/>
      <w:lang w:val="ru-RU"/>
    </w:rPr>
  </w:style>
  <w:style w:type="character" w:customStyle="1" w:styleId="CharChar20">
    <w:name w:val="Char Char20"/>
    <w:rsid w:val="00221264"/>
    <w:rPr>
      <w:rFonts w:ascii="Times LatArm" w:hAnsi="Times LatArm"/>
      <w:b/>
      <w:sz w:val="28"/>
      <w:lang w:val="ru-RU"/>
    </w:rPr>
  </w:style>
  <w:style w:type="character" w:customStyle="1" w:styleId="CharChar16">
    <w:name w:val="Char Char16"/>
    <w:rsid w:val="00221264"/>
    <w:rPr>
      <w:rFonts w:ascii="Times Armenian" w:hAnsi="Times Armenian"/>
      <w:b/>
      <w:lang w:val="ru-RU"/>
    </w:rPr>
  </w:style>
  <w:style w:type="character" w:customStyle="1" w:styleId="CharChar15">
    <w:name w:val="Char Char15"/>
    <w:rsid w:val="00221264"/>
    <w:rPr>
      <w:rFonts w:ascii="Times Armenian" w:hAnsi="Times Armenian"/>
      <w:i/>
      <w:lang w:val="ru-RU"/>
    </w:rPr>
  </w:style>
  <w:style w:type="character" w:customStyle="1" w:styleId="CharChar13">
    <w:name w:val="Char Char13"/>
    <w:rsid w:val="00221264"/>
    <w:rPr>
      <w:rFonts w:ascii="Arial Armenian" w:hAnsi="Arial Armenian"/>
      <w:lang w:val="ru-RU"/>
    </w:rPr>
  </w:style>
  <w:style w:type="character" w:styleId="CommentReference">
    <w:name w:val="annotation reference"/>
    <w:semiHidden/>
    <w:rsid w:val="00221264"/>
    <w:rPr>
      <w:sz w:val="16"/>
      <w:szCs w:val="16"/>
    </w:rPr>
  </w:style>
  <w:style w:type="paragraph" w:styleId="CommentText">
    <w:name w:val="annotation text"/>
    <w:basedOn w:val="Normal"/>
    <w:link w:val="CommentTextChar"/>
    <w:semiHidden/>
    <w:rsid w:val="00221264"/>
    <w:rPr>
      <w:rFonts w:ascii="Times Armenian" w:hAnsi="Times Armenian"/>
      <w:sz w:val="20"/>
      <w:szCs w:val="20"/>
    </w:rPr>
  </w:style>
  <w:style w:type="character" w:customStyle="1" w:styleId="CommentTextChar">
    <w:name w:val="Comment Text Char"/>
    <w:basedOn w:val="DefaultParagraphFont"/>
    <w:link w:val="CommentText"/>
    <w:semiHidden/>
    <w:rsid w:val="00221264"/>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221264"/>
    <w:rPr>
      <w:b/>
      <w:bCs/>
    </w:rPr>
  </w:style>
  <w:style w:type="character" w:customStyle="1" w:styleId="CommentSubjectChar">
    <w:name w:val="Comment Subject Char"/>
    <w:basedOn w:val="CommentTextChar"/>
    <w:link w:val="CommentSubject"/>
    <w:semiHidden/>
    <w:rsid w:val="00221264"/>
    <w:rPr>
      <w:rFonts w:ascii="Times Armenian" w:eastAsia="Times New Roman" w:hAnsi="Times Armenian" w:cs="Times New Roman"/>
      <w:b/>
      <w:bCs/>
      <w:sz w:val="20"/>
      <w:szCs w:val="20"/>
      <w:lang w:val="ru-RU" w:eastAsia="ru-RU" w:bidi="ru-RU"/>
    </w:rPr>
  </w:style>
  <w:style w:type="paragraph" w:styleId="EndnoteText">
    <w:name w:val="endnote text"/>
    <w:basedOn w:val="Normal"/>
    <w:link w:val="EndnoteTextChar"/>
    <w:semiHidden/>
    <w:rsid w:val="00221264"/>
    <w:rPr>
      <w:rFonts w:ascii="Times Armenian" w:hAnsi="Times Armenian"/>
      <w:sz w:val="20"/>
      <w:szCs w:val="20"/>
    </w:rPr>
  </w:style>
  <w:style w:type="character" w:customStyle="1" w:styleId="EndnoteTextChar">
    <w:name w:val="Endnote Text Char"/>
    <w:basedOn w:val="DefaultParagraphFont"/>
    <w:link w:val="EndnoteText"/>
    <w:semiHidden/>
    <w:rsid w:val="00221264"/>
    <w:rPr>
      <w:rFonts w:ascii="Times Armenian" w:eastAsia="Times New Roman" w:hAnsi="Times Armenian" w:cs="Times New Roman"/>
      <w:sz w:val="20"/>
      <w:szCs w:val="20"/>
      <w:lang w:val="ru-RU" w:eastAsia="ru-RU" w:bidi="ru-RU"/>
    </w:rPr>
  </w:style>
  <w:style w:type="character" w:styleId="EndnoteReference">
    <w:name w:val="endnote reference"/>
    <w:semiHidden/>
    <w:rsid w:val="00221264"/>
    <w:rPr>
      <w:vertAlign w:val="superscript"/>
    </w:rPr>
  </w:style>
  <w:style w:type="paragraph" w:styleId="DocumentMap">
    <w:name w:val="Document Map"/>
    <w:basedOn w:val="Normal"/>
    <w:link w:val="DocumentMapChar"/>
    <w:semiHidden/>
    <w:rsid w:val="0022126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221264"/>
    <w:rPr>
      <w:rFonts w:ascii="Tahoma" w:eastAsia="Times New Roman" w:hAnsi="Tahoma" w:cs="Tahoma"/>
      <w:sz w:val="20"/>
      <w:szCs w:val="20"/>
      <w:shd w:val="clear" w:color="auto" w:fill="000080"/>
      <w:lang w:val="ru-RU" w:eastAsia="ru-RU" w:bidi="ru-RU"/>
    </w:rPr>
  </w:style>
  <w:style w:type="paragraph" w:styleId="Revision">
    <w:name w:val="Revision"/>
    <w:hidden/>
    <w:semiHidden/>
    <w:rsid w:val="00221264"/>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uiPriority w:val="39"/>
    <w:rsid w:val="00221264"/>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221264"/>
    <w:pPr>
      <w:spacing w:after="160" w:line="240" w:lineRule="exact"/>
    </w:pPr>
    <w:rPr>
      <w:rFonts w:ascii="Verdana" w:hAnsi="Verdana"/>
      <w:sz w:val="20"/>
      <w:szCs w:val="20"/>
    </w:rPr>
  </w:style>
  <w:style w:type="paragraph" w:customStyle="1" w:styleId="Style2">
    <w:name w:val="Style2"/>
    <w:basedOn w:val="Normal"/>
    <w:rsid w:val="00221264"/>
    <w:pPr>
      <w:jc w:val="center"/>
    </w:pPr>
    <w:rPr>
      <w:rFonts w:ascii="Arial Armenian" w:hAnsi="Arial Armenian"/>
      <w:w w:val="90"/>
      <w:sz w:val="22"/>
      <w:szCs w:val="20"/>
    </w:rPr>
  </w:style>
  <w:style w:type="character" w:customStyle="1" w:styleId="CharChar23">
    <w:name w:val="Char Char23"/>
    <w:rsid w:val="00221264"/>
    <w:rPr>
      <w:rFonts w:ascii="Arial Armenian" w:hAnsi="Arial Armenian"/>
      <w:sz w:val="28"/>
      <w:lang w:val="ru-RU" w:eastAsia="ru-RU" w:bidi="ru-RU"/>
    </w:rPr>
  </w:style>
  <w:style w:type="character" w:customStyle="1" w:styleId="CharChar21">
    <w:name w:val="Char Char21"/>
    <w:rsid w:val="00221264"/>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221264"/>
    <w:pPr>
      <w:ind w:left="720"/>
    </w:pPr>
    <w:rPr>
      <w:rFonts w:ascii="Times Armenian" w:hAnsi="Times Armenian"/>
    </w:rPr>
  </w:style>
  <w:style w:type="character" w:customStyle="1" w:styleId="CharChar25">
    <w:name w:val="Char Char25"/>
    <w:rsid w:val="00221264"/>
    <w:rPr>
      <w:rFonts w:ascii="Arial Armenian" w:hAnsi="Arial Armenian"/>
      <w:sz w:val="28"/>
      <w:lang w:val="ru-RU" w:eastAsia="ru-RU" w:bidi="ru-RU"/>
    </w:rPr>
  </w:style>
  <w:style w:type="character" w:customStyle="1" w:styleId="CharChar24">
    <w:name w:val="Char Char24"/>
    <w:rsid w:val="00221264"/>
    <w:rPr>
      <w:rFonts w:ascii="Arial LatArm" w:hAnsi="Arial LatArm"/>
      <w:b/>
      <w:color w:val="0000FF"/>
      <w:lang w:val="ru-RU" w:eastAsia="ru-RU" w:bidi="ru-RU"/>
    </w:rPr>
  </w:style>
  <w:style w:type="paragraph" w:styleId="BlockText">
    <w:name w:val="Block Text"/>
    <w:basedOn w:val="Normal"/>
    <w:rsid w:val="00221264"/>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221264"/>
    <w:pPr>
      <w:autoSpaceDE w:val="0"/>
      <w:autoSpaceDN w:val="0"/>
      <w:adjustRightInd w:val="0"/>
    </w:pPr>
    <w:rPr>
      <w:rFonts w:ascii="Times Armenian" w:hAnsi="Times Armenian"/>
    </w:rPr>
  </w:style>
  <w:style w:type="paragraph" w:customStyle="1" w:styleId="Normal2">
    <w:name w:val="Normal+2"/>
    <w:basedOn w:val="Normal"/>
    <w:next w:val="Normal"/>
    <w:rsid w:val="00221264"/>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221264"/>
    <w:pPr>
      <w:widowControl w:val="0"/>
      <w:adjustRightInd w:val="0"/>
      <w:spacing w:after="160" w:line="240" w:lineRule="exact"/>
    </w:pPr>
    <w:rPr>
      <w:sz w:val="20"/>
      <w:szCs w:val="20"/>
    </w:rPr>
  </w:style>
  <w:style w:type="paragraph" w:customStyle="1" w:styleId="xl63">
    <w:name w:val="xl63"/>
    <w:basedOn w:val="Normal"/>
    <w:rsid w:val="002212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2212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22126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22126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22126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22126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22126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22126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22126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221264"/>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221264"/>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221264"/>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221264"/>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221264"/>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221264"/>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221264"/>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221264"/>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221264"/>
    <w:pPr>
      <w:spacing w:before="100" w:beforeAutospacing="1" w:after="100" w:afterAutospacing="1"/>
    </w:pPr>
    <w:rPr>
      <w:rFonts w:eastAsia="Arial Unicode MS"/>
      <w:sz w:val="16"/>
      <w:szCs w:val="16"/>
    </w:rPr>
  </w:style>
  <w:style w:type="paragraph" w:customStyle="1" w:styleId="font13">
    <w:name w:val="font13"/>
    <w:basedOn w:val="Normal"/>
    <w:rsid w:val="00221264"/>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221264"/>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22126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22126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221264"/>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221264"/>
    <w:pPr>
      <w:suppressAutoHyphens/>
      <w:spacing w:line="100" w:lineRule="atLeast"/>
    </w:pPr>
    <w:rPr>
      <w:kern w:val="1"/>
      <w:sz w:val="20"/>
      <w:szCs w:val="20"/>
    </w:rPr>
  </w:style>
  <w:style w:type="character" w:styleId="FollowedHyperlink">
    <w:name w:val="FollowedHyperlink"/>
    <w:uiPriority w:val="99"/>
    <w:rsid w:val="00221264"/>
    <w:rPr>
      <w:color w:val="800080"/>
      <w:u w:val="single"/>
    </w:rPr>
  </w:style>
  <w:style w:type="character" w:customStyle="1" w:styleId="CharCharCharChar1">
    <w:name w:val="Char Char Char Char1"/>
    <w:aliases w:val=" Char Char Char Char Char Char"/>
    <w:rsid w:val="00221264"/>
    <w:rPr>
      <w:rFonts w:ascii="Arial LatArm" w:hAnsi="Arial LatArm"/>
      <w:sz w:val="24"/>
      <w:lang w:val="ru-RU" w:eastAsia="ru-RU" w:bidi="ru-RU"/>
    </w:rPr>
  </w:style>
  <w:style w:type="character" w:customStyle="1" w:styleId="CharChar">
    <w:name w:val="Char Char"/>
    <w:locked/>
    <w:rsid w:val="00221264"/>
    <w:rPr>
      <w:lang w:val="ru-RU" w:eastAsia="ru-RU" w:bidi="ru-RU"/>
    </w:rPr>
  </w:style>
  <w:style w:type="paragraph" w:customStyle="1" w:styleId="Char3CharCharChar">
    <w:name w:val="Char3 Char Char Char"/>
    <w:basedOn w:val="Normal"/>
    <w:next w:val="Normal"/>
    <w:semiHidden/>
    <w:rsid w:val="0022126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221264"/>
    <w:rPr>
      <w:rFonts w:ascii="Times Armenian" w:eastAsia="Times New Roman" w:hAnsi="Times Armenian" w:cs="Times New Roman"/>
      <w:sz w:val="24"/>
      <w:szCs w:val="24"/>
      <w:lang w:val="ru-RU" w:eastAsia="ru-RU" w:bidi="ru-RU"/>
    </w:rPr>
  </w:style>
  <w:style w:type="character" w:styleId="Emphasis">
    <w:name w:val="Emphasis"/>
    <w:qFormat/>
    <w:rsid w:val="00221264"/>
    <w:rPr>
      <w:i/>
      <w:iCs/>
    </w:rPr>
  </w:style>
  <w:style w:type="paragraph" w:styleId="HTMLPreformatted">
    <w:name w:val="HTML Preformatted"/>
    <w:basedOn w:val="Normal"/>
    <w:link w:val="HTMLPreformattedChar"/>
    <w:uiPriority w:val="99"/>
    <w:unhideWhenUsed/>
    <w:rsid w:val="00742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7429FC"/>
    <w:rPr>
      <w:rFonts w:ascii="Courier New" w:eastAsia="Times New Roman" w:hAnsi="Courier New" w:cs="Courier New"/>
      <w:sz w:val="20"/>
      <w:szCs w:val="20"/>
    </w:rPr>
  </w:style>
  <w:style w:type="paragraph" w:styleId="ListBullet2">
    <w:name w:val="List Bullet 2"/>
    <w:basedOn w:val="Normal"/>
    <w:rsid w:val="007429FC"/>
    <w:pPr>
      <w:numPr>
        <w:numId w:val="38"/>
      </w:numPr>
      <w:contextualSpacing/>
    </w:pPr>
    <w:rPr>
      <w:lang w:val="en-US" w:eastAsia="en-US" w:bidi="ar-SA"/>
    </w:rPr>
  </w:style>
  <w:style w:type="paragraph" w:styleId="Subtitle">
    <w:name w:val="Subtitle"/>
    <w:basedOn w:val="Normal"/>
    <w:next w:val="Normal"/>
    <w:link w:val="SubtitleChar"/>
    <w:uiPriority w:val="11"/>
    <w:qFormat/>
    <w:rsid w:val="00403076"/>
    <w:pPr>
      <w:numPr>
        <w:ilvl w:val="1"/>
      </w:numPr>
    </w:pPr>
    <w:rPr>
      <w:rFonts w:eastAsiaTheme="majorEastAsia" w:cstheme="majorBidi"/>
      <w:color w:val="595959" w:themeColor="text1" w:themeTint="A6"/>
      <w:spacing w:val="15"/>
      <w:sz w:val="28"/>
      <w:szCs w:val="28"/>
      <w:lang w:val="en-US" w:eastAsia="en-US" w:bidi="ar-SA"/>
    </w:rPr>
  </w:style>
  <w:style w:type="character" w:customStyle="1" w:styleId="SubtitleChar">
    <w:name w:val="Subtitle Char"/>
    <w:basedOn w:val="DefaultParagraphFont"/>
    <w:link w:val="Subtitle"/>
    <w:uiPriority w:val="11"/>
    <w:rsid w:val="00403076"/>
    <w:rPr>
      <w:rFonts w:ascii="Times New Roman" w:eastAsiaTheme="majorEastAsia" w:hAnsi="Times New Roman" w:cstheme="majorBidi"/>
      <w:color w:val="595959" w:themeColor="text1" w:themeTint="A6"/>
      <w:spacing w:val="15"/>
      <w:sz w:val="28"/>
      <w:szCs w:val="28"/>
    </w:rPr>
  </w:style>
  <w:style w:type="paragraph" w:styleId="Quote">
    <w:name w:val="Quote"/>
    <w:basedOn w:val="Normal"/>
    <w:next w:val="Normal"/>
    <w:link w:val="QuoteChar"/>
    <w:uiPriority w:val="29"/>
    <w:qFormat/>
    <w:rsid w:val="00403076"/>
    <w:pPr>
      <w:spacing w:before="160"/>
      <w:jc w:val="center"/>
    </w:pPr>
    <w:rPr>
      <w:i/>
      <w:iCs/>
      <w:color w:val="404040" w:themeColor="text1" w:themeTint="BF"/>
      <w:lang w:val="en-US" w:eastAsia="en-US" w:bidi="ar-SA"/>
    </w:rPr>
  </w:style>
  <w:style w:type="character" w:customStyle="1" w:styleId="QuoteChar">
    <w:name w:val="Quote Char"/>
    <w:basedOn w:val="DefaultParagraphFont"/>
    <w:link w:val="Quote"/>
    <w:uiPriority w:val="29"/>
    <w:rsid w:val="00403076"/>
    <w:rPr>
      <w:rFonts w:ascii="Times New Roman" w:eastAsia="Times New Roman" w:hAnsi="Times New Roman" w:cs="Times New Roman"/>
      <w:i/>
      <w:iCs/>
      <w:color w:val="404040" w:themeColor="text1" w:themeTint="BF"/>
      <w:sz w:val="24"/>
      <w:szCs w:val="24"/>
    </w:rPr>
  </w:style>
  <w:style w:type="character" w:styleId="IntenseEmphasis">
    <w:name w:val="Intense Emphasis"/>
    <w:basedOn w:val="DefaultParagraphFont"/>
    <w:uiPriority w:val="21"/>
    <w:qFormat/>
    <w:rsid w:val="00403076"/>
    <w:rPr>
      <w:i/>
      <w:iCs/>
      <w:color w:val="2F5496" w:themeColor="accent1" w:themeShade="BF"/>
    </w:rPr>
  </w:style>
  <w:style w:type="paragraph" w:styleId="IntenseQuote">
    <w:name w:val="Intense Quote"/>
    <w:basedOn w:val="Normal"/>
    <w:next w:val="Normal"/>
    <w:link w:val="IntenseQuoteChar"/>
    <w:uiPriority w:val="30"/>
    <w:qFormat/>
    <w:rsid w:val="004030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lang w:val="en-US" w:eastAsia="en-US" w:bidi="ar-SA"/>
    </w:rPr>
  </w:style>
  <w:style w:type="character" w:customStyle="1" w:styleId="IntenseQuoteChar">
    <w:name w:val="Intense Quote Char"/>
    <w:basedOn w:val="DefaultParagraphFont"/>
    <w:link w:val="IntenseQuote"/>
    <w:uiPriority w:val="30"/>
    <w:rsid w:val="00403076"/>
    <w:rPr>
      <w:rFonts w:ascii="Times New Roman" w:eastAsia="Times New Roman" w:hAnsi="Times New Roman" w:cs="Times New Roman"/>
      <w:i/>
      <w:iCs/>
      <w:color w:val="2F5496" w:themeColor="accent1" w:themeShade="BF"/>
      <w:sz w:val="24"/>
      <w:szCs w:val="24"/>
    </w:rPr>
  </w:style>
  <w:style w:type="character" w:styleId="IntenseReference">
    <w:name w:val="Intense Reference"/>
    <w:basedOn w:val="DefaultParagraphFont"/>
    <w:uiPriority w:val="32"/>
    <w:qFormat/>
    <w:rsid w:val="00403076"/>
    <w:rPr>
      <w:b/>
      <w:bCs/>
      <w:smallCaps/>
      <w:color w:val="2F5496" w:themeColor="accent1" w:themeShade="BF"/>
      <w:spacing w:val="5"/>
    </w:rPr>
  </w:style>
  <w:style w:type="paragraph" w:styleId="NormalIndent">
    <w:name w:val="Normal Indent"/>
    <w:basedOn w:val="Normal"/>
    <w:rsid w:val="00403076"/>
    <w:pPr>
      <w:ind w:left="720"/>
    </w:pPr>
    <w:rPr>
      <w:lang w:val="en-US" w:eastAsia="en-US" w:bidi="ar-SA"/>
    </w:rPr>
  </w:style>
  <w:style w:type="character" w:customStyle="1" w:styleId="ezkurwreuab5ozgtqnkl">
    <w:name w:val="ezkurwreuab5ozgtqnkl"/>
    <w:basedOn w:val="DefaultParagraphFont"/>
    <w:rsid w:val="006328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gnumner.am/hy/page/ughecuycner_dzernarkn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111</Pages>
  <Words>28163</Words>
  <Characters>160534</Characters>
  <Application>Microsoft Office Word</Application>
  <DocSecurity>0</DocSecurity>
  <Lines>1337</Lines>
  <Paragraphs>376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179</cp:revision>
  <dcterms:created xsi:type="dcterms:W3CDTF">2023-01-12T08:00:00Z</dcterms:created>
  <dcterms:modified xsi:type="dcterms:W3CDTF">2026-02-13T07:18:00Z</dcterms:modified>
</cp:coreProperties>
</file>